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CED7" w14:textId="77777777" w:rsidR="001B7CC1" w:rsidRDefault="001B7CC1" w:rsidP="001B7CC1">
      <w:pPr>
        <w:pStyle w:val="CRCoverPage"/>
        <w:tabs>
          <w:tab w:val="right" w:pos="9639"/>
        </w:tabs>
        <w:spacing w:after="0"/>
        <w:rPr>
          <w:b/>
          <w:i/>
          <w:noProof/>
          <w:sz w:val="28"/>
        </w:rPr>
      </w:pPr>
      <w:r>
        <w:rPr>
          <w:b/>
          <w:noProof/>
          <w:sz w:val="24"/>
        </w:rPr>
        <w:t>3GPP TSG-</w:t>
      </w:r>
      <w:r>
        <w:fldChar w:fldCharType="begin"/>
      </w:r>
      <w:r>
        <w:instrText xml:space="preserve"> DOCPROPERTY  TSG/WGRef  \* MERGEFORMAT </w:instrText>
      </w:r>
      <w:r>
        <w:fldChar w:fldCharType="separate"/>
      </w:r>
      <w:r>
        <w:rPr>
          <w:b/>
          <w:noProof/>
          <w:sz w:val="24"/>
        </w:rPr>
        <w:t>SA4</w:t>
      </w:r>
      <w:r>
        <w:rPr>
          <w:b/>
          <w:noProof/>
          <w:sz w:val="24"/>
        </w:rPr>
        <w:fldChar w:fldCharType="end"/>
      </w:r>
      <w:r>
        <w:rPr>
          <w:b/>
          <w:noProof/>
          <w:sz w:val="24"/>
        </w:rPr>
        <w:t xml:space="preserve"> Meeting #</w:t>
      </w:r>
      <w:r>
        <w:fldChar w:fldCharType="begin"/>
      </w:r>
      <w:r>
        <w:instrText xml:space="preserve"> DOCPROPERTY  MtgSeq  \* MERGEFORMAT </w:instrText>
      </w:r>
      <w:r>
        <w:fldChar w:fldCharType="separate"/>
      </w:r>
      <w:r w:rsidRPr="00EB09B7">
        <w:rPr>
          <w:b/>
          <w:noProof/>
          <w:sz w:val="24"/>
        </w:rPr>
        <w:t>134</w:t>
      </w:r>
      <w:r>
        <w:rPr>
          <w:b/>
          <w:noProof/>
          <w:sz w:val="24"/>
        </w:rPr>
        <w:fldChar w:fldCharType="end"/>
      </w:r>
      <w:r>
        <w:fldChar w:fldCharType="begin"/>
      </w:r>
      <w:r>
        <w:instrText xml:space="preserve"> DOCPROPERTY  MtgTitle  \* MERGEFORMAT </w:instrText>
      </w:r>
      <w:r>
        <w:fldChar w:fldCharType="separate"/>
      </w:r>
      <w:r>
        <w:fldChar w:fldCharType="end"/>
      </w:r>
      <w:r>
        <w:rPr>
          <w:b/>
          <w:i/>
          <w:noProof/>
          <w:sz w:val="28"/>
        </w:rPr>
        <w:tab/>
      </w:r>
      <w:r>
        <w:fldChar w:fldCharType="begin"/>
      </w:r>
      <w:r>
        <w:instrText xml:space="preserve"> DOCPROPERTY  Tdoc#  \* MERGEFORMAT </w:instrText>
      </w:r>
      <w:r>
        <w:fldChar w:fldCharType="separate"/>
      </w:r>
      <w:r w:rsidRPr="00E13F3D">
        <w:rPr>
          <w:b/>
          <w:i/>
          <w:noProof/>
          <w:sz w:val="28"/>
        </w:rPr>
        <w:t>S4-252004</w:t>
      </w:r>
      <w:r>
        <w:rPr>
          <w:b/>
          <w:i/>
          <w:noProof/>
          <w:sz w:val="28"/>
        </w:rPr>
        <w:fldChar w:fldCharType="end"/>
      </w:r>
    </w:p>
    <w:p w14:paraId="059BD9F0" w14:textId="77777777" w:rsidR="001B7CC1" w:rsidRDefault="001B7CC1" w:rsidP="001B7CC1">
      <w:pPr>
        <w:pStyle w:val="CRCoverPage"/>
        <w:outlineLvl w:val="0"/>
        <w:rPr>
          <w:b/>
          <w:noProof/>
          <w:sz w:val="24"/>
        </w:rPr>
      </w:pPr>
      <w:r>
        <w:fldChar w:fldCharType="begin"/>
      </w:r>
      <w:r>
        <w:instrText xml:space="preserve"> DOCPROPERTY  Location  \* MERGEFORMAT </w:instrText>
      </w:r>
      <w:r>
        <w:fldChar w:fldCharType="separate"/>
      </w:r>
      <w:r w:rsidRPr="00BA51D9">
        <w:rPr>
          <w:b/>
          <w:noProof/>
          <w:sz w:val="24"/>
        </w:rPr>
        <w:t>Dallas</w:t>
      </w:r>
      <w:r>
        <w:rPr>
          <w:b/>
          <w:noProof/>
          <w:sz w:val="24"/>
        </w:rPr>
        <w:fldChar w:fldCharType="end"/>
      </w:r>
      <w:r>
        <w:rPr>
          <w:b/>
          <w:noProof/>
          <w:sz w:val="24"/>
        </w:rPr>
        <w:t xml:space="preserve">, </w:t>
      </w:r>
      <w:r>
        <w:fldChar w:fldCharType="begin"/>
      </w:r>
      <w:r>
        <w:instrText xml:space="preserve"> DOCPROPERTY  Country  \* MERGEFORMAT </w:instrText>
      </w:r>
      <w:r>
        <w:fldChar w:fldCharType="separate"/>
      </w:r>
      <w:r w:rsidRPr="00BA51D9">
        <w:rPr>
          <w:b/>
          <w:noProof/>
          <w:sz w:val="24"/>
        </w:rPr>
        <w:t>United States</w:t>
      </w:r>
      <w:r>
        <w:rPr>
          <w:b/>
          <w:noProof/>
          <w:sz w:val="24"/>
        </w:rPr>
        <w:fldChar w:fldCharType="end"/>
      </w:r>
      <w:r>
        <w:rPr>
          <w:b/>
          <w:noProof/>
          <w:sz w:val="24"/>
        </w:rPr>
        <w:t xml:space="preserve">, </w:t>
      </w:r>
      <w:r>
        <w:fldChar w:fldCharType="begin"/>
      </w:r>
      <w:r>
        <w:instrText xml:space="preserve"> DOCPROPERTY  StartDate  \* MERGEFORMAT </w:instrText>
      </w:r>
      <w:r>
        <w:fldChar w:fldCharType="separate"/>
      </w:r>
      <w:r w:rsidRPr="00BA51D9">
        <w:rPr>
          <w:b/>
          <w:noProof/>
          <w:sz w:val="24"/>
        </w:rPr>
        <w:t>17th Nov 2025</w:t>
      </w:r>
      <w:r>
        <w:rPr>
          <w:b/>
          <w:noProof/>
          <w:sz w:val="24"/>
        </w:rPr>
        <w:fldChar w:fldCharType="end"/>
      </w:r>
      <w:r>
        <w:rPr>
          <w:b/>
          <w:noProof/>
          <w:sz w:val="24"/>
        </w:rPr>
        <w:t xml:space="preserve"> - </w:t>
      </w:r>
      <w:r>
        <w:fldChar w:fldCharType="begin"/>
      </w:r>
      <w:r>
        <w:instrText xml:space="preserve"> DOCPROPERTY  EndDate  \* MERGEFORMAT </w:instrText>
      </w:r>
      <w:r>
        <w:fldChar w:fldCharType="separate"/>
      </w:r>
      <w:r w:rsidRPr="00BA51D9">
        <w:rPr>
          <w:b/>
          <w:noProof/>
          <w:sz w:val="24"/>
        </w:rPr>
        <w:t>21st Nov 2025</w:t>
      </w:r>
      <w:r>
        <w:rPr>
          <w:b/>
          <w:noProof/>
          <w:sz w:val="24"/>
        </w:rPr>
        <w:fldChar w:fldCharType="end"/>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1B7CC1" w14:paraId="1199FA55" w14:textId="77777777" w:rsidTr="00641B64">
        <w:tc>
          <w:tcPr>
            <w:tcW w:w="9641" w:type="dxa"/>
            <w:gridSpan w:val="9"/>
            <w:tcBorders>
              <w:top w:val="single" w:sz="4" w:space="0" w:color="auto"/>
              <w:left w:val="single" w:sz="4" w:space="0" w:color="auto"/>
              <w:right w:val="single" w:sz="4" w:space="0" w:color="auto"/>
            </w:tcBorders>
          </w:tcPr>
          <w:p w14:paraId="470478C5" w14:textId="77777777" w:rsidR="001B7CC1" w:rsidRDefault="001B7CC1" w:rsidP="00641B64">
            <w:pPr>
              <w:pStyle w:val="CRCoverPage"/>
              <w:spacing w:after="0"/>
              <w:jc w:val="right"/>
              <w:rPr>
                <w:i/>
                <w:noProof/>
              </w:rPr>
            </w:pPr>
            <w:r>
              <w:rPr>
                <w:i/>
                <w:noProof/>
                <w:sz w:val="14"/>
              </w:rPr>
              <w:t>CR-Form-v12.4</w:t>
            </w:r>
          </w:p>
        </w:tc>
      </w:tr>
      <w:tr w:rsidR="001B7CC1" w14:paraId="3EB1B744" w14:textId="77777777" w:rsidTr="00641B64">
        <w:tc>
          <w:tcPr>
            <w:tcW w:w="9641" w:type="dxa"/>
            <w:gridSpan w:val="9"/>
            <w:tcBorders>
              <w:left w:val="single" w:sz="4" w:space="0" w:color="auto"/>
              <w:right w:val="single" w:sz="4" w:space="0" w:color="auto"/>
            </w:tcBorders>
          </w:tcPr>
          <w:p w14:paraId="5B253D68" w14:textId="77777777" w:rsidR="001B7CC1" w:rsidRDefault="001B7CC1" w:rsidP="00641B64">
            <w:pPr>
              <w:pStyle w:val="CRCoverPage"/>
              <w:spacing w:after="0"/>
              <w:jc w:val="center"/>
              <w:rPr>
                <w:noProof/>
              </w:rPr>
            </w:pPr>
            <w:r>
              <w:rPr>
                <w:b/>
                <w:noProof/>
                <w:sz w:val="32"/>
              </w:rPr>
              <w:t>CHANGE REQUEST</w:t>
            </w:r>
          </w:p>
        </w:tc>
      </w:tr>
      <w:tr w:rsidR="001B7CC1" w14:paraId="5512F1FE" w14:textId="77777777" w:rsidTr="00641B64">
        <w:tc>
          <w:tcPr>
            <w:tcW w:w="9641" w:type="dxa"/>
            <w:gridSpan w:val="9"/>
            <w:tcBorders>
              <w:left w:val="single" w:sz="4" w:space="0" w:color="auto"/>
              <w:right w:val="single" w:sz="4" w:space="0" w:color="auto"/>
            </w:tcBorders>
          </w:tcPr>
          <w:p w14:paraId="42D0888A" w14:textId="77777777" w:rsidR="001B7CC1" w:rsidRDefault="001B7CC1" w:rsidP="00641B64">
            <w:pPr>
              <w:pStyle w:val="CRCoverPage"/>
              <w:spacing w:after="0"/>
              <w:rPr>
                <w:noProof/>
                <w:sz w:val="8"/>
                <w:szCs w:val="8"/>
              </w:rPr>
            </w:pPr>
          </w:p>
        </w:tc>
      </w:tr>
      <w:tr w:rsidR="001B7CC1" w14:paraId="46BCBFE4" w14:textId="77777777" w:rsidTr="00641B64">
        <w:tc>
          <w:tcPr>
            <w:tcW w:w="142" w:type="dxa"/>
            <w:tcBorders>
              <w:left w:val="single" w:sz="4" w:space="0" w:color="auto"/>
            </w:tcBorders>
          </w:tcPr>
          <w:p w14:paraId="52DA91A3" w14:textId="77777777" w:rsidR="001B7CC1" w:rsidRDefault="001B7CC1" w:rsidP="00641B64">
            <w:pPr>
              <w:pStyle w:val="CRCoverPage"/>
              <w:spacing w:after="0"/>
              <w:jc w:val="right"/>
              <w:rPr>
                <w:noProof/>
              </w:rPr>
            </w:pPr>
          </w:p>
        </w:tc>
        <w:tc>
          <w:tcPr>
            <w:tcW w:w="1559" w:type="dxa"/>
            <w:shd w:val="pct30" w:color="FFFF00" w:fill="auto"/>
          </w:tcPr>
          <w:p w14:paraId="2611F76D" w14:textId="77777777" w:rsidR="001B7CC1" w:rsidRPr="00410371" w:rsidRDefault="001B7CC1" w:rsidP="00641B64">
            <w:pPr>
              <w:pStyle w:val="CRCoverPage"/>
              <w:spacing w:after="0"/>
              <w:jc w:val="right"/>
              <w:rPr>
                <w:b/>
                <w:noProof/>
                <w:sz w:val="28"/>
              </w:rPr>
            </w:pPr>
            <w:r>
              <w:fldChar w:fldCharType="begin"/>
            </w:r>
            <w:r>
              <w:instrText xml:space="preserve"> DOCPROPERTY  Spec#  \* MERGEFORMAT </w:instrText>
            </w:r>
            <w:r>
              <w:fldChar w:fldCharType="separate"/>
            </w:r>
            <w:r w:rsidRPr="00410371">
              <w:rPr>
                <w:b/>
                <w:noProof/>
                <w:sz w:val="28"/>
              </w:rPr>
              <w:t>26.253</w:t>
            </w:r>
            <w:r>
              <w:rPr>
                <w:b/>
                <w:noProof/>
                <w:sz w:val="28"/>
              </w:rPr>
              <w:fldChar w:fldCharType="end"/>
            </w:r>
          </w:p>
        </w:tc>
        <w:tc>
          <w:tcPr>
            <w:tcW w:w="709" w:type="dxa"/>
          </w:tcPr>
          <w:p w14:paraId="1A4DE8F1" w14:textId="77777777" w:rsidR="001B7CC1" w:rsidRDefault="001B7CC1" w:rsidP="00641B64">
            <w:pPr>
              <w:pStyle w:val="CRCoverPage"/>
              <w:spacing w:after="0"/>
              <w:jc w:val="center"/>
              <w:rPr>
                <w:noProof/>
              </w:rPr>
            </w:pPr>
            <w:r>
              <w:rPr>
                <w:b/>
                <w:noProof/>
                <w:sz w:val="28"/>
              </w:rPr>
              <w:t>CR</w:t>
            </w:r>
          </w:p>
        </w:tc>
        <w:tc>
          <w:tcPr>
            <w:tcW w:w="1276" w:type="dxa"/>
            <w:shd w:val="pct30" w:color="FFFF00" w:fill="auto"/>
          </w:tcPr>
          <w:p w14:paraId="39EE1EF2" w14:textId="77777777" w:rsidR="001B7CC1" w:rsidRPr="00410371" w:rsidRDefault="001B7CC1" w:rsidP="00641B64">
            <w:pPr>
              <w:pStyle w:val="CRCoverPage"/>
              <w:spacing w:after="0"/>
              <w:rPr>
                <w:noProof/>
              </w:rPr>
            </w:pPr>
            <w:r>
              <w:fldChar w:fldCharType="begin"/>
            </w:r>
            <w:r>
              <w:instrText xml:space="preserve"> DOCPROPERTY  Cr#  \* MERGEFORMAT </w:instrText>
            </w:r>
            <w:r>
              <w:fldChar w:fldCharType="separate"/>
            </w:r>
            <w:r w:rsidRPr="00410371">
              <w:rPr>
                <w:b/>
                <w:noProof/>
                <w:sz w:val="28"/>
              </w:rPr>
              <w:t>0025</w:t>
            </w:r>
            <w:r>
              <w:rPr>
                <w:b/>
                <w:noProof/>
                <w:sz w:val="28"/>
              </w:rPr>
              <w:fldChar w:fldCharType="end"/>
            </w:r>
          </w:p>
        </w:tc>
        <w:tc>
          <w:tcPr>
            <w:tcW w:w="709" w:type="dxa"/>
          </w:tcPr>
          <w:p w14:paraId="7F2608FF" w14:textId="77777777" w:rsidR="001B7CC1" w:rsidRDefault="001B7CC1" w:rsidP="00641B64">
            <w:pPr>
              <w:pStyle w:val="CRCoverPage"/>
              <w:tabs>
                <w:tab w:val="right" w:pos="625"/>
              </w:tabs>
              <w:spacing w:after="0"/>
              <w:jc w:val="center"/>
              <w:rPr>
                <w:noProof/>
              </w:rPr>
            </w:pPr>
            <w:r>
              <w:rPr>
                <w:b/>
                <w:bCs/>
                <w:noProof/>
                <w:sz w:val="28"/>
              </w:rPr>
              <w:t>rev</w:t>
            </w:r>
          </w:p>
        </w:tc>
        <w:tc>
          <w:tcPr>
            <w:tcW w:w="992" w:type="dxa"/>
            <w:shd w:val="pct30" w:color="FFFF00" w:fill="auto"/>
          </w:tcPr>
          <w:p w14:paraId="71340BBB" w14:textId="77777777" w:rsidR="001B7CC1" w:rsidRPr="00410371" w:rsidRDefault="001B7CC1" w:rsidP="00641B64">
            <w:pPr>
              <w:pStyle w:val="CRCoverPage"/>
              <w:spacing w:after="0"/>
              <w:jc w:val="center"/>
              <w:rPr>
                <w:b/>
                <w:noProof/>
              </w:rPr>
            </w:pPr>
            <w:r>
              <w:fldChar w:fldCharType="begin"/>
            </w:r>
            <w:r>
              <w:instrText xml:space="preserve"> DOCPROPERTY  Revision  \* MERGEFORMAT </w:instrText>
            </w:r>
            <w:r>
              <w:fldChar w:fldCharType="separate"/>
            </w:r>
            <w:r w:rsidRPr="00410371">
              <w:rPr>
                <w:b/>
                <w:noProof/>
                <w:sz w:val="28"/>
              </w:rPr>
              <w:t>1</w:t>
            </w:r>
            <w:r>
              <w:rPr>
                <w:b/>
                <w:noProof/>
                <w:sz w:val="28"/>
              </w:rPr>
              <w:fldChar w:fldCharType="end"/>
            </w:r>
          </w:p>
        </w:tc>
        <w:tc>
          <w:tcPr>
            <w:tcW w:w="2410" w:type="dxa"/>
          </w:tcPr>
          <w:p w14:paraId="74B2F0C1" w14:textId="77777777" w:rsidR="001B7CC1" w:rsidRDefault="001B7CC1" w:rsidP="00641B64">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0FCB04A4" w14:textId="77777777" w:rsidR="001B7CC1" w:rsidRPr="00410371" w:rsidRDefault="001B7CC1" w:rsidP="00641B64">
            <w:pPr>
              <w:pStyle w:val="CRCoverPage"/>
              <w:spacing w:after="0"/>
              <w:jc w:val="center"/>
              <w:rPr>
                <w:noProof/>
                <w:sz w:val="28"/>
              </w:rPr>
            </w:pPr>
            <w:r>
              <w:fldChar w:fldCharType="begin"/>
            </w:r>
            <w:r>
              <w:instrText xml:space="preserve"> DOCPROPERTY  Version  \* MERGEFORMAT </w:instrText>
            </w:r>
            <w:r>
              <w:fldChar w:fldCharType="separate"/>
            </w:r>
            <w:r w:rsidRPr="00410371">
              <w:rPr>
                <w:b/>
                <w:noProof/>
                <w:sz w:val="28"/>
              </w:rPr>
              <w:t>18.6.0</w:t>
            </w:r>
            <w:r>
              <w:rPr>
                <w:b/>
                <w:noProof/>
                <w:sz w:val="28"/>
              </w:rPr>
              <w:fldChar w:fldCharType="end"/>
            </w:r>
          </w:p>
        </w:tc>
        <w:tc>
          <w:tcPr>
            <w:tcW w:w="143" w:type="dxa"/>
            <w:tcBorders>
              <w:right w:val="single" w:sz="4" w:space="0" w:color="auto"/>
            </w:tcBorders>
          </w:tcPr>
          <w:p w14:paraId="7A7DCA09" w14:textId="77777777" w:rsidR="001B7CC1" w:rsidRDefault="001B7CC1" w:rsidP="00641B64">
            <w:pPr>
              <w:pStyle w:val="CRCoverPage"/>
              <w:spacing w:after="0"/>
              <w:rPr>
                <w:noProof/>
              </w:rPr>
            </w:pPr>
          </w:p>
        </w:tc>
      </w:tr>
      <w:tr w:rsidR="001B7CC1" w14:paraId="5CED7B6D" w14:textId="77777777" w:rsidTr="00641B64">
        <w:tc>
          <w:tcPr>
            <w:tcW w:w="9641" w:type="dxa"/>
            <w:gridSpan w:val="9"/>
            <w:tcBorders>
              <w:left w:val="single" w:sz="4" w:space="0" w:color="auto"/>
              <w:right w:val="single" w:sz="4" w:space="0" w:color="auto"/>
            </w:tcBorders>
          </w:tcPr>
          <w:p w14:paraId="521A7AFF" w14:textId="77777777" w:rsidR="001B7CC1" w:rsidRDefault="001B7CC1" w:rsidP="00641B64">
            <w:pPr>
              <w:pStyle w:val="CRCoverPage"/>
              <w:spacing w:after="0"/>
              <w:rPr>
                <w:noProof/>
              </w:rPr>
            </w:pPr>
          </w:p>
        </w:tc>
      </w:tr>
      <w:tr w:rsidR="001B7CC1" w14:paraId="5A88AE41" w14:textId="77777777" w:rsidTr="00641B64">
        <w:tc>
          <w:tcPr>
            <w:tcW w:w="9641" w:type="dxa"/>
            <w:gridSpan w:val="9"/>
            <w:tcBorders>
              <w:top w:val="single" w:sz="4" w:space="0" w:color="auto"/>
            </w:tcBorders>
          </w:tcPr>
          <w:p w14:paraId="1DA4E8EE" w14:textId="77777777" w:rsidR="001B7CC1" w:rsidRPr="00F25D98" w:rsidRDefault="001B7CC1" w:rsidP="00641B64">
            <w:pPr>
              <w:pStyle w:val="CRCoverPage"/>
              <w:spacing w:after="0"/>
              <w:jc w:val="center"/>
              <w:rPr>
                <w:rFonts w:cs="Arial"/>
                <w:i/>
                <w:noProof/>
              </w:rPr>
            </w:pPr>
            <w:r w:rsidRPr="00F25D98">
              <w:rPr>
                <w:rFonts w:cs="Arial"/>
                <w:i/>
                <w:noProof/>
              </w:rPr>
              <w:t xml:space="preserve">For </w:t>
            </w:r>
            <w:hyperlink r:id="rId12" w:anchor="_blank" w:history="1">
              <w:r w:rsidRPr="00F25D98">
                <w:rPr>
                  <w:rStyle w:val="Hyperlink"/>
                  <w:rFonts w:cs="Arial"/>
                  <w:b/>
                  <w:i/>
                  <w:noProof/>
                  <w:color w:val="FF0000"/>
                </w:rPr>
                <w:t>HE</w:t>
              </w:r>
              <w:bookmarkStart w:id="0" w:name="_Hlt497126619"/>
              <w:r w:rsidRPr="00F25D98">
                <w:rPr>
                  <w:rStyle w:val="Hyperlink"/>
                  <w:rFonts w:cs="Arial"/>
                  <w:b/>
                  <w:i/>
                  <w:noProof/>
                  <w:color w:val="FF0000"/>
                </w:rPr>
                <w:t>L</w:t>
              </w:r>
              <w:bookmarkEnd w:id="0"/>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Pr>
                <w:rFonts w:cs="Arial"/>
                <w:i/>
                <w:noProof/>
              </w:rPr>
              <w:t>: c</w:t>
            </w:r>
            <w:r w:rsidRPr="00F25D98">
              <w:rPr>
                <w:rFonts w:cs="Arial"/>
                <w:i/>
                <w:noProof/>
              </w:rPr>
              <w:t xml:space="preserve">omprehensive instructions can be found at </w:t>
            </w:r>
            <w:r>
              <w:rPr>
                <w:rFonts w:cs="Arial"/>
                <w:i/>
                <w:noProof/>
              </w:rPr>
              <w:br/>
            </w:r>
            <w:hyperlink r:id="rId13" w:history="1">
              <w:r>
                <w:rPr>
                  <w:rStyle w:val="Hyperlink"/>
                  <w:rFonts w:cs="Arial"/>
                  <w:i/>
                  <w:noProof/>
                </w:rPr>
                <w:t>https://www.3gpp.org/Change-Requests</w:t>
              </w:r>
            </w:hyperlink>
            <w:r w:rsidRPr="00F25D98">
              <w:rPr>
                <w:rFonts w:cs="Arial"/>
                <w:i/>
                <w:noProof/>
              </w:rPr>
              <w:t>.</w:t>
            </w:r>
          </w:p>
        </w:tc>
      </w:tr>
      <w:tr w:rsidR="001B7CC1" w14:paraId="1C38F02D" w14:textId="77777777" w:rsidTr="00641B64">
        <w:tc>
          <w:tcPr>
            <w:tcW w:w="9641" w:type="dxa"/>
            <w:gridSpan w:val="9"/>
          </w:tcPr>
          <w:p w14:paraId="4891CB81" w14:textId="77777777" w:rsidR="001B7CC1" w:rsidRDefault="001B7CC1" w:rsidP="00641B64">
            <w:pPr>
              <w:pStyle w:val="CRCoverPage"/>
              <w:spacing w:after="0"/>
              <w:rPr>
                <w:noProof/>
                <w:sz w:val="8"/>
                <w:szCs w:val="8"/>
              </w:rPr>
            </w:pPr>
          </w:p>
        </w:tc>
      </w:tr>
    </w:tbl>
    <w:p w14:paraId="4F62BFCB" w14:textId="77777777" w:rsidR="001B7CC1" w:rsidRDefault="001B7CC1" w:rsidP="001B7CC1">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1B7CC1" w14:paraId="3982561D" w14:textId="77777777" w:rsidTr="00641B64">
        <w:tc>
          <w:tcPr>
            <w:tcW w:w="2835" w:type="dxa"/>
          </w:tcPr>
          <w:p w14:paraId="1A64B999" w14:textId="77777777" w:rsidR="001B7CC1" w:rsidRDefault="001B7CC1" w:rsidP="00641B64">
            <w:pPr>
              <w:pStyle w:val="CRCoverPage"/>
              <w:tabs>
                <w:tab w:val="right" w:pos="2751"/>
              </w:tabs>
              <w:spacing w:after="0"/>
              <w:rPr>
                <w:b/>
                <w:i/>
                <w:noProof/>
              </w:rPr>
            </w:pPr>
            <w:r>
              <w:rPr>
                <w:b/>
                <w:i/>
                <w:noProof/>
              </w:rPr>
              <w:t>Proposed change affects:</w:t>
            </w:r>
          </w:p>
        </w:tc>
        <w:tc>
          <w:tcPr>
            <w:tcW w:w="1418" w:type="dxa"/>
          </w:tcPr>
          <w:p w14:paraId="2530D6CF" w14:textId="77777777" w:rsidR="001B7CC1" w:rsidRDefault="001B7CC1" w:rsidP="00641B64">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5DAD8DD4" w14:textId="77777777" w:rsidR="001B7CC1" w:rsidRDefault="001B7CC1" w:rsidP="00641B64">
            <w:pPr>
              <w:pStyle w:val="CRCoverPage"/>
              <w:spacing w:after="0"/>
              <w:jc w:val="center"/>
              <w:rPr>
                <w:b/>
                <w:caps/>
                <w:noProof/>
              </w:rPr>
            </w:pPr>
          </w:p>
        </w:tc>
        <w:tc>
          <w:tcPr>
            <w:tcW w:w="709" w:type="dxa"/>
            <w:tcBorders>
              <w:left w:val="single" w:sz="4" w:space="0" w:color="auto"/>
            </w:tcBorders>
          </w:tcPr>
          <w:p w14:paraId="6626D48E" w14:textId="77777777" w:rsidR="001B7CC1" w:rsidRDefault="001B7CC1" w:rsidP="00641B64">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7AB543EB" w14:textId="77777777" w:rsidR="001B7CC1" w:rsidRDefault="001B7CC1" w:rsidP="00641B64">
            <w:pPr>
              <w:pStyle w:val="CRCoverPage"/>
              <w:spacing w:after="0"/>
              <w:jc w:val="center"/>
              <w:rPr>
                <w:b/>
                <w:caps/>
                <w:noProof/>
              </w:rPr>
            </w:pPr>
            <w:r>
              <w:rPr>
                <w:b/>
                <w:caps/>
                <w:noProof/>
              </w:rPr>
              <w:t>x</w:t>
            </w:r>
          </w:p>
        </w:tc>
        <w:tc>
          <w:tcPr>
            <w:tcW w:w="2126" w:type="dxa"/>
          </w:tcPr>
          <w:p w14:paraId="16FB83A3" w14:textId="77777777" w:rsidR="001B7CC1" w:rsidRDefault="001B7CC1" w:rsidP="00641B64">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49F5C208" w14:textId="77777777" w:rsidR="001B7CC1" w:rsidRDefault="001B7CC1" w:rsidP="00641B64">
            <w:pPr>
              <w:pStyle w:val="CRCoverPage"/>
              <w:spacing w:after="0"/>
              <w:jc w:val="center"/>
              <w:rPr>
                <w:b/>
                <w:caps/>
                <w:noProof/>
              </w:rPr>
            </w:pPr>
          </w:p>
        </w:tc>
        <w:tc>
          <w:tcPr>
            <w:tcW w:w="1418" w:type="dxa"/>
            <w:tcBorders>
              <w:left w:val="nil"/>
            </w:tcBorders>
          </w:tcPr>
          <w:p w14:paraId="7421811F" w14:textId="77777777" w:rsidR="001B7CC1" w:rsidRDefault="001B7CC1" w:rsidP="00641B64">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446388C2" w14:textId="77777777" w:rsidR="001B7CC1" w:rsidRDefault="001B7CC1" w:rsidP="00641B64">
            <w:pPr>
              <w:pStyle w:val="CRCoverPage"/>
              <w:spacing w:after="0"/>
              <w:jc w:val="center"/>
              <w:rPr>
                <w:b/>
                <w:bCs/>
                <w:caps/>
                <w:noProof/>
              </w:rPr>
            </w:pPr>
            <w:r>
              <w:rPr>
                <w:b/>
                <w:bCs/>
                <w:caps/>
                <w:noProof/>
              </w:rPr>
              <w:t>x</w:t>
            </w:r>
          </w:p>
        </w:tc>
      </w:tr>
    </w:tbl>
    <w:p w14:paraId="582E75FE" w14:textId="77777777" w:rsidR="001B7CC1" w:rsidRDefault="001B7CC1" w:rsidP="001B7CC1">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1B7CC1" w14:paraId="6182AE0C" w14:textId="77777777" w:rsidTr="00641B64">
        <w:tc>
          <w:tcPr>
            <w:tcW w:w="9640" w:type="dxa"/>
            <w:gridSpan w:val="11"/>
          </w:tcPr>
          <w:p w14:paraId="09717ADA" w14:textId="77777777" w:rsidR="001B7CC1" w:rsidRDefault="001B7CC1" w:rsidP="00641B64">
            <w:pPr>
              <w:pStyle w:val="CRCoverPage"/>
              <w:spacing w:after="0"/>
              <w:rPr>
                <w:noProof/>
                <w:sz w:val="8"/>
                <w:szCs w:val="8"/>
              </w:rPr>
            </w:pPr>
          </w:p>
        </w:tc>
      </w:tr>
      <w:tr w:rsidR="001B7CC1" w14:paraId="121617DE" w14:textId="77777777" w:rsidTr="00641B64">
        <w:tc>
          <w:tcPr>
            <w:tcW w:w="1843" w:type="dxa"/>
            <w:tcBorders>
              <w:top w:val="single" w:sz="4" w:space="0" w:color="auto"/>
              <w:left w:val="single" w:sz="4" w:space="0" w:color="auto"/>
            </w:tcBorders>
          </w:tcPr>
          <w:p w14:paraId="6D5BECAE" w14:textId="77777777" w:rsidR="001B7CC1" w:rsidRDefault="001B7CC1" w:rsidP="00641B64">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7A93C5BF" w14:textId="77777777" w:rsidR="001B7CC1" w:rsidRDefault="001B7CC1" w:rsidP="00641B64">
            <w:pPr>
              <w:pStyle w:val="CRCoverPage"/>
              <w:spacing w:after="0"/>
              <w:ind w:left="100"/>
              <w:rPr>
                <w:noProof/>
              </w:rPr>
            </w:pPr>
            <w:r>
              <w:fldChar w:fldCharType="begin"/>
            </w:r>
            <w:r>
              <w:instrText xml:space="preserve"> DOCPROPERTY  CrTitle  \* MERGEFORMAT </w:instrText>
            </w:r>
            <w:r>
              <w:fldChar w:fldCharType="separate"/>
            </w:r>
            <w:r>
              <w:t>Updates to the IVAS algorithmic description</w:t>
            </w:r>
            <w:r>
              <w:fldChar w:fldCharType="end"/>
            </w:r>
          </w:p>
        </w:tc>
      </w:tr>
      <w:tr w:rsidR="001B7CC1" w14:paraId="54EE2D87" w14:textId="77777777" w:rsidTr="00641B64">
        <w:tc>
          <w:tcPr>
            <w:tcW w:w="1843" w:type="dxa"/>
            <w:tcBorders>
              <w:left w:val="single" w:sz="4" w:space="0" w:color="auto"/>
            </w:tcBorders>
          </w:tcPr>
          <w:p w14:paraId="749E4D47" w14:textId="77777777" w:rsidR="001B7CC1" w:rsidRDefault="001B7CC1" w:rsidP="00641B64">
            <w:pPr>
              <w:pStyle w:val="CRCoverPage"/>
              <w:spacing w:after="0"/>
              <w:rPr>
                <w:b/>
                <w:i/>
                <w:noProof/>
                <w:sz w:val="8"/>
                <w:szCs w:val="8"/>
              </w:rPr>
            </w:pPr>
          </w:p>
        </w:tc>
        <w:tc>
          <w:tcPr>
            <w:tcW w:w="7797" w:type="dxa"/>
            <w:gridSpan w:val="10"/>
            <w:tcBorders>
              <w:right w:val="single" w:sz="4" w:space="0" w:color="auto"/>
            </w:tcBorders>
          </w:tcPr>
          <w:p w14:paraId="78078E62" w14:textId="77777777" w:rsidR="001B7CC1" w:rsidRDefault="001B7CC1" w:rsidP="00641B64">
            <w:pPr>
              <w:pStyle w:val="CRCoverPage"/>
              <w:spacing w:after="0"/>
              <w:rPr>
                <w:noProof/>
                <w:sz w:val="8"/>
                <w:szCs w:val="8"/>
              </w:rPr>
            </w:pPr>
          </w:p>
        </w:tc>
      </w:tr>
      <w:tr w:rsidR="001B7CC1" w14:paraId="17D870D2" w14:textId="77777777" w:rsidTr="00641B64">
        <w:tc>
          <w:tcPr>
            <w:tcW w:w="1843" w:type="dxa"/>
            <w:tcBorders>
              <w:left w:val="single" w:sz="4" w:space="0" w:color="auto"/>
            </w:tcBorders>
          </w:tcPr>
          <w:p w14:paraId="50556B7C" w14:textId="77777777" w:rsidR="001B7CC1" w:rsidRDefault="001B7CC1" w:rsidP="00641B64">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78094CE9" w14:textId="77777777" w:rsidR="001B7CC1" w:rsidRDefault="001B7CC1" w:rsidP="00641B64">
            <w:pPr>
              <w:pStyle w:val="CRCoverPage"/>
              <w:spacing w:after="0"/>
              <w:ind w:left="100"/>
              <w:rPr>
                <w:noProof/>
              </w:rPr>
            </w:pPr>
            <w:r>
              <w:fldChar w:fldCharType="begin"/>
            </w:r>
            <w:r>
              <w:instrText xml:space="preserve"> DOCPROPERTY  SourceIfWg  \* MERGEFORMAT </w:instrText>
            </w:r>
            <w:r>
              <w:fldChar w:fldCharType="separate"/>
            </w:r>
            <w:r>
              <w:rPr>
                <w:noProof/>
              </w:rPr>
              <w:t>Dolby Laboratories Inc., Ericsson LM, Fraunhofer IIS, Huawei Technologies Co Ltd., Nokia, NTT, Orange, Panasonic Holdings Corporation, Philips International B.V., Qualcomm Incorporated, VoiceAge Corporation</w:t>
            </w:r>
            <w:r>
              <w:rPr>
                <w:noProof/>
              </w:rPr>
              <w:fldChar w:fldCharType="end"/>
            </w:r>
          </w:p>
        </w:tc>
      </w:tr>
      <w:tr w:rsidR="001B7CC1" w14:paraId="6C3EB41D" w14:textId="77777777" w:rsidTr="00641B64">
        <w:tc>
          <w:tcPr>
            <w:tcW w:w="1843" w:type="dxa"/>
            <w:tcBorders>
              <w:left w:val="single" w:sz="4" w:space="0" w:color="auto"/>
            </w:tcBorders>
          </w:tcPr>
          <w:p w14:paraId="656CEA99" w14:textId="77777777" w:rsidR="001B7CC1" w:rsidRDefault="001B7CC1" w:rsidP="00641B64">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1E70E645" w14:textId="77777777" w:rsidR="001B7CC1" w:rsidRDefault="001B7CC1" w:rsidP="00641B64">
            <w:pPr>
              <w:pStyle w:val="CRCoverPage"/>
              <w:spacing w:after="0"/>
              <w:ind w:left="100"/>
              <w:rPr>
                <w:noProof/>
              </w:rPr>
            </w:pPr>
            <w:r>
              <w:t>S4</w:t>
            </w:r>
            <w:r>
              <w:fldChar w:fldCharType="begin"/>
            </w:r>
            <w:r>
              <w:instrText xml:space="preserve"> DOCPROPERTY  SourceIfTsg  \* MERGEFORMAT </w:instrText>
            </w:r>
            <w:r>
              <w:fldChar w:fldCharType="separate"/>
            </w:r>
            <w:r>
              <w:fldChar w:fldCharType="end"/>
            </w:r>
          </w:p>
        </w:tc>
      </w:tr>
      <w:tr w:rsidR="001B7CC1" w14:paraId="56D718EF" w14:textId="77777777" w:rsidTr="00641B64">
        <w:tc>
          <w:tcPr>
            <w:tcW w:w="1843" w:type="dxa"/>
            <w:tcBorders>
              <w:left w:val="single" w:sz="4" w:space="0" w:color="auto"/>
            </w:tcBorders>
          </w:tcPr>
          <w:p w14:paraId="3C90AE94" w14:textId="77777777" w:rsidR="001B7CC1" w:rsidRDefault="001B7CC1" w:rsidP="00641B64">
            <w:pPr>
              <w:pStyle w:val="CRCoverPage"/>
              <w:spacing w:after="0"/>
              <w:rPr>
                <w:b/>
                <w:i/>
                <w:noProof/>
                <w:sz w:val="8"/>
                <w:szCs w:val="8"/>
              </w:rPr>
            </w:pPr>
          </w:p>
        </w:tc>
        <w:tc>
          <w:tcPr>
            <w:tcW w:w="7797" w:type="dxa"/>
            <w:gridSpan w:val="10"/>
            <w:tcBorders>
              <w:right w:val="single" w:sz="4" w:space="0" w:color="auto"/>
            </w:tcBorders>
          </w:tcPr>
          <w:p w14:paraId="158628C7" w14:textId="77777777" w:rsidR="001B7CC1" w:rsidRDefault="001B7CC1" w:rsidP="00641B64">
            <w:pPr>
              <w:pStyle w:val="CRCoverPage"/>
              <w:spacing w:after="0"/>
              <w:rPr>
                <w:noProof/>
                <w:sz w:val="8"/>
                <w:szCs w:val="8"/>
              </w:rPr>
            </w:pPr>
          </w:p>
        </w:tc>
      </w:tr>
      <w:tr w:rsidR="001B7CC1" w14:paraId="28704793" w14:textId="77777777" w:rsidTr="00641B64">
        <w:tc>
          <w:tcPr>
            <w:tcW w:w="1843" w:type="dxa"/>
            <w:tcBorders>
              <w:left w:val="single" w:sz="4" w:space="0" w:color="auto"/>
            </w:tcBorders>
          </w:tcPr>
          <w:p w14:paraId="14E45CF9" w14:textId="77777777" w:rsidR="001B7CC1" w:rsidRDefault="001B7CC1" w:rsidP="00641B64">
            <w:pPr>
              <w:pStyle w:val="CRCoverPage"/>
              <w:tabs>
                <w:tab w:val="right" w:pos="1759"/>
              </w:tabs>
              <w:spacing w:after="0"/>
              <w:rPr>
                <w:b/>
                <w:i/>
                <w:noProof/>
              </w:rPr>
            </w:pPr>
            <w:r>
              <w:rPr>
                <w:b/>
                <w:i/>
                <w:noProof/>
              </w:rPr>
              <w:t>Work item code:</w:t>
            </w:r>
          </w:p>
        </w:tc>
        <w:tc>
          <w:tcPr>
            <w:tcW w:w="3686" w:type="dxa"/>
            <w:gridSpan w:val="5"/>
            <w:shd w:val="pct30" w:color="FFFF00" w:fill="auto"/>
          </w:tcPr>
          <w:p w14:paraId="17CF6F43" w14:textId="77777777" w:rsidR="001B7CC1" w:rsidRDefault="001B7CC1" w:rsidP="00641B64">
            <w:pPr>
              <w:pStyle w:val="CRCoverPage"/>
              <w:spacing w:after="0"/>
              <w:ind w:left="100"/>
              <w:rPr>
                <w:noProof/>
              </w:rPr>
            </w:pPr>
            <w:r>
              <w:fldChar w:fldCharType="begin"/>
            </w:r>
            <w:r>
              <w:instrText xml:space="preserve"> DOCPROPERTY  RelatedWis  \* MERGEFORMAT </w:instrText>
            </w:r>
            <w:r>
              <w:fldChar w:fldCharType="separate"/>
            </w:r>
            <w:r>
              <w:rPr>
                <w:noProof/>
              </w:rPr>
              <w:t>IVAS_Codec</w:t>
            </w:r>
            <w:r>
              <w:rPr>
                <w:noProof/>
              </w:rPr>
              <w:fldChar w:fldCharType="end"/>
            </w:r>
          </w:p>
        </w:tc>
        <w:tc>
          <w:tcPr>
            <w:tcW w:w="567" w:type="dxa"/>
            <w:tcBorders>
              <w:left w:val="nil"/>
            </w:tcBorders>
          </w:tcPr>
          <w:p w14:paraId="0BEC16AA" w14:textId="77777777" w:rsidR="001B7CC1" w:rsidRDefault="001B7CC1" w:rsidP="00641B64">
            <w:pPr>
              <w:pStyle w:val="CRCoverPage"/>
              <w:spacing w:after="0"/>
              <w:ind w:right="100"/>
              <w:rPr>
                <w:noProof/>
              </w:rPr>
            </w:pPr>
          </w:p>
        </w:tc>
        <w:tc>
          <w:tcPr>
            <w:tcW w:w="1417" w:type="dxa"/>
            <w:gridSpan w:val="3"/>
            <w:tcBorders>
              <w:left w:val="nil"/>
            </w:tcBorders>
          </w:tcPr>
          <w:p w14:paraId="7B2E2982" w14:textId="77777777" w:rsidR="001B7CC1" w:rsidRDefault="001B7CC1" w:rsidP="00641B64">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34FB5172" w14:textId="77777777" w:rsidR="001B7CC1" w:rsidRDefault="001B7CC1" w:rsidP="00641B64">
            <w:pPr>
              <w:pStyle w:val="CRCoverPage"/>
              <w:spacing w:after="0"/>
              <w:ind w:left="100"/>
              <w:rPr>
                <w:noProof/>
              </w:rPr>
            </w:pPr>
            <w:r>
              <w:fldChar w:fldCharType="begin"/>
            </w:r>
            <w:r>
              <w:instrText xml:space="preserve"> DOCPROPERTY  ResDate  \* MERGEFORMAT </w:instrText>
            </w:r>
            <w:r>
              <w:fldChar w:fldCharType="separate"/>
            </w:r>
            <w:r>
              <w:rPr>
                <w:noProof/>
              </w:rPr>
              <w:t>2025-11-19</w:t>
            </w:r>
            <w:r>
              <w:rPr>
                <w:noProof/>
              </w:rPr>
              <w:fldChar w:fldCharType="end"/>
            </w:r>
          </w:p>
        </w:tc>
      </w:tr>
      <w:tr w:rsidR="001B7CC1" w14:paraId="7473003D" w14:textId="77777777" w:rsidTr="00641B64">
        <w:tc>
          <w:tcPr>
            <w:tcW w:w="1843" w:type="dxa"/>
            <w:tcBorders>
              <w:left w:val="single" w:sz="4" w:space="0" w:color="auto"/>
            </w:tcBorders>
          </w:tcPr>
          <w:p w14:paraId="76769EFA" w14:textId="77777777" w:rsidR="001B7CC1" w:rsidRDefault="001B7CC1" w:rsidP="00641B64">
            <w:pPr>
              <w:pStyle w:val="CRCoverPage"/>
              <w:spacing w:after="0"/>
              <w:rPr>
                <w:b/>
                <w:i/>
                <w:noProof/>
                <w:sz w:val="8"/>
                <w:szCs w:val="8"/>
              </w:rPr>
            </w:pPr>
          </w:p>
        </w:tc>
        <w:tc>
          <w:tcPr>
            <w:tcW w:w="1986" w:type="dxa"/>
            <w:gridSpan w:val="4"/>
          </w:tcPr>
          <w:p w14:paraId="3FBDCF16" w14:textId="77777777" w:rsidR="001B7CC1" w:rsidRDefault="001B7CC1" w:rsidP="00641B64">
            <w:pPr>
              <w:pStyle w:val="CRCoverPage"/>
              <w:spacing w:after="0"/>
              <w:rPr>
                <w:noProof/>
                <w:sz w:val="8"/>
                <w:szCs w:val="8"/>
              </w:rPr>
            </w:pPr>
          </w:p>
        </w:tc>
        <w:tc>
          <w:tcPr>
            <w:tcW w:w="2267" w:type="dxa"/>
            <w:gridSpan w:val="2"/>
          </w:tcPr>
          <w:p w14:paraId="6FBE58FA" w14:textId="77777777" w:rsidR="001B7CC1" w:rsidRDefault="001B7CC1" w:rsidP="00641B64">
            <w:pPr>
              <w:pStyle w:val="CRCoverPage"/>
              <w:spacing w:after="0"/>
              <w:rPr>
                <w:noProof/>
                <w:sz w:val="8"/>
                <w:szCs w:val="8"/>
              </w:rPr>
            </w:pPr>
          </w:p>
        </w:tc>
        <w:tc>
          <w:tcPr>
            <w:tcW w:w="1417" w:type="dxa"/>
            <w:gridSpan w:val="3"/>
          </w:tcPr>
          <w:p w14:paraId="746874CA" w14:textId="77777777" w:rsidR="001B7CC1" w:rsidRDefault="001B7CC1" w:rsidP="00641B64">
            <w:pPr>
              <w:pStyle w:val="CRCoverPage"/>
              <w:spacing w:after="0"/>
              <w:rPr>
                <w:noProof/>
                <w:sz w:val="8"/>
                <w:szCs w:val="8"/>
              </w:rPr>
            </w:pPr>
          </w:p>
        </w:tc>
        <w:tc>
          <w:tcPr>
            <w:tcW w:w="2127" w:type="dxa"/>
            <w:tcBorders>
              <w:right w:val="single" w:sz="4" w:space="0" w:color="auto"/>
            </w:tcBorders>
          </w:tcPr>
          <w:p w14:paraId="665560E4" w14:textId="77777777" w:rsidR="001B7CC1" w:rsidRDefault="001B7CC1" w:rsidP="00641B64">
            <w:pPr>
              <w:pStyle w:val="CRCoverPage"/>
              <w:spacing w:after="0"/>
              <w:rPr>
                <w:noProof/>
                <w:sz w:val="8"/>
                <w:szCs w:val="8"/>
              </w:rPr>
            </w:pPr>
          </w:p>
        </w:tc>
      </w:tr>
      <w:tr w:rsidR="001B7CC1" w14:paraId="66CDD5FC" w14:textId="77777777" w:rsidTr="00641B64">
        <w:trPr>
          <w:cantSplit/>
        </w:trPr>
        <w:tc>
          <w:tcPr>
            <w:tcW w:w="1843" w:type="dxa"/>
            <w:tcBorders>
              <w:left w:val="single" w:sz="4" w:space="0" w:color="auto"/>
            </w:tcBorders>
          </w:tcPr>
          <w:p w14:paraId="7ADD1633" w14:textId="77777777" w:rsidR="001B7CC1" w:rsidRDefault="001B7CC1" w:rsidP="00641B64">
            <w:pPr>
              <w:pStyle w:val="CRCoverPage"/>
              <w:tabs>
                <w:tab w:val="right" w:pos="1759"/>
              </w:tabs>
              <w:spacing w:after="0"/>
              <w:rPr>
                <w:b/>
                <w:i/>
                <w:noProof/>
              </w:rPr>
            </w:pPr>
            <w:r>
              <w:rPr>
                <w:b/>
                <w:i/>
                <w:noProof/>
              </w:rPr>
              <w:t>Category:</w:t>
            </w:r>
          </w:p>
        </w:tc>
        <w:tc>
          <w:tcPr>
            <w:tcW w:w="851" w:type="dxa"/>
            <w:shd w:val="pct30" w:color="FFFF00" w:fill="auto"/>
          </w:tcPr>
          <w:p w14:paraId="0EA98DE7" w14:textId="77777777" w:rsidR="001B7CC1" w:rsidRDefault="001B7CC1" w:rsidP="00641B64">
            <w:pPr>
              <w:pStyle w:val="CRCoverPage"/>
              <w:spacing w:after="0"/>
              <w:ind w:left="100" w:right="-609"/>
              <w:rPr>
                <w:b/>
                <w:noProof/>
              </w:rPr>
            </w:pPr>
            <w:r>
              <w:fldChar w:fldCharType="begin"/>
            </w:r>
            <w:r>
              <w:instrText xml:space="preserve"> DOCPROPERTY  Cat  \* MERGEFORMAT </w:instrText>
            </w:r>
            <w:r>
              <w:fldChar w:fldCharType="separate"/>
            </w:r>
            <w:r>
              <w:rPr>
                <w:b/>
                <w:noProof/>
              </w:rPr>
              <w:t>F</w:t>
            </w:r>
            <w:r>
              <w:rPr>
                <w:b/>
                <w:noProof/>
              </w:rPr>
              <w:fldChar w:fldCharType="end"/>
            </w:r>
          </w:p>
        </w:tc>
        <w:tc>
          <w:tcPr>
            <w:tcW w:w="3402" w:type="dxa"/>
            <w:gridSpan w:val="5"/>
            <w:tcBorders>
              <w:left w:val="nil"/>
            </w:tcBorders>
          </w:tcPr>
          <w:p w14:paraId="19B595A3" w14:textId="77777777" w:rsidR="001B7CC1" w:rsidRDefault="001B7CC1" w:rsidP="00641B64">
            <w:pPr>
              <w:pStyle w:val="CRCoverPage"/>
              <w:spacing w:after="0"/>
              <w:rPr>
                <w:noProof/>
              </w:rPr>
            </w:pPr>
          </w:p>
        </w:tc>
        <w:tc>
          <w:tcPr>
            <w:tcW w:w="1417" w:type="dxa"/>
            <w:gridSpan w:val="3"/>
            <w:tcBorders>
              <w:left w:val="nil"/>
            </w:tcBorders>
          </w:tcPr>
          <w:p w14:paraId="663A42F6" w14:textId="77777777" w:rsidR="001B7CC1" w:rsidRDefault="001B7CC1" w:rsidP="00641B64">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6427D2C6" w14:textId="77777777" w:rsidR="001B7CC1" w:rsidRDefault="001B7CC1" w:rsidP="00641B64">
            <w:pPr>
              <w:pStyle w:val="CRCoverPage"/>
              <w:spacing w:after="0"/>
              <w:ind w:left="100"/>
              <w:rPr>
                <w:noProof/>
              </w:rPr>
            </w:pPr>
            <w:r>
              <w:fldChar w:fldCharType="begin"/>
            </w:r>
            <w:r>
              <w:instrText xml:space="preserve"> DOCPROPERTY  Release  \* MERGEFORMAT </w:instrText>
            </w:r>
            <w:r>
              <w:fldChar w:fldCharType="separate"/>
            </w:r>
            <w:r>
              <w:rPr>
                <w:noProof/>
              </w:rPr>
              <w:t>Rel-18</w:t>
            </w:r>
            <w:r>
              <w:rPr>
                <w:noProof/>
              </w:rPr>
              <w:fldChar w:fldCharType="end"/>
            </w:r>
          </w:p>
        </w:tc>
      </w:tr>
      <w:tr w:rsidR="001B7CC1" w14:paraId="6640E7C4" w14:textId="77777777" w:rsidTr="00641B64">
        <w:tc>
          <w:tcPr>
            <w:tcW w:w="1843" w:type="dxa"/>
            <w:tcBorders>
              <w:left w:val="single" w:sz="4" w:space="0" w:color="auto"/>
              <w:bottom w:val="single" w:sz="4" w:space="0" w:color="auto"/>
            </w:tcBorders>
          </w:tcPr>
          <w:p w14:paraId="01971F82" w14:textId="77777777" w:rsidR="001B7CC1" w:rsidRDefault="001B7CC1" w:rsidP="00641B64">
            <w:pPr>
              <w:pStyle w:val="CRCoverPage"/>
              <w:spacing w:after="0"/>
              <w:rPr>
                <w:b/>
                <w:i/>
                <w:noProof/>
              </w:rPr>
            </w:pPr>
          </w:p>
        </w:tc>
        <w:tc>
          <w:tcPr>
            <w:tcW w:w="4677" w:type="dxa"/>
            <w:gridSpan w:val="8"/>
            <w:tcBorders>
              <w:bottom w:val="single" w:sz="4" w:space="0" w:color="auto"/>
            </w:tcBorders>
          </w:tcPr>
          <w:p w14:paraId="1DA0747A" w14:textId="77777777" w:rsidR="001B7CC1" w:rsidRDefault="001B7CC1" w:rsidP="00641B64">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(mirror corresponding to a change in an earlier </w:t>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2FA13348" w14:textId="77777777" w:rsidR="001B7CC1" w:rsidRDefault="001B7CC1" w:rsidP="00641B64">
            <w:pPr>
              <w:pStyle w:val="CRCoverPage"/>
              <w:rPr>
                <w:noProof/>
              </w:rPr>
            </w:pPr>
            <w:r>
              <w:rPr>
                <w:noProof/>
                <w:sz w:val="18"/>
              </w:rPr>
              <w:t>Detailed explanations of the above categories can</w:t>
            </w:r>
            <w:r>
              <w:rPr>
                <w:noProof/>
                <w:sz w:val="18"/>
              </w:rPr>
              <w:br/>
              <w:t xml:space="preserve">be found in 3GPP </w:t>
            </w:r>
            <w:hyperlink r:id="rId14"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563910A8" w14:textId="77777777" w:rsidR="001B7CC1" w:rsidRPr="007C2097" w:rsidRDefault="001B7CC1" w:rsidP="00641B64">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Pr>
                <w:i/>
                <w:noProof/>
                <w:sz w:val="18"/>
              </w:rPr>
              <w:br/>
              <w:t>Rel-9</w:t>
            </w:r>
            <w:r>
              <w:rPr>
                <w:i/>
                <w:noProof/>
                <w:sz w:val="18"/>
              </w:rPr>
              <w:tab/>
              <w:t>(Release 9)</w:t>
            </w:r>
            <w:r>
              <w:rPr>
                <w:i/>
                <w:noProof/>
                <w:sz w:val="18"/>
              </w:rPr>
              <w:br/>
              <w:t>Rel-10</w:t>
            </w:r>
            <w:r>
              <w:rPr>
                <w:i/>
                <w:noProof/>
                <w:sz w:val="18"/>
              </w:rPr>
              <w:tab/>
              <w:t>(Release 10)</w:t>
            </w:r>
            <w:r>
              <w:rPr>
                <w:i/>
                <w:noProof/>
                <w:sz w:val="18"/>
              </w:rPr>
              <w:br/>
              <w:t>Rel-11</w:t>
            </w:r>
            <w:r>
              <w:rPr>
                <w:i/>
                <w:noProof/>
                <w:sz w:val="18"/>
              </w:rPr>
              <w:tab/>
              <w:t>(Release 11)</w:t>
            </w:r>
            <w:r>
              <w:rPr>
                <w:i/>
                <w:noProof/>
                <w:sz w:val="18"/>
              </w:rPr>
              <w:br/>
              <w:t>…</w:t>
            </w:r>
            <w:r>
              <w:rPr>
                <w:i/>
                <w:noProof/>
                <w:sz w:val="18"/>
              </w:rPr>
              <w:br/>
              <w:t>Rel-17</w:t>
            </w:r>
            <w:r>
              <w:rPr>
                <w:i/>
                <w:noProof/>
                <w:sz w:val="18"/>
              </w:rPr>
              <w:tab/>
              <w:t>(Release 17)</w:t>
            </w:r>
            <w:r>
              <w:rPr>
                <w:i/>
                <w:noProof/>
                <w:sz w:val="18"/>
              </w:rPr>
              <w:br/>
              <w:t>Rel-18</w:t>
            </w:r>
            <w:r>
              <w:rPr>
                <w:i/>
                <w:noProof/>
                <w:sz w:val="18"/>
              </w:rPr>
              <w:tab/>
              <w:t>(Release 18)</w:t>
            </w:r>
            <w:r>
              <w:rPr>
                <w:i/>
                <w:noProof/>
                <w:sz w:val="18"/>
              </w:rPr>
              <w:br/>
              <w:t>Rel-19</w:t>
            </w:r>
            <w:r>
              <w:rPr>
                <w:i/>
                <w:noProof/>
                <w:sz w:val="18"/>
              </w:rPr>
              <w:tab/>
              <w:t xml:space="preserve">(Release 19) </w:t>
            </w:r>
            <w:r>
              <w:rPr>
                <w:i/>
                <w:noProof/>
                <w:sz w:val="18"/>
              </w:rPr>
              <w:br/>
              <w:t>Rel-20</w:t>
            </w:r>
            <w:r>
              <w:rPr>
                <w:i/>
                <w:noProof/>
                <w:sz w:val="18"/>
              </w:rPr>
              <w:tab/>
              <w:t>(Release 20)</w:t>
            </w:r>
          </w:p>
        </w:tc>
      </w:tr>
      <w:tr w:rsidR="001B7CC1" w14:paraId="69F8809F" w14:textId="77777777" w:rsidTr="00641B64">
        <w:tc>
          <w:tcPr>
            <w:tcW w:w="1843" w:type="dxa"/>
          </w:tcPr>
          <w:p w14:paraId="63082D8E" w14:textId="77777777" w:rsidR="001B7CC1" w:rsidRDefault="001B7CC1" w:rsidP="00641B64">
            <w:pPr>
              <w:pStyle w:val="CRCoverPage"/>
              <w:spacing w:after="0"/>
              <w:rPr>
                <w:b/>
                <w:i/>
                <w:noProof/>
                <w:sz w:val="8"/>
                <w:szCs w:val="8"/>
              </w:rPr>
            </w:pPr>
          </w:p>
        </w:tc>
        <w:tc>
          <w:tcPr>
            <w:tcW w:w="7797" w:type="dxa"/>
            <w:gridSpan w:val="10"/>
          </w:tcPr>
          <w:p w14:paraId="4BC89B3E" w14:textId="77777777" w:rsidR="001B7CC1" w:rsidRDefault="001B7CC1" w:rsidP="00641B64">
            <w:pPr>
              <w:pStyle w:val="CRCoverPage"/>
              <w:spacing w:after="0"/>
              <w:rPr>
                <w:noProof/>
                <w:sz w:val="8"/>
                <w:szCs w:val="8"/>
              </w:rPr>
            </w:pPr>
          </w:p>
        </w:tc>
      </w:tr>
      <w:tr w:rsidR="001B7CC1" w14:paraId="3B92984F" w14:textId="77777777" w:rsidTr="00641B64">
        <w:tc>
          <w:tcPr>
            <w:tcW w:w="2694" w:type="dxa"/>
            <w:gridSpan w:val="2"/>
            <w:tcBorders>
              <w:top w:val="single" w:sz="4" w:space="0" w:color="auto"/>
              <w:left w:val="single" w:sz="4" w:space="0" w:color="auto"/>
            </w:tcBorders>
          </w:tcPr>
          <w:p w14:paraId="7D6B5190" w14:textId="77777777" w:rsidR="001B7CC1" w:rsidRDefault="001B7CC1" w:rsidP="00641B64">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1925008B" w14:textId="77777777" w:rsidR="001B7CC1" w:rsidRDefault="001B7CC1" w:rsidP="00641B64">
            <w:pPr>
              <w:pStyle w:val="CRCoverPage"/>
              <w:spacing w:after="0"/>
              <w:ind w:left="100"/>
              <w:rPr>
                <w:noProof/>
              </w:rPr>
            </w:pPr>
            <w:r>
              <w:rPr>
                <w:noProof/>
              </w:rPr>
              <w:t>The completion of the fixed-point C code and the corresponding update to the floating-point C code include corrections that are missing from the algorithmic description. In addition, several identified errors and some previous omissions are corrected.</w:t>
            </w:r>
          </w:p>
        </w:tc>
      </w:tr>
      <w:tr w:rsidR="001B7CC1" w14:paraId="077BB7AC" w14:textId="77777777" w:rsidTr="00641B64">
        <w:tc>
          <w:tcPr>
            <w:tcW w:w="2694" w:type="dxa"/>
            <w:gridSpan w:val="2"/>
            <w:tcBorders>
              <w:left w:val="single" w:sz="4" w:space="0" w:color="auto"/>
            </w:tcBorders>
          </w:tcPr>
          <w:p w14:paraId="01E9D0F1" w14:textId="77777777" w:rsidR="001B7CC1" w:rsidRDefault="001B7CC1" w:rsidP="00641B64">
            <w:pPr>
              <w:pStyle w:val="CRCoverPage"/>
              <w:spacing w:after="0"/>
              <w:rPr>
                <w:b/>
                <w:i/>
                <w:noProof/>
                <w:sz w:val="8"/>
                <w:szCs w:val="8"/>
              </w:rPr>
            </w:pPr>
          </w:p>
        </w:tc>
        <w:tc>
          <w:tcPr>
            <w:tcW w:w="6946" w:type="dxa"/>
            <w:gridSpan w:val="9"/>
            <w:tcBorders>
              <w:right w:val="single" w:sz="4" w:space="0" w:color="auto"/>
            </w:tcBorders>
          </w:tcPr>
          <w:p w14:paraId="0201508C" w14:textId="77777777" w:rsidR="001B7CC1" w:rsidRDefault="001B7CC1" w:rsidP="00641B64">
            <w:pPr>
              <w:pStyle w:val="CRCoverPage"/>
              <w:spacing w:after="0"/>
              <w:rPr>
                <w:noProof/>
                <w:sz w:val="8"/>
                <w:szCs w:val="8"/>
              </w:rPr>
            </w:pPr>
          </w:p>
        </w:tc>
      </w:tr>
      <w:tr w:rsidR="001B7CC1" w14:paraId="3F26BA1E" w14:textId="77777777" w:rsidTr="00641B64">
        <w:tc>
          <w:tcPr>
            <w:tcW w:w="2694" w:type="dxa"/>
            <w:gridSpan w:val="2"/>
            <w:tcBorders>
              <w:left w:val="single" w:sz="4" w:space="0" w:color="auto"/>
            </w:tcBorders>
          </w:tcPr>
          <w:p w14:paraId="3041FD6C" w14:textId="77777777" w:rsidR="001B7CC1" w:rsidRDefault="001B7CC1" w:rsidP="00641B64">
            <w:pPr>
              <w:pStyle w:val="CRCoverPage"/>
              <w:tabs>
                <w:tab w:val="right" w:pos="2184"/>
              </w:tabs>
              <w:spacing w:after="0"/>
              <w:rPr>
                <w:b/>
                <w:i/>
                <w:noProof/>
              </w:rPr>
            </w:pPr>
            <w:r>
              <w:rPr>
                <w:b/>
                <w:i/>
                <w:noProof/>
              </w:rPr>
              <w:t>Summary of change:</w:t>
            </w:r>
          </w:p>
        </w:tc>
        <w:tc>
          <w:tcPr>
            <w:tcW w:w="6946" w:type="dxa"/>
            <w:gridSpan w:val="9"/>
            <w:tcBorders>
              <w:right w:val="single" w:sz="4" w:space="0" w:color="auto"/>
            </w:tcBorders>
            <w:shd w:val="pct30" w:color="FFFF00" w:fill="auto"/>
          </w:tcPr>
          <w:p w14:paraId="6EA3F66F" w14:textId="77777777" w:rsidR="001B7CC1" w:rsidRDefault="001B7CC1" w:rsidP="001B7CC1">
            <w:pPr>
              <w:pStyle w:val="CRCoverPage"/>
              <w:numPr>
                <w:ilvl w:val="0"/>
                <w:numId w:val="23"/>
              </w:numPr>
              <w:spacing w:after="0"/>
              <w:rPr>
                <w:noProof/>
              </w:rPr>
            </w:pPr>
            <w:r>
              <w:rPr>
                <w:noProof/>
              </w:rPr>
              <w:t>Updates relating to object-based audio operation (also in conjunction with MASA/SBA) including object editing description</w:t>
            </w:r>
          </w:p>
          <w:p w14:paraId="23320510" w14:textId="77777777" w:rsidR="001B7CC1" w:rsidRDefault="001B7CC1" w:rsidP="001B7CC1">
            <w:pPr>
              <w:pStyle w:val="CRCoverPage"/>
              <w:numPr>
                <w:ilvl w:val="0"/>
                <w:numId w:val="23"/>
              </w:numPr>
              <w:spacing w:after="0"/>
              <w:rPr>
                <w:noProof/>
              </w:rPr>
            </w:pPr>
            <w:r>
              <w:rPr>
                <w:noProof/>
              </w:rPr>
              <w:t>Output format processing for mono/stereo streams, specifying related algorithmic delays in the overview table</w:t>
            </w:r>
          </w:p>
          <w:p w14:paraId="50F8F4ED" w14:textId="77777777" w:rsidR="001B7CC1" w:rsidRDefault="001B7CC1" w:rsidP="001B7CC1">
            <w:pPr>
              <w:pStyle w:val="CRCoverPage"/>
              <w:numPr>
                <w:ilvl w:val="0"/>
                <w:numId w:val="23"/>
              </w:numPr>
              <w:spacing w:after="0"/>
              <w:rPr>
                <w:noProof/>
              </w:rPr>
            </w:pPr>
            <w:r>
              <w:rPr>
                <w:noProof/>
              </w:rPr>
              <w:t>Default room reverb description for binaural rendering, room effect parameter adjustment, clarifying referencing of binary file format for parametrization of binaural renderers</w:t>
            </w:r>
          </w:p>
          <w:p w14:paraId="79D91830" w14:textId="77777777" w:rsidR="001B7CC1" w:rsidRDefault="001B7CC1" w:rsidP="001B7CC1">
            <w:pPr>
              <w:pStyle w:val="CRCoverPage"/>
              <w:numPr>
                <w:ilvl w:val="0"/>
                <w:numId w:val="23"/>
              </w:numPr>
              <w:spacing w:after="0"/>
              <w:rPr>
                <w:noProof/>
              </w:rPr>
            </w:pPr>
            <w:r>
              <w:rPr>
                <w:noProof/>
              </w:rPr>
              <w:t>Reference to EVS mono decoding of interoperable mono streams</w:t>
            </w:r>
          </w:p>
          <w:p w14:paraId="1881DF74" w14:textId="77777777" w:rsidR="001B7CC1" w:rsidRDefault="001B7CC1" w:rsidP="001B7CC1">
            <w:pPr>
              <w:pStyle w:val="CRCoverPage"/>
              <w:numPr>
                <w:ilvl w:val="0"/>
                <w:numId w:val="23"/>
              </w:numPr>
              <w:spacing w:after="0"/>
              <w:rPr>
                <w:noProof/>
              </w:rPr>
            </w:pPr>
            <w:r>
              <w:rPr>
                <w:noProof/>
              </w:rPr>
              <w:t>Corrections and clarifications on some DTX operations</w:t>
            </w:r>
          </w:p>
          <w:p w14:paraId="49661BEA" w14:textId="77777777" w:rsidR="001B7CC1" w:rsidRDefault="001B7CC1" w:rsidP="001B7CC1">
            <w:pPr>
              <w:pStyle w:val="CRCoverPage"/>
              <w:numPr>
                <w:ilvl w:val="0"/>
                <w:numId w:val="23"/>
              </w:numPr>
              <w:spacing w:after="0"/>
              <w:rPr>
                <w:noProof/>
              </w:rPr>
            </w:pPr>
            <w:r>
              <w:rPr>
                <w:noProof/>
              </w:rPr>
              <w:t>Clarification on split rendering configurations</w:t>
            </w:r>
          </w:p>
          <w:p w14:paraId="6D49B161" w14:textId="77777777" w:rsidR="001B7CC1" w:rsidRDefault="001B7CC1" w:rsidP="001B7CC1">
            <w:pPr>
              <w:pStyle w:val="CRCoverPage"/>
              <w:numPr>
                <w:ilvl w:val="0"/>
                <w:numId w:val="23"/>
              </w:numPr>
              <w:spacing w:after="0"/>
              <w:rPr>
                <w:noProof/>
              </w:rPr>
            </w:pPr>
            <w:r>
              <w:rPr>
                <w:noProof/>
              </w:rPr>
              <w:t>Editorial corrections</w:t>
            </w:r>
          </w:p>
        </w:tc>
      </w:tr>
      <w:tr w:rsidR="001B7CC1" w14:paraId="0432B10E" w14:textId="77777777" w:rsidTr="00641B64">
        <w:tc>
          <w:tcPr>
            <w:tcW w:w="2694" w:type="dxa"/>
            <w:gridSpan w:val="2"/>
            <w:tcBorders>
              <w:left w:val="single" w:sz="4" w:space="0" w:color="auto"/>
            </w:tcBorders>
          </w:tcPr>
          <w:p w14:paraId="4BBEEFAF" w14:textId="77777777" w:rsidR="001B7CC1" w:rsidRDefault="001B7CC1" w:rsidP="00641B64">
            <w:pPr>
              <w:pStyle w:val="CRCoverPage"/>
              <w:spacing w:after="0"/>
              <w:rPr>
                <w:b/>
                <w:i/>
                <w:noProof/>
                <w:sz w:val="8"/>
                <w:szCs w:val="8"/>
              </w:rPr>
            </w:pPr>
          </w:p>
        </w:tc>
        <w:tc>
          <w:tcPr>
            <w:tcW w:w="6946" w:type="dxa"/>
            <w:gridSpan w:val="9"/>
            <w:tcBorders>
              <w:right w:val="single" w:sz="4" w:space="0" w:color="auto"/>
            </w:tcBorders>
          </w:tcPr>
          <w:p w14:paraId="76FDDDCB" w14:textId="77777777" w:rsidR="001B7CC1" w:rsidRDefault="001B7CC1" w:rsidP="00641B64">
            <w:pPr>
              <w:pStyle w:val="CRCoverPage"/>
              <w:spacing w:after="0"/>
              <w:rPr>
                <w:noProof/>
                <w:sz w:val="8"/>
                <w:szCs w:val="8"/>
              </w:rPr>
            </w:pPr>
          </w:p>
        </w:tc>
      </w:tr>
      <w:tr w:rsidR="001B7CC1" w14:paraId="5397BBB1" w14:textId="77777777" w:rsidTr="00641B64">
        <w:tc>
          <w:tcPr>
            <w:tcW w:w="2694" w:type="dxa"/>
            <w:gridSpan w:val="2"/>
            <w:tcBorders>
              <w:left w:val="single" w:sz="4" w:space="0" w:color="auto"/>
              <w:bottom w:val="single" w:sz="4" w:space="0" w:color="auto"/>
            </w:tcBorders>
          </w:tcPr>
          <w:p w14:paraId="27BF26C0" w14:textId="77777777" w:rsidR="001B7CC1" w:rsidRDefault="001B7CC1" w:rsidP="00641B64">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6B3E6438" w14:textId="77777777" w:rsidR="001B7CC1" w:rsidRDefault="001B7CC1" w:rsidP="00641B64">
            <w:pPr>
              <w:pStyle w:val="CRCoverPage"/>
              <w:spacing w:after="0"/>
              <w:ind w:left="100"/>
              <w:rPr>
                <w:noProof/>
              </w:rPr>
            </w:pPr>
            <w:r>
              <w:rPr>
                <w:noProof/>
              </w:rPr>
              <w:t>Discrepancies between C code specifications and algorithmic description will be introduced. Existing errors and omissions will remain. These aspects can confuse implementors.</w:t>
            </w:r>
          </w:p>
        </w:tc>
      </w:tr>
      <w:tr w:rsidR="001B7CC1" w14:paraId="2480C8BE" w14:textId="77777777" w:rsidTr="00641B64">
        <w:tc>
          <w:tcPr>
            <w:tcW w:w="2694" w:type="dxa"/>
            <w:gridSpan w:val="2"/>
          </w:tcPr>
          <w:p w14:paraId="7F085F2C" w14:textId="77777777" w:rsidR="001B7CC1" w:rsidRDefault="001B7CC1" w:rsidP="00641B64">
            <w:pPr>
              <w:pStyle w:val="CRCoverPage"/>
              <w:spacing w:after="0"/>
              <w:rPr>
                <w:b/>
                <w:i/>
                <w:noProof/>
                <w:sz w:val="8"/>
                <w:szCs w:val="8"/>
              </w:rPr>
            </w:pPr>
          </w:p>
        </w:tc>
        <w:tc>
          <w:tcPr>
            <w:tcW w:w="6946" w:type="dxa"/>
            <w:gridSpan w:val="9"/>
          </w:tcPr>
          <w:p w14:paraId="7F380E12" w14:textId="77777777" w:rsidR="001B7CC1" w:rsidRDefault="001B7CC1" w:rsidP="00641B64">
            <w:pPr>
              <w:pStyle w:val="CRCoverPage"/>
              <w:spacing w:after="0"/>
              <w:rPr>
                <w:noProof/>
                <w:sz w:val="8"/>
                <w:szCs w:val="8"/>
              </w:rPr>
            </w:pPr>
          </w:p>
        </w:tc>
      </w:tr>
      <w:tr w:rsidR="001B7CC1" w14:paraId="74660133" w14:textId="77777777" w:rsidTr="00641B64">
        <w:tc>
          <w:tcPr>
            <w:tcW w:w="2694" w:type="dxa"/>
            <w:gridSpan w:val="2"/>
            <w:tcBorders>
              <w:top w:val="single" w:sz="4" w:space="0" w:color="auto"/>
              <w:left w:val="single" w:sz="4" w:space="0" w:color="auto"/>
            </w:tcBorders>
          </w:tcPr>
          <w:p w14:paraId="7BA1F2C4" w14:textId="77777777" w:rsidR="001B7CC1" w:rsidRDefault="001B7CC1" w:rsidP="00641B64">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0EEB4FED" w14:textId="77777777" w:rsidR="001B7CC1" w:rsidRDefault="001B7CC1" w:rsidP="00641B64">
            <w:pPr>
              <w:pStyle w:val="CRCoverPage"/>
              <w:spacing w:after="0"/>
              <w:ind w:left="100"/>
              <w:rPr>
                <w:noProof/>
              </w:rPr>
            </w:pPr>
            <w:r>
              <w:rPr>
                <w:noProof/>
              </w:rPr>
              <w:t xml:space="preserve">2, 4.2.1, 4.3.2, 4.4, 5.3.5.2, 5.8.1, 5.9.6.3.4, 6.3.3.1, 6.3.5.2, 6.6.1, 6.6.6.1, 6.9.12 (new), 6.10 (new), 7.2.1.5 (new), 7.2.2.2.6, 7.2.2.3.1, 7.2.2.3.5, 7.2.2.3.11 (new), </w:t>
            </w:r>
            <w:r w:rsidRPr="00355A4C">
              <w:rPr>
                <w:iCs/>
              </w:rPr>
              <w:t>7.2.2.4.3.2</w:t>
            </w:r>
            <w:r>
              <w:rPr>
                <w:iCs/>
              </w:rPr>
              <w:t>, 7.2.2.6 (new), 7.2.3 (new), 7.4.7.2, 7.4.8.1, 7.4.8.4 (new), 7.4.10 (new), 7.6.2.2</w:t>
            </w:r>
          </w:p>
        </w:tc>
      </w:tr>
      <w:tr w:rsidR="001B7CC1" w14:paraId="5A9D45B5" w14:textId="77777777" w:rsidTr="00641B64">
        <w:tc>
          <w:tcPr>
            <w:tcW w:w="2694" w:type="dxa"/>
            <w:gridSpan w:val="2"/>
            <w:tcBorders>
              <w:left w:val="single" w:sz="4" w:space="0" w:color="auto"/>
            </w:tcBorders>
          </w:tcPr>
          <w:p w14:paraId="0848F406" w14:textId="77777777" w:rsidR="001B7CC1" w:rsidRDefault="001B7CC1" w:rsidP="00641B64">
            <w:pPr>
              <w:pStyle w:val="CRCoverPage"/>
              <w:spacing w:after="0"/>
              <w:rPr>
                <w:b/>
                <w:i/>
                <w:noProof/>
                <w:sz w:val="8"/>
                <w:szCs w:val="8"/>
              </w:rPr>
            </w:pPr>
          </w:p>
        </w:tc>
        <w:tc>
          <w:tcPr>
            <w:tcW w:w="6946" w:type="dxa"/>
            <w:gridSpan w:val="9"/>
            <w:tcBorders>
              <w:right w:val="single" w:sz="4" w:space="0" w:color="auto"/>
            </w:tcBorders>
          </w:tcPr>
          <w:p w14:paraId="71C62C45" w14:textId="77777777" w:rsidR="001B7CC1" w:rsidRDefault="001B7CC1" w:rsidP="00641B64">
            <w:pPr>
              <w:pStyle w:val="CRCoverPage"/>
              <w:spacing w:after="0"/>
              <w:rPr>
                <w:noProof/>
                <w:sz w:val="8"/>
                <w:szCs w:val="8"/>
              </w:rPr>
            </w:pPr>
          </w:p>
        </w:tc>
      </w:tr>
      <w:tr w:rsidR="001B7CC1" w14:paraId="12055E08" w14:textId="77777777" w:rsidTr="00641B64">
        <w:tc>
          <w:tcPr>
            <w:tcW w:w="2694" w:type="dxa"/>
            <w:gridSpan w:val="2"/>
            <w:tcBorders>
              <w:left w:val="single" w:sz="4" w:space="0" w:color="auto"/>
            </w:tcBorders>
          </w:tcPr>
          <w:p w14:paraId="5E880725" w14:textId="77777777" w:rsidR="001B7CC1" w:rsidRDefault="001B7CC1" w:rsidP="00641B64">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238700D7" w14:textId="77777777" w:rsidR="001B7CC1" w:rsidRDefault="001B7CC1" w:rsidP="00641B64">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0D380F40" w14:textId="77777777" w:rsidR="001B7CC1" w:rsidRDefault="001B7CC1" w:rsidP="00641B64">
            <w:pPr>
              <w:pStyle w:val="CRCoverPage"/>
              <w:spacing w:after="0"/>
              <w:jc w:val="center"/>
              <w:rPr>
                <w:b/>
                <w:caps/>
                <w:noProof/>
              </w:rPr>
            </w:pPr>
            <w:r>
              <w:rPr>
                <w:b/>
                <w:caps/>
                <w:noProof/>
              </w:rPr>
              <w:t>N</w:t>
            </w:r>
          </w:p>
        </w:tc>
        <w:tc>
          <w:tcPr>
            <w:tcW w:w="2977" w:type="dxa"/>
            <w:gridSpan w:val="4"/>
          </w:tcPr>
          <w:p w14:paraId="3AADC73E" w14:textId="77777777" w:rsidR="001B7CC1" w:rsidRDefault="001B7CC1" w:rsidP="00641B64">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37C169D2" w14:textId="77777777" w:rsidR="001B7CC1" w:rsidRDefault="001B7CC1" w:rsidP="00641B64">
            <w:pPr>
              <w:pStyle w:val="CRCoverPage"/>
              <w:spacing w:after="0"/>
              <w:ind w:left="99"/>
              <w:rPr>
                <w:noProof/>
              </w:rPr>
            </w:pPr>
          </w:p>
        </w:tc>
      </w:tr>
      <w:tr w:rsidR="001B7CC1" w14:paraId="7F2406B9" w14:textId="77777777" w:rsidTr="00641B64">
        <w:tc>
          <w:tcPr>
            <w:tcW w:w="2694" w:type="dxa"/>
            <w:gridSpan w:val="2"/>
            <w:tcBorders>
              <w:left w:val="single" w:sz="4" w:space="0" w:color="auto"/>
            </w:tcBorders>
          </w:tcPr>
          <w:p w14:paraId="72F509FB" w14:textId="77777777" w:rsidR="001B7CC1" w:rsidRDefault="001B7CC1" w:rsidP="00641B64">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3D8CE16A" w14:textId="77777777" w:rsidR="001B7CC1" w:rsidRDefault="001B7CC1" w:rsidP="00641B64">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60B06351" w14:textId="77777777" w:rsidR="001B7CC1" w:rsidRDefault="001B7CC1" w:rsidP="00641B64">
            <w:pPr>
              <w:pStyle w:val="CRCoverPage"/>
              <w:spacing w:after="0"/>
              <w:jc w:val="center"/>
              <w:rPr>
                <w:b/>
                <w:caps/>
                <w:noProof/>
              </w:rPr>
            </w:pPr>
            <w:r>
              <w:rPr>
                <w:b/>
                <w:caps/>
                <w:noProof/>
              </w:rPr>
              <w:t>x</w:t>
            </w:r>
          </w:p>
        </w:tc>
        <w:tc>
          <w:tcPr>
            <w:tcW w:w="2977" w:type="dxa"/>
            <w:gridSpan w:val="4"/>
          </w:tcPr>
          <w:p w14:paraId="69DF0306" w14:textId="77777777" w:rsidR="001B7CC1" w:rsidRDefault="001B7CC1" w:rsidP="00641B64">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2B83ECE6" w14:textId="77777777" w:rsidR="001B7CC1" w:rsidRDefault="001B7CC1" w:rsidP="00641B64">
            <w:pPr>
              <w:pStyle w:val="CRCoverPage"/>
              <w:spacing w:after="0"/>
              <w:ind w:left="99"/>
              <w:rPr>
                <w:noProof/>
              </w:rPr>
            </w:pPr>
            <w:r>
              <w:rPr>
                <w:noProof/>
              </w:rPr>
              <w:t xml:space="preserve">TS/TR ... CR ... </w:t>
            </w:r>
          </w:p>
        </w:tc>
      </w:tr>
      <w:tr w:rsidR="001B7CC1" w14:paraId="0F1D70BC" w14:textId="77777777" w:rsidTr="00641B64">
        <w:tc>
          <w:tcPr>
            <w:tcW w:w="2694" w:type="dxa"/>
            <w:gridSpan w:val="2"/>
            <w:tcBorders>
              <w:left w:val="single" w:sz="4" w:space="0" w:color="auto"/>
            </w:tcBorders>
          </w:tcPr>
          <w:p w14:paraId="2422D8E0" w14:textId="77777777" w:rsidR="001B7CC1" w:rsidRDefault="001B7CC1" w:rsidP="00641B64">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67E6D1FA" w14:textId="77777777" w:rsidR="001B7CC1" w:rsidRDefault="001B7CC1" w:rsidP="00641B64">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1D126466" w14:textId="77777777" w:rsidR="001B7CC1" w:rsidRDefault="001B7CC1" w:rsidP="00641B64">
            <w:pPr>
              <w:pStyle w:val="CRCoverPage"/>
              <w:spacing w:after="0"/>
              <w:jc w:val="center"/>
              <w:rPr>
                <w:b/>
                <w:caps/>
                <w:noProof/>
              </w:rPr>
            </w:pPr>
            <w:r>
              <w:rPr>
                <w:b/>
                <w:caps/>
                <w:noProof/>
              </w:rPr>
              <w:t>x</w:t>
            </w:r>
          </w:p>
        </w:tc>
        <w:tc>
          <w:tcPr>
            <w:tcW w:w="2977" w:type="dxa"/>
            <w:gridSpan w:val="4"/>
          </w:tcPr>
          <w:p w14:paraId="65A26B34" w14:textId="77777777" w:rsidR="001B7CC1" w:rsidRDefault="001B7CC1" w:rsidP="00641B64">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22F7950A" w14:textId="77777777" w:rsidR="001B7CC1" w:rsidRDefault="001B7CC1" w:rsidP="00641B64">
            <w:pPr>
              <w:pStyle w:val="CRCoverPage"/>
              <w:spacing w:after="0"/>
              <w:ind w:left="99"/>
              <w:rPr>
                <w:noProof/>
              </w:rPr>
            </w:pPr>
            <w:r>
              <w:rPr>
                <w:noProof/>
              </w:rPr>
              <w:t xml:space="preserve">TS/TR ... CR ... </w:t>
            </w:r>
          </w:p>
        </w:tc>
      </w:tr>
      <w:tr w:rsidR="001B7CC1" w14:paraId="28D60A30" w14:textId="77777777" w:rsidTr="00641B64">
        <w:tc>
          <w:tcPr>
            <w:tcW w:w="2694" w:type="dxa"/>
            <w:gridSpan w:val="2"/>
            <w:tcBorders>
              <w:left w:val="single" w:sz="4" w:space="0" w:color="auto"/>
            </w:tcBorders>
          </w:tcPr>
          <w:p w14:paraId="777A9670" w14:textId="77777777" w:rsidR="001B7CC1" w:rsidRDefault="001B7CC1" w:rsidP="00641B64">
            <w:pPr>
              <w:pStyle w:val="CRCoverPage"/>
              <w:spacing w:after="0"/>
              <w:rPr>
                <w:b/>
                <w:i/>
                <w:noProof/>
              </w:rPr>
            </w:pPr>
            <w:r>
              <w:rPr>
                <w:b/>
                <w:i/>
                <w:noProof/>
              </w:rPr>
              <w:t>(show related CRs)</w:t>
            </w:r>
          </w:p>
        </w:tc>
        <w:tc>
          <w:tcPr>
            <w:tcW w:w="284" w:type="dxa"/>
            <w:tcBorders>
              <w:top w:val="single" w:sz="4" w:space="0" w:color="auto"/>
              <w:left w:val="single" w:sz="4" w:space="0" w:color="auto"/>
              <w:bottom w:val="single" w:sz="4" w:space="0" w:color="auto"/>
            </w:tcBorders>
            <w:shd w:val="pct25" w:color="FFFF00" w:fill="auto"/>
          </w:tcPr>
          <w:p w14:paraId="34EA4518" w14:textId="77777777" w:rsidR="001B7CC1" w:rsidRDefault="001B7CC1" w:rsidP="00641B64">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1A696DAE" w14:textId="77777777" w:rsidR="001B7CC1" w:rsidRDefault="001B7CC1" w:rsidP="00641B64">
            <w:pPr>
              <w:pStyle w:val="CRCoverPage"/>
              <w:spacing w:after="0"/>
              <w:jc w:val="center"/>
              <w:rPr>
                <w:b/>
                <w:caps/>
                <w:noProof/>
              </w:rPr>
            </w:pPr>
            <w:r>
              <w:rPr>
                <w:b/>
                <w:caps/>
                <w:noProof/>
              </w:rPr>
              <w:t>x</w:t>
            </w:r>
          </w:p>
        </w:tc>
        <w:tc>
          <w:tcPr>
            <w:tcW w:w="2977" w:type="dxa"/>
            <w:gridSpan w:val="4"/>
          </w:tcPr>
          <w:p w14:paraId="59A17C62" w14:textId="77777777" w:rsidR="001B7CC1" w:rsidRDefault="001B7CC1" w:rsidP="00641B64">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232DA314" w14:textId="77777777" w:rsidR="001B7CC1" w:rsidRDefault="001B7CC1" w:rsidP="00641B64">
            <w:pPr>
              <w:pStyle w:val="CRCoverPage"/>
              <w:spacing w:after="0"/>
              <w:ind w:left="99"/>
              <w:rPr>
                <w:noProof/>
              </w:rPr>
            </w:pPr>
            <w:r>
              <w:rPr>
                <w:noProof/>
              </w:rPr>
              <w:t xml:space="preserve">TS/TR ... CR ... </w:t>
            </w:r>
          </w:p>
        </w:tc>
      </w:tr>
      <w:tr w:rsidR="001B7CC1" w14:paraId="64A4E41B" w14:textId="77777777" w:rsidTr="00641B64">
        <w:tc>
          <w:tcPr>
            <w:tcW w:w="2694" w:type="dxa"/>
            <w:gridSpan w:val="2"/>
            <w:tcBorders>
              <w:left w:val="single" w:sz="4" w:space="0" w:color="auto"/>
            </w:tcBorders>
          </w:tcPr>
          <w:p w14:paraId="365197B3" w14:textId="77777777" w:rsidR="001B7CC1" w:rsidRDefault="001B7CC1" w:rsidP="00641B64">
            <w:pPr>
              <w:pStyle w:val="CRCoverPage"/>
              <w:spacing w:after="0"/>
              <w:rPr>
                <w:b/>
                <w:i/>
                <w:noProof/>
              </w:rPr>
            </w:pPr>
          </w:p>
        </w:tc>
        <w:tc>
          <w:tcPr>
            <w:tcW w:w="6946" w:type="dxa"/>
            <w:gridSpan w:val="9"/>
            <w:tcBorders>
              <w:right w:val="single" w:sz="4" w:space="0" w:color="auto"/>
            </w:tcBorders>
          </w:tcPr>
          <w:p w14:paraId="733573B5" w14:textId="77777777" w:rsidR="001B7CC1" w:rsidRDefault="001B7CC1" w:rsidP="00641B64">
            <w:pPr>
              <w:pStyle w:val="CRCoverPage"/>
              <w:spacing w:after="0"/>
              <w:rPr>
                <w:noProof/>
              </w:rPr>
            </w:pPr>
          </w:p>
        </w:tc>
      </w:tr>
      <w:tr w:rsidR="001B7CC1" w14:paraId="6AB6A892" w14:textId="77777777" w:rsidTr="00641B64">
        <w:tc>
          <w:tcPr>
            <w:tcW w:w="2694" w:type="dxa"/>
            <w:gridSpan w:val="2"/>
            <w:tcBorders>
              <w:left w:val="single" w:sz="4" w:space="0" w:color="auto"/>
              <w:bottom w:val="single" w:sz="4" w:space="0" w:color="auto"/>
            </w:tcBorders>
          </w:tcPr>
          <w:p w14:paraId="24CFDBAB" w14:textId="77777777" w:rsidR="001B7CC1" w:rsidRDefault="001B7CC1" w:rsidP="00641B64">
            <w:pPr>
              <w:pStyle w:val="CRCoverPage"/>
              <w:tabs>
                <w:tab w:val="right" w:pos="2184"/>
              </w:tabs>
              <w:spacing w:after="0"/>
              <w:rPr>
                <w:b/>
                <w:i/>
                <w:noProof/>
              </w:rPr>
            </w:pPr>
            <w:r>
              <w:rPr>
                <w:b/>
                <w:i/>
                <w:noProof/>
              </w:rPr>
              <w:lastRenderedPageBreak/>
              <w:t>Other comments:</w:t>
            </w:r>
          </w:p>
        </w:tc>
        <w:tc>
          <w:tcPr>
            <w:tcW w:w="6946" w:type="dxa"/>
            <w:gridSpan w:val="9"/>
            <w:tcBorders>
              <w:bottom w:val="single" w:sz="4" w:space="0" w:color="auto"/>
              <w:right w:val="single" w:sz="4" w:space="0" w:color="auto"/>
            </w:tcBorders>
            <w:shd w:val="pct30" w:color="FFFF00" w:fill="auto"/>
          </w:tcPr>
          <w:p w14:paraId="552AEC43" w14:textId="77777777" w:rsidR="001B7CC1" w:rsidRDefault="001B7CC1" w:rsidP="00641B64">
            <w:pPr>
              <w:pStyle w:val="CRCoverPage"/>
              <w:spacing w:after="0"/>
              <w:ind w:left="100"/>
              <w:rPr>
                <w:noProof/>
              </w:rPr>
            </w:pPr>
          </w:p>
        </w:tc>
      </w:tr>
      <w:tr w:rsidR="001B7CC1" w:rsidRPr="008863B9" w14:paraId="382F6349" w14:textId="77777777" w:rsidTr="00641B64">
        <w:tc>
          <w:tcPr>
            <w:tcW w:w="2694" w:type="dxa"/>
            <w:gridSpan w:val="2"/>
            <w:tcBorders>
              <w:top w:val="single" w:sz="4" w:space="0" w:color="auto"/>
              <w:bottom w:val="single" w:sz="4" w:space="0" w:color="auto"/>
            </w:tcBorders>
          </w:tcPr>
          <w:p w14:paraId="7C6DC7E5" w14:textId="77777777" w:rsidR="001B7CC1" w:rsidRPr="008863B9" w:rsidRDefault="001B7CC1" w:rsidP="00641B64">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1A9A9ABF" w14:textId="77777777" w:rsidR="001B7CC1" w:rsidRPr="008863B9" w:rsidRDefault="001B7CC1" w:rsidP="00641B64">
            <w:pPr>
              <w:pStyle w:val="CRCoverPage"/>
              <w:spacing w:after="0"/>
              <w:ind w:left="100"/>
              <w:rPr>
                <w:noProof/>
                <w:sz w:val="8"/>
                <w:szCs w:val="8"/>
              </w:rPr>
            </w:pPr>
          </w:p>
        </w:tc>
      </w:tr>
      <w:tr w:rsidR="001B7CC1" w14:paraId="36146E3E" w14:textId="77777777" w:rsidTr="00641B64">
        <w:tc>
          <w:tcPr>
            <w:tcW w:w="2694" w:type="dxa"/>
            <w:gridSpan w:val="2"/>
            <w:tcBorders>
              <w:top w:val="single" w:sz="4" w:space="0" w:color="auto"/>
              <w:left w:val="single" w:sz="4" w:space="0" w:color="auto"/>
              <w:bottom w:val="single" w:sz="4" w:space="0" w:color="auto"/>
            </w:tcBorders>
          </w:tcPr>
          <w:p w14:paraId="0D00AF74" w14:textId="77777777" w:rsidR="001B7CC1" w:rsidRDefault="001B7CC1" w:rsidP="00641B64">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6E57B700" w14:textId="77777777" w:rsidR="001B7CC1" w:rsidRDefault="001B7CC1" w:rsidP="00641B64">
            <w:pPr>
              <w:pStyle w:val="CRCoverPage"/>
              <w:spacing w:after="0"/>
              <w:ind w:left="100"/>
              <w:rPr>
                <w:noProof/>
              </w:rPr>
            </w:pPr>
            <w:r>
              <w:rPr>
                <w:noProof/>
              </w:rPr>
              <w:t xml:space="preserve">Rev 1: Clarification of change in clause 7.6.2.2, clause 7.4.7.2 affected, corrected cover page </w:t>
            </w:r>
          </w:p>
        </w:tc>
      </w:tr>
    </w:tbl>
    <w:p w14:paraId="48D601F0" w14:textId="77777777" w:rsidR="001B7CC1" w:rsidRDefault="001B7CC1" w:rsidP="001B7CC1">
      <w:pPr>
        <w:pStyle w:val="CRCoverPage"/>
        <w:spacing w:after="0"/>
        <w:rPr>
          <w:noProof/>
          <w:sz w:val="8"/>
          <w:szCs w:val="8"/>
        </w:rPr>
      </w:pPr>
    </w:p>
    <w:p w14:paraId="1557EA72" w14:textId="77777777" w:rsidR="001E41F3" w:rsidRDefault="001E41F3">
      <w:pPr>
        <w:rPr>
          <w:noProof/>
        </w:rPr>
        <w:sectPr w:rsidR="001E41F3" w:rsidSect="001509A0">
          <w:headerReference w:type="even" r:id="rId15"/>
          <w:footnotePr>
            <w:numRestart w:val="eachSect"/>
          </w:footnotePr>
          <w:pgSz w:w="11907" w:h="16840" w:code="9"/>
          <w:pgMar w:top="1418" w:right="1134" w:bottom="1134" w:left="1134" w:header="680" w:footer="567" w:gutter="0"/>
          <w:cols w:space="720"/>
        </w:sectPr>
      </w:pPr>
    </w:p>
    <w:p w14:paraId="552D58A0" w14:textId="6B3562FF" w:rsidR="00FA1733" w:rsidRDefault="00FA1733" w:rsidP="00FA1733">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lastRenderedPageBreak/>
        <w:t xml:space="preserve">CHANGE </w:t>
      </w:r>
      <w:r>
        <w:rPr>
          <w:noProof/>
        </w:rPr>
        <w:fldChar w:fldCharType="begin"/>
      </w:r>
      <w:r>
        <w:rPr>
          <w:noProof/>
        </w:rPr>
        <w:instrText xml:space="preserve"> SEQ NumChange </w:instrText>
      </w:r>
      <w:r>
        <w:rPr>
          <w:noProof/>
        </w:rPr>
        <w:fldChar w:fldCharType="separate"/>
      </w:r>
      <w:r>
        <w:rPr>
          <w:noProof/>
        </w:rPr>
        <w:t>1</w:t>
      </w:r>
      <w:r>
        <w:rPr>
          <w:noProof/>
        </w:rPr>
        <w:fldChar w:fldCharType="end"/>
      </w:r>
    </w:p>
    <w:p w14:paraId="70A1DDF8" w14:textId="015B7291" w:rsidR="00FA1733" w:rsidRDefault="00FA1733">
      <w:pPr>
        <w:spacing w:after="0"/>
        <w:rPr>
          <w:noProof/>
        </w:rPr>
      </w:pPr>
    </w:p>
    <w:p w14:paraId="7B596764" w14:textId="77777777" w:rsidR="00FA1733" w:rsidRPr="00355A4C" w:rsidRDefault="00FA1733" w:rsidP="00FA1733">
      <w:pPr>
        <w:pStyle w:val="Heading1"/>
      </w:pPr>
      <w:bookmarkStart w:id="1" w:name="_Toc129708869"/>
      <w:bookmarkStart w:id="2" w:name="_Toc152693105"/>
      <w:bookmarkStart w:id="3" w:name="_Toc156489289"/>
      <w:bookmarkStart w:id="4" w:name="_Toc156813943"/>
      <w:bookmarkStart w:id="5" w:name="_Toc157153143"/>
      <w:bookmarkStart w:id="6" w:name="_Toc210592255"/>
      <w:r w:rsidRPr="00355A4C">
        <w:t>2</w:t>
      </w:r>
      <w:r w:rsidRPr="00355A4C">
        <w:tab/>
        <w:t>References</w:t>
      </w:r>
      <w:bookmarkEnd w:id="1"/>
      <w:bookmarkEnd w:id="2"/>
      <w:bookmarkEnd w:id="3"/>
      <w:bookmarkEnd w:id="4"/>
      <w:bookmarkEnd w:id="5"/>
      <w:bookmarkEnd w:id="6"/>
    </w:p>
    <w:p w14:paraId="2FE0539A" w14:textId="77777777" w:rsidR="00FA1733" w:rsidRPr="00355A4C" w:rsidRDefault="00FA1733" w:rsidP="00FA1733">
      <w:pPr>
        <w:pStyle w:val="EX"/>
        <w:ind w:left="0" w:firstLine="0"/>
      </w:pPr>
      <w:bookmarkStart w:id="7" w:name="_Ref148439827"/>
      <w:r w:rsidRPr="00355A4C">
        <w:t>[1]</w:t>
      </w:r>
      <w:r w:rsidRPr="00355A4C">
        <w:tab/>
      </w:r>
      <w:r w:rsidRPr="00355A4C">
        <w:tab/>
        <w:t>3GPP TR 21.905: "Vocabulary for 3GPP Specifications".</w:t>
      </w:r>
      <w:bookmarkEnd w:id="7"/>
    </w:p>
    <w:p w14:paraId="4BF4008E" w14:textId="77777777" w:rsidR="00FA1733" w:rsidRPr="00355A4C" w:rsidRDefault="00FA1733" w:rsidP="00FA1733">
      <w:pPr>
        <w:pStyle w:val="EX"/>
        <w:ind w:left="0" w:firstLine="0"/>
        <w:rPr>
          <w:rFonts w:eastAsia="SimSun"/>
        </w:rPr>
      </w:pPr>
      <w:bookmarkStart w:id="8" w:name="_Ref149571971"/>
      <w:r w:rsidRPr="00355A4C">
        <w:rPr>
          <w:rFonts w:eastAsia="SimSun"/>
        </w:rPr>
        <w:t>[2]</w:t>
      </w:r>
      <w:r w:rsidRPr="00355A4C">
        <w:rPr>
          <w:rFonts w:eastAsia="SimSun"/>
        </w:rPr>
        <w:tab/>
      </w:r>
      <w:r w:rsidRPr="00355A4C">
        <w:rPr>
          <w:rFonts w:eastAsia="SimSun"/>
        </w:rPr>
        <w:tab/>
        <w:t>3GPP TS 26.441: "</w:t>
      </w:r>
      <w:r w:rsidRPr="00355A4C">
        <w:t>Codec for Enhanced Voice Services (EVS); General Overview"</w:t>
      </w:r>
      <w:r w:rsidRPr="00355A4C">
        <w:rPr>
          <w:rFonts w:eastAsia="SimSun"/>
        </w:rPr>
        <w:t>.</w:t>
      </w:r>
      <w:bookmarkEnd w:id="8"/>
    </w:p>
    <w:p w14:paraId="6AC6179B" w14:textId="77777777" w:rsidR="00FA1733" w:rsidRPr="00355A4C" w:rsidRDefault="00FA1733" w:rsidP="00FA1733">
      <w:pPr>
        <w:pStyle w:val="EX"/>
        <w:ind w:left="0" w:firstLine="0"/>
        <w:rPr>
          <w:rFonts w:eastAsia="SimSun"/>
        </w:rPr>
      </w:pPr>
      <w:bookmarkStart w:id="9" w:name="_Ref148357992"/>
      <w:r w:rsidRPr="00355A4C">
        <w:rPr>
          <w:rFonts w:eastAsia="SimSun"/>
        </w:rPr>
        <w:t>[3]</w:t>
      </w:r>
      <w:r w:rsidRPr="00355A4C">
        <w:rPr>
          <w:rFonts w:eastAsia="SimSun"/>
        </w:rPr>
        <w:tab/>
      </w:r>
      <w:r w:rsidRPr="00355A4C">
        <w:rPr>
          <w:rFonts w:eastAsia="SimSun"/>
        </w:rPr>
        <w:tab/>
        <w:t>3GPP TS 26.445: "</w:t>
      </w:r>
      <w:r w:rsidRPr="00355A4C">
        <w:t>Codec for Enhanced Voice Services (EVS); Detailed Algorithmic Description"</w:t>
      </w:r>
      <w:r w:rsidRPr="00355A4C">
        <w:rPr>
          <w:rFonts w:eastAsia="SimSun"/>
        </w:rPr>
        <w:t>.</w:t>
      </w:r>
      <w:bookmarkEnd w:id="9"/>
    </w:p>
    <w:p w14:paraId="4C849536" w14:textId="77777777" w:rsidR="00FA1733" w:rsidRPr="00355A4C" w:rsidRDefault="00FA1733" w:rsidP="00FA1733">
      <w:pPr>
        <w:pStyle w:val="EX"/>
        <w:ind w:left="0" w:firstLine="0"/>
        <w:rPr>
          <w:rFonts w:eastAsia="SimSun"/>
        </w:rPr>
      </w:pPr>
      <w:bookmarkStart w:id="10" w:name="_Ref148440684"/>
      <w:r w:rsidRPr="00355A4C">
        <w:rPr>
          <w:rFonts w:eastAsia="SimSun"/>
        </w:rPr>
        <w:t>[4]</w:t>
      </w:r>
      <w:r w:rsidRPr="00355A4C">
        <w:rPr>
          <w:rFonts w:eastAsia="SimSun"/>
        </w:rPr>
        <w:tab/>
      </w:r>
      <w:r w:rsidRPr="00355A4C">
        <w:rPr>
          <w:rFonts w:eastAsia="SimSun"/>
        </w:rPr>
        <w:tab/>
        <w:t>3GPP TS 26.447: "</w:t>
      </w:r>
      <w:r w:rsidRPr="00355A4C">
        <w:t>Codec for Enhanced Voice Services (EVS); Error concealment of lost packets"</w:t>
      </w:r>
      <w:r w:rsidRPr="00355A4C">
        <w:rPr>
          <w:rFonts w:eastAsia="SimSun"/>
        </w:rPr>
        <w:t>.</w:t>
      </w:r>
      <w:bookmarkEnd w:id="10"/>
    </w:p>
    <w:p w14:paraId="155D14DB" w14:textId="77777777" w:rsidR="00FA1733" w:rsidRPr="00355A4C" w:rsidRDefault="00FA1733" w:rsidP="00FA1733">
      <w:pPr>
        <w:pStyle w:val="EX"/>
        <w:ind w:left="0" w:firstLine="0"/>
        <w:rPr>
          <w:rFonts w:eastAsia="SimSun"/>
        </w:rPr>
      </w:pPr>
      <w:bookmarkStart w:id="11" w:name="_Ref156404182"/>
      <w:r w:rsidRPr="00355A4C">
        <w:rPr>
          <w:rFonts w:eastAsia="SimSun"/>
        </w:rPr>
        <w:t>[5]</w:t>
      </w:r>
      <w:r w:rsidRPr="00355A4C">
        <w:rPr>
          <w:rFonts w:eastAsia="SimSun"/>
        </w:rPr>
        <w:tab/>
      </w:r>
      <w:r w:rsidRPr="00355A4C">
        <w:rPr>
          <w:rFonts w:eastAsia="SimSun"/>
        </w:rPr>
        <w:tab/>
      </w:r>
      <w:r w:rsidRPr="00355A4C">
        <w:t xml:space="preserve">3GPP TS 26.448: </w:t>
      </w:r>
      <w:r w:rsidRPr="00355A4C">
        <w:rPr>
          <w:rFonts w:eastAsia="SimSun"/>
        </w:rPr>
        <w:t>"</w:t>
      </w:r>
      <w:r w:rsidRPr="00355A4C">
        <w:t>Codec for Enhanced Voice Services (EVS); Jitter Buffer Management"</w:t>
      </w:r>
      <w:bookmarkEnd w:id="11"/>
    </w:p>
    <w:p w14:paraId="2EF5E00A" w14:textId="77777777" w:rsidR="00FA1733" w:rsidRPr="00355A4C" w:rsidRDefault="00FA1733" w:rsidP="00FA1733">
      <w:pPr>
        <w:pStyle w:val="EX"/>
        <w:ind w:left="0" w:firstLine="0"/>
      </w:pPr>
      <w:bookmarkStart w:id="12" w:name="_Ref148620871"/>
      <w:r w:rsidRPr="00355A4C">
        <w:t>[6]</w:t>
      </w:r>
      <w:r w:rsidRPr="00355A4C">
        <w:tab/>
      </w:r>
      <w:r w:rsidRPr="00355A4C">
        <w:tab/>
      </w:r>
      <w:r w:rsidRPr="00355A4C">
        <w:rPr>
          <w:rFonts w:eastAsia="SimSun"/>
        </w:rPr>
        <w:t>3GPP TS 26.250: "</w:t>
      </w:r>
      <w:r w:rsidRPr="00355A4C">
        <w:t>Codec for Immersive Voice and Audio Services (IVAS); General overview".</w:t>
      </w:r>
      <w:bookmarkEnd w:id="12"/>
    </w:p>
    <w:p w14:paraId="29A0A83D" w14:textId="77777777" w:rsidR="00FA1733" w:rsidRPr="00355A4C" w:rsidRDefault="00FA1733" w:rsidP="00FA1733">
      <w:pPr>
        <w:pStyle w:val="EX"/>
        <w:ind w:left="0" w:firstLine="0"/>
      </w:pPr>
      <w:bookmarkStart w:id="13" w:name="_Ref149662346"/>
      <w:r w:rsidRPr="00355A4C">
        <w:t>[7]</w:t>
      </w:r>
      <w:r w:rsidRPr="00355A4C">
        <w:tab/>
      </w:r>
      <w:r w:rsidRPr="00355A4C">
        <w:tab/>
      </w:r>
      <w:r w:rsidRPr="00355A4C">
        <w:rPr>
          <w:rFonts w:eastAsia="SimSun"/>
        </w:rPr>
        <w:t>3GPP TS 26.251: "</w:t>
      </w:r>
      <w:r w:rsidRPr="00355A4C">
        <w:t>Codec for Immersive Voice and Audio Services (IVAS); C code (fixed-point)".</w:t>
      </w:r>
      <w:bookmarkEnd w:id="13"/>
    </w:p>
    <w:p w14:paraId="13630660" w14:textId="77777777" w:rsidR="00FA1733" w:rsidRPr="00355A4C" w:rsidRDefault="00FA1733" w:rsidP="00FA1733">
      <w:pPr>
        <w:pStyle w:val="EX"/>
        <w:ind w:left="0" w:firstLine="0"/>
        <w:rPr>
          <w:rFonts w:eastAsia="SimSun"/>
        </w:rPr>
      </w:pPr>
      <w:r w:rsidRPr="00355A4C">
        <w:rPr>
          <w:rFonts w:eastAsia="SimSun"/>
        </w:rPr>
        <w:t>[8]</w:t>
      </w:r>
      <w:r w:rsidRPr="00355A4C">
        <w:rPr>
          <w:rFonts w:eastAsia="SimSun"/>
        </w:rPr>
        <w:tab/>
      </w:r>
      <w:r w:rsidRPr="00355A4C">
        <w:rPr>
          <w:rFonts w:eastAsia="SimSun"/>
        </w:rPr>
        <w:tab/>
        <w:t>3GPP TS 26.252: "</w:t>
      </w:r>
      <w:r w:rsidRPr="00355A4C">
        <w:t>Codec for Immersive Voice and Audio Services (IVAS); Test Sequences".</w:t>
      </w:r>
    </w:p>
    <w:p w14:paraId="58F85F06" w14:textId="77777777" w:rsidR="00FA1733" w:rsidRPr="00355A4C" w:rsidRDefault="00FA1733" w:rsidP="00FA1733">
      <w:pPr>
        <w:pStyle w:val="EX"/>
        <w:ind w:left="0" w:firstLine="0"/>
      </w:pPr>
      <w:bookmarkStart w:id="14" w:name="_Ref150267949"/>
      <w:r w:rsidRPr="00355A4C">
        <w:t>[9]</w:t>
      </w:r>
      <w:r w:rsidRPr="00355A4C">
        <w:tab/>
      </w:r>
      <w:r w:rsidRPr="00355A4C">
        <w:tab/>
      </w:r>
      <w:r w:rsidRPr="00355A4C">
        <w:rPr>
          <w:rFonts w:eastAsia="SimSun"/>
        </w:rPr>
        <w:t>3GPP TS 26.254: "</w:t>
      </w:r>
      <w:r w:rsidRPr="00355A4C">
        <w:t>Codec for Immersive Voice and Audio Services (IVAS); Rendering".</w:t>
      </w:r>
      <w:bookmarkEnd w:id="14"/>
    </w:p>
    <w:p w14:paraId="4B625454" w14:textId="77777777" w:rsidR="00FA1733" w:rsidRPr="00355A4C" w:rsidRDefault="00FA1733" w:rsidP="00FA1733">
      <w:pPr>
        <w:pStyle w:val="EX"/>
        <w:ind w:left="0" w:firstLine="0"/>
      </w:pPr>
      <w:r w:rsidRPr="00355A4C">
        <w:t>[10]</w:t>
      </w:r>
      <w:r w:rsidRPr="00355A4C">
        <w:tab/>
      </w:r>
      <w:r w:rsidRPr="00355A4C">
        <w:rPr>
          <w:rFonts w:eastAsia="SimSun"/>
        </w:rPr>
        <w:t>3GPP TS 26.255: "</w:t>
      </w:r>
      <w:r w:rsidRPr="00355A4C">
        <w:t>Codec for Immersive Voice and Audio Services (IVAS); Error concealment of lost packets".</w:t>
      </w:r>
    </w:p>
    <w:p w14:paraId="1649EA9E" w14:textId="77777777" w:rsidR="00FA1733" w:rsidRPr="00355A4C" w:rsidRDefault="00FA1733" w:rsidP="00FA1733">
      <w:pPr>
        <w:pStyle w:val="EX"/>
        <w:ind w:left="0" w:firstLine="0"/>
      </w:pPr>
      <w:bookmarkStart w:id="15" w:name="_Ref156325015"/>
      <w:r w:rsidRPr="00355A4C">
        <w:t>[11]</w:t>
      </w:r>
      <w:r w:rsidRPr="00355A4C">
        <w:tab/>
      </w:r>
      <w:r w:rsidRPr="00355A4C">
        <w:rPr>
          <w:rFonts w:eastAsia="SimSun"/>
        </w:rPr>
        <w:t>3GPP TS 26.256: "</w:t>
      </w:r>
      <w:r w:rsidRPr="00355A4C">
        <w:t>Codec for Immersive Voice and Audio Services (IVAS); Jitter Buffer Management".</w:t>
      </w:r>
      <w:bookmarkEnd w:id="15"/>
    </w:p>
    <w:p w14:paraId="2CBA698B" w14:textId="14F5B850" w:rsidR="00FA1733" w:rsidRPr="00355A4C" w:rsidRDefault="00FA1733" w:rsidP="00FA1733">
      <w:pPr>
        <w:pStyle w:val="EX"/>
        <w:ind w:left="0" w:firstLine="0"/>
      </w:pPr>
      <w:bookmarkStart w:id="16" w:name="_Ref149645419"/>
      <w:r w:rsidRPr="00355A4C">
        <w:t>[12]</w:t>
      </w:r>
      <w:r w:rsidRPr="00355A4C">
        <w:tab/>
      </w:r>
      <w:r w:rsidRPr="00355A4C">
        <w:rPr>
          <w:rFonts w:eastAsia="SimSun"/>
        </w:rPr>
        <w:t>3GPP TS 26.258: "</w:t>
      </w:r>
      <w:r w:rsidRPr="00355A4C">
        <w:t>Codec for Immersive Voice and Audio Services (IVAS); C code (</w:t>
      </w:r>
      <w:del w:id="17" w:author="Lasse J. Laaksonen (Nokia)" w:date="2025-11-03T10:35:00Z" w16du:dateUtc="2025-11-03T08:35:00Z">
        <w:r w:rsidRPr="00355A4C" w:rsidDel="00FA1733">
          <w:delText xml:space="preserve">floating </w:delText>
        </w:r>
      </w:del>
      <w:ins w:id="18" w:author="Lasse J. Laaksonen (Nokia)" w:date="2025-11-03T10:35:00Z" w16du:dateUtc="2025-11-03T08:35:00Z">
        <w:r w:rsidRPr="00355A4C">
          <w:t>floating</w:t>
        </w:r>
        <w:r>
          <w:t>-</w:t>
        </w:r>
      </w:ins>
      <w:r w:rsidRPr="00355A4C">
        <w:t>point)".</w:t>
      </w:r>
      <w:bookmarkEnd w:id="16"/>
    </w:p>
    <w:p w14:paraId="35890E0A" w14:textId="77777777" w:rsidR="00FA1733" w:rsidRDefault="00FA1733">
      <w:pPr>
        <w:spacing w:after="0"/>
        <w:rPr>
          <w:noProof/>
        </w:rPr>
      </w:pPr>
    </w:p>
    <w:p w14:paraId="291BF42F" w14:textId="77777777" w:rsidR="005006D6" w:rsidRDefault="005006D6">
      <w:pPr>
        <w:spacing w:after="0"/>
        <w:rPr>
          <w:noProof/>
        </w:rPr>
      </w:pPr>
    </w:p>
    <w:p w14:paraId="29BF2774" w14:textId="1EBF9CEA" w:rsidR="005006D6" w:rsidRDefault="005006D6" w:rsidP="005006D6">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2</w:t>
      </w:r>
      <w:r>
        <w:rPr>
          <w:noProof/>
        </w:rPr>
        <w:fldChar w:fldCharType="end"/>
      </w:r>
    </w:p>
    <w:p w14:paraId="52CF1A0C" w14:textId="77777777" w:rsidR="005006D6" w:rsidRPr="00355A4C" w:rsidRDefault="005006D6" w:rsidP="005006D6">
      <w:pPr>
        <w:pStyle w:val="Heading3"/>
      </w:pPr>
      <w:bookmarkStart w:id="19" w:name="_Toc152693113"/>
      <w:bookmarkStart w:id="20" w:name="_Toc156489297"/>
      <w:bookmarkStart w:id="21" w:name="_Toc156813951"/>
      <w:bookmarkStart w:id="22" w:name="_Toc157153151"/>
      <w:bookmarkStart w:id="23" w:name="_Toc210592263"/>
      <w:r w:rsidRPr="00355A4C">
        <w:t>4.2.1</w:t>
      </w:r>
      <w:r w:rsidRPr="00355A4C">
        <w:tab/>
        <w:t>General</w:t>
      </w:r>
      <w:bookmarkEnd w:id="19"/>
      <w:bookmarkEnd w:id="20"/>
      <w:bookmarkEnd w:id="21"/>
      <w:bookmarkEnd w:id="22"/>
      <w:bookmarkEnd w:id="23"/>
    </w:p>
    <w:p w14:paraId="6E272DA0" w14:textId="77777777" w:rsidR="005006D6" w:rsidRPr="00355A4C" w:rsidRDefault="005006D6" w:rsidP="005006D6">
      <w:r w:rsidRPr="00355A4C">
        <w:t>The IVAS codec is an extension of the 3GPP Enhanced Voice Services (EVS) codec [2]. It provides full and bit exact EVS codec functionality for mono speech/audio signal input. It further provides:</w:t>
      </w:r>
    </w:p>
    <w:p w14:paraId="700E4936" w14:textId="77777777" w:rsidR="005006D6" w:rsidRPr="00355A4C" w:rsidRDefault="005006D6" w:rsidP="005006D6">
      <w:pPr>
        <w:pStyle w:val="B1"/>
      </w:pPr>
      <w:r w:rsidRPr="00355A4C">
        <w:t>-</w:t>
      </w:r>
      <w:r w:rsidRPr="00355A4C">
        <w:tab/>
        <w:t>Encoding and decoding of stereo and immersive audio formats such as multi-channel audio, scene-based audio (Ambisonics), metadata-assisted spatial audio (MASA), object-based audio (ISM), and their combination.</w:t>
      </w:r>
    </w:p>
    <w:p w14:paraId="6F1B80A5" w14:textId="77777777" w:rsidR="005006D6" w:rsidRPr="00355A4C" w:rsidRDefault="005006D6" w:rsidP="005006D6">
      <w:pPr>
        <w:pStyle w:val="B1"/>
      </w:pPr>
      <w:r w:rsidRPr="00355A4C">
        <w:t>-</w:t>
      </w:r>
      <w:r w:rsidRPr="00355A4C">
        <w:tab/>
        <w:t>VAD/DTX/CNG for rate efficient stereo and immersive conversational voice transmissions</w:t>
      </w:r>
    </w:p>
    <w:p w14:paraId="0D2326AA" w14:textId="77777777" w:rsidR="005006D6" w:rsidRPr="00355A4C" w:rsidRDefault="005006D6" w:rsidP="005006D6">
      <w:pPr>
        <w:pStyle w:val="B1"/>
      </w:pPr>
      <w:r w:rsidRPr="00355A4C">
        <w:t>-</w:t>
      </w:r>
      <w:r w:rsidRPr="00355A4C">
        <w:tab/>
        <w:t>Error concealment mechanisms to combat the effects of transmission errors and lost packets. Jitter buffer management is also provided.</w:t>
      </w:r>
    </w:p>
    <w:p w14:paraId="188F10D1" w14:textId="77777777" w:rsidR="005006D6" w:rsidRPr="00355A4C" w:rsidRDefault="005006D6" w:rsidP="005006D6">
      <w:pPr>
        <w:pStyle w:val="B1"/>
      </w:pPr>
      <w:r w:rsidRPr="00355A4C">
        <w:t>-</w:t>
      </w:r>
      <w:r w:rsidRPr="00355A4C">
        <w:tab/>
        <w:t>The IVAS codec operates on 20-ms audio frames. In addition, rendering is possible with 5-ms granularity.</w:t>
      </w:r>
    </w:p>
    <w:p w14:paraId="4384D939" w14:textId="77777777" w:rsidR="005006D6" w:rsidRPr="00355A4C" w:rsidRDefault="005006D6" w:rsidP="005006D6">
      <w:pPr>
        <w:pStyle w:val="B1"/>
      </w:pPr>
      <w:r w:rsidRPr="00355A4C">
        <w:t>-</w:t>
      </w:r>
      <w:r w:rsidRPr="00355A4C">
        <w:tab/>
        <w:t>Support for bit rate switching upon command.</w:t>
      </w:r>
    </w:p>
    <w:p w14:paraId="5A8E3B7E" w14:textId="77777777" w:rsidR="005006D6" w:rsidRPr="00355A4C" w:rsidRDefault="005006D6" w:rsidP="005006D6">
      <w:pPr>
        <w:ind w:left="568" w:hanging="284"/>
      </w:pPr>
      <w:r w:rsidRPr="00355A4C">
        <w:t>-</w:t>
      </w:r>
      <w:r w:rsidRPr="00355A4C">
        <w:tab/>
        <w:t xml:space="preserve">Stereo and immersive audio coding at the following discrete bit rates [kbps]: 13.2, 16.4, 24.4, 32, 48, 64, 80, 96, 128, 160, 192, 256, 384, and 512, with supported bit rate ranges listed in Table </w:t>
      </w:r>
      <w:r w:rsidRPr="00355A4C">
        <w:rPr>
          <w:noProof/>
        </w:rPr>
        <w:t>4.2</w:t>
      </w:r>
      <w:r w:rsidRPr="00355A4C">
        <w:noBreakHyphen/>
      </w:r>
      <w:r w:rsidRPr="00355A4C">
        <w:rPr>
          <w:noProof/>
        </w:rPr>
        <w:t>1</w:t>
      </w:r>
      <w:r w:rsidRPr="00355A4C">
        <w:t xml:space="preserve">. </w:t>
      </w:r>
    </w:p>
    <w:p w14:paraId="1D8D3E2C" w14:textId="77777777" w:rsidR="005006D6" w:rsidRPr="00355A4C" w:rsidRDefault="005006D6" w:rsidP="005006D6">
      <w:pPr>
        <w:pStyle w:val="B1"/>
      </w:pPr>
      <w:r w:rsidRPr="00355A4C">
        <w:t>-</w:t>
      </w:r>
      <w:r w:rsidRPr="00355A4C">
        <w:tab/>
        <w:t xml:space="preserve">Support for WB, SWB and FB audio, with the supported bitrate range listed in Table </w:t>
      </w:r>
      <w:r w:rsidRPr="00355A4C">
        <w:rPr>
          <w:noProof/>
        </w:rPr>
        <w:t>4.2</w:t>
      </w:r>
      <w:r w:rsidRPr="00355A4C">
        <w:noBreakHyphen/>
      </w:r>
      <w:r w:rsidRPr="00355A4C">
        <w:rPr>
          <w:noProof/>
        </w:rPr>
        <w:t>2</w:t>
      </w:r>
      <w:r w:rsidRPr="00355A4C">
        <w:t>.</w:t>
      </w:r>
    </w:p>
    <w:p w14:paraId="4E96D8F4" w14:textId="77777777" w:rsidR="005006D6" w:rsidRPr="00355A4C" w:rsidRDefault="005006D6" w:rsidP="005006D6">
      <w:pPr>
        <w:pStyle w:val="TH"/>
      </w:pPr>
      <w:bookmarkStart w:id="24" w:name="_CRTable4_21"/>
      <w:bookmarkStart w:id="25" w:name="_Ref150073082"/>
      <w:r w:rsidRPr="00355A4C">
        <w:lastRenderedPageBreak/>
        <w:t xml:space="preserve">Table </w:t>
      </w:r>
      <w:bookmarkEnd w:id="24"/>
      <w:r w:rsidRPr="00355A4C">
        <w:rPr>
          <w:noProof/>
        </w:rPr>
        <w:t>4.2</w:t>
      </w:r>
      <w:r w:rsidRPr="00355A4C">
        <w:noBreakHyphen/>
      </w:r>
      <w:r w:rsidRPr="00355A4C">
        <w:rPr>
          <w:noProof/>
        </w:rPr>
        <w:t>1</w:t>
      </w:r>
      <w:bookmarkEnd w:id="25"/>
      <w:r w:rsidRPr="00355A4C">
        <w:t>: </w:t>
      </w:r>
      <w:r w:rsidRPr="00355A4C">
        <w:rPr>
          <w:rFonts w:eastAsia="Arial" w:cs="Arial"/>
          <w:bCs/>
          <w:color w:val="000000" w:themeColor="text1"/>
        </w:rPr>
        <w:t>Ranges of supported bitrates for stereo and immersive coding of the IVAS codec</w:t>
      </w:r>
    </w:p>
    <w:tbl>
      <w:tblPr>
        <w:tblW w:w="0" w:type="auto"/>
        <w:jc w:val="center"/>
        <w:tblLayout w:type="fixed"/>
        <w:tblLook w:val="06A0" w:firstRow="1" w:lastRow="0" w:firstColumn="1" w:lastColumn="0" w:noHBand="1" w:noVBand="1"/>
      </w:tblPr>
      <w:tblGrid>
        <w:gridCol w:w="3392"/>
        <w:gridCol w:w="3261"/>
      </w:tblGrid>
      <w:tr w:rsidR="005006D6" w:rsidRPr="00355A4C" w14:paraId="28D4D72F"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5" w:type="dxa"/>
              <w:right w:w="105" w:type="dxa"/>
            </w:tcMar>
            <w:vAlign w:val="center"/>
          </w:tcPr>
          <w:p w14:paraId="0C0DE09C" w14:textId="77777777" w:rsidR="005006D6" w:rsidRPr="00355A4C" w:rsidRDefault="005006D6" w:rsidP="00C300EC">
            <w:pPr>
              <w:pStyle w:val="TAH"/>
            </w:pPr>
            <w:r w:rsidRPr="00355A4C">
              <w:rPr>
                <w:rFonts w:eastAsia="Arial"/>
              </w:rPr>
              <w:t>Input audio format</w:t>
            </w:r>
          </w:p>
        </w:tc>
        <w:tc>
          <w:tcPr>
            <w:tcW w:w="32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5" w:type="dxa"/>
              <w:right w:w="105" w:type="dxa"/>
            </w:tcMar>
            <w:vAlign w:val="center"/>
          </w:tcPr>
          <w:p w14:paraId="0B6E7D98" w14:textId="77777777" w:rsidR="005006D6" w:rsidRPr="00355A4C" w:rsidRDefault="005006D6" w:rsidP="00C300EC">
            <w:pPr>
              <w:pStyle w:val="TAH"/>
            </w:pPr>
            <w:r w:rsidRPr="00355A4C">
              <w:rPr>
                <w:rFonts w:eastAsia="Arial"/>
              </w:rPr>
              <w:t>Range of supported bitrates [kbps]</w:t>
            </w:r>
          </w:p>
        </w:tc>
      </w:tr>
      <w:tr w:rsidR="005006D6" w:rsidRPr="00355A4C" w14:paraId="51266C37"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084FEAF0" w14:textId="77777777" w:rsidR="005006D6" w:rsidRPr="00355A4C" w:rsidRDefault="005006D6" w:rsidP="00C300EC">
            <w:pPr>
              <w:pStyle w:val="TAC"/>
            </w:pPr>
            <w:r w:rsidRPr="00355A4C">
              <w:rPr>
                <w:rFonts w:eastAsia="Arial"/>
              </w:rPr>
              <w:t>Stereo</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7CF4A9E3" w14:textId="77777777" w:rsidR="005006D6" w:rsidRPr="00355A4C" w:rsidRDefault="005006D6" w:rsidP="00C300EC">
            <w:pPr>
              <w:pStyle w:val="TAC"/>
            </w:pPr>
            <w:r w:rsidRPr="00355A4C">
              <w:rPr>
                <w:rFonts w:eastAsia="Arial"/>
              </w:rPr>
              <w:t>13.2 – 256</w:t>
            </w:r>
          </w:p>
        </w:tc>
      </w:tr>
      <w:tr w:rsidR="005006D6" w:rsidRPr="00355A4C" w14:paraId="68D4F4B9"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A125278" w14:textId="77777777" w:rsidR="005006D6" w:rsidRPr="00355A4C" w:rsidRDefault="005006D6" w:rsidP="00C300EC">
            <w:pPr>
              <w:pStyle w:val="TAC"/>
            </w:pPr>
            <w:r w:rsidRPr="00355A4C">
              <w:rPr>
                <w:rFonts w:eastAsia="Arial"/>
              </w:rPr>
              <w:t>Scene-based audio (SBA)</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3BF2B34A" w14:textId="77777777" w:rsidR="005006D6" w:rsidRPr="00355A4C" w:rsidRDefault="005006D6" w:rsidP="00C300EC">
            <w:pPr>
              <w:pStyle w:val="TAC"/>
            </w:pPr>
            <w:r w:rsidRPr="00355A4C">
              <w:rPr>
                <w:rFonts w:eastAsia="Arial"/>
              </w:rPr>
              <w:t>13.2 – 512</w:t>
            </w:r>
          </w:p>
        </w:tc>
      </w:tr>
      <w:tr w:rsidR="005006D6" w:rsidRPr="00355A4C" w14:paraId="196D121B"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CBD4B0D" w14:textId="77777777" w:rsidR="005006D6" w:rsidRPr="00355A4C" w:rsidRDefault="005006D6" w:rsidP="00C300EC">
            <w:pPr>
              <w:pStyle w:val="TAC"/>
              <w:rPr>
                <w:rFonts w:eastAsia="Arial"/>
                <w:lang w:val="pt-BR"/>
              </w:rPr>
            </w:pPr>
            <w:r w:rsidRPr="00355A4C">
              <w:rPr>
                <w:rFonts w:eastAsia="Arial"/>
                <w:lang w:val="pt-BR"/>
              </w:rPr>
              <w:t>Metadata assisted spatial audio (MASA)</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14F51681" w14:textId="77777777" w:rsidR="005006D6" w:rsidRPr="00355A4C" w:rsidRDefault="005006D6" w:rsidP="00C300EC">
            <w:pPr>
              <w:pStyle w:val="TAC"/>
            </w:pPr>
            <w:r w:rsidRPr="00355A4C">
              <w:rPr>
                <w:rFonts w:eastAsia="Arial"/>
              </w:rPr>
              <w:t>13.2 – 512</w:t>
            </w:r>
          </w:p>
        </w:tc>
      </w:tr>
      <w:tr w:rsidR="005006D6" w:rsidRPr="00355A4C" w14:paraId="55C48322"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085C54FA" w14:textId="77777777" w:rsidR="005006D6" w:rsidRPr="00355A4C" w:rsidRDefault="005006D6" w:rsidP="00C300EC">
            <w:pPr>
              <w:pStyle w:val="TAC"/>
            </w:pPr>
            <w:r w:rsidRPr="00355A4C">
              <w:rPr>
                <w:rFonts w:eastAsia="Arial"/>
              </w:rPr>
              <w:t>Object-based audio (ISM)</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5934B304" w14:textId="77777777" w:rsidR="005006D6" w:rsidRPr="00355A4C" w:rsidRDefault="005006D6" w:rsidP="00C300EC">
            <w:pPr>
              <w:pStyle w:val="TAC"/>
            </w:pPr>
            <w:r w:rsidRPr="00355A4C">
              <w:rPr>
                <w:rFonts w:eastAsia="Arial"/>
              </w:rPr>
              <w:t>13.2 – 512</w:t>
            </w:r>
          </w:p>
        </w:tc>
      </w:tr>
      <w:tr w:rsidR="005006D6" w:rsidRPr="00355A4C" w14:paraId="578C2F11"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6EE791A8" w14:textId="77777777" w:rsidR="005006D6" w:rsidRPr="00355A4C" w:rsidRDefault="005006D6" w:rsidP="00C300EC">
            <w:pPr>
              <w:pStyle w:val="TAC"/>
            </w:pPr>
            <w:r w:rsidRPr="00355A4C">
              <w:rPr>
                <w:rFonts w:eastAsia="Arial"/>
              </w:rPr>
              <w:t>Multi-channel audio (MC)</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4CBBFDC" w14:textId="77777777" w:rsidR="005006D6" w:rsidRPr="00355A4C" w:rsidRDefault="005006D6" w:rsidP="00C300EC">
            <w:pPr>
              <w:pStyle w:val="TAC"/>
            </w:pPr>
            <w:r w:rsidRPr="00355A4C">
              <w:rPr>
                <w:rFonts w:eastAsia="Arial"/>
              </w:rPr>
              <w:t>13.2 – 512</w:t>
            </w:r>
          </w:p>
        </w:tc>
      </w:tr>
      <w:tr w:rsidR="005006D6" w:rsidRPr="00355A4C" w14:paraId="3B33CC00"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37F67857" w14:textId="77777777" w:rsidR="005006D6" w:rsidRPr="00355A4C" w:rsidRDefault="005006D6" w:rsidP="00C300EC">
            <w:pPr>
              <w:pStyle w:val="TAC"/>
              <w:rPr>
                <w:rFonts w:eastAsia="Arial"/>
              </w:rPr>
            </w:pPr>
            <w:r w:rsidRPr="00355A4C">
              <w:rPr>
                <w:rFonts w:eastAsia="Arial"/>
              </w:rPr>
              <w:t>Combined ISM and MASA (OMASA)</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0573814B" w14:textId="77777777" w:rsidR="005006D6" w:rsidRPr="00355A4C" w:rsidRDefault="005006D6" w:rsidP="00C300EC">
            <w:pPr>
              <w:pStyle w:val="TAC"/>
            </w:pPr>
            <w:r w:rsidRPr="00355A4C">
              <w:rPr>
                <w:rFonts w:eastAsia="Arial"/>
              </w:rPr>
              <w:t>13.2 – 512</w:t>
            </w:r>
          </w:p>
        </w:tc>
      </w:tr>
      <w:tr w:rsidR="005006D6" w:rsidRPr="00355A4C" w14:paraId="6688938C" w14:textId="77777777" w:rsidTr="00C300EC">
        <w:trPr>
          <w:trHeight w:val="300"/>
          <w:jc w:val="center"/>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D25E6DA" w14:textId="77777777" w:rsidR="005006D6" w:rsidRPr="00355A4C" w:rsidRDefault="005006D6" w:rsidP="00C300EC">
            <w:pPr>
              <w:pStyle w:val="TAC"/>
              <w:rPr>
                <w:rFonts w:eastAsia="Arial"/>
              </w:rPr>
            </w:pPr>
            <w:r w:rsidRPr="00355A4C">
              <w:rPr>
                <w:rFonts w:eastAsia="Arial"/>
              </w:rPr>
              <w:t>Combined ISM and SBA (OSBA)</w:t>
            </w:r>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21624A5" w14:textId="77777777" w:rsidR="005006D6" w:rsidRPr="00355A4C" w:rsidRDefault="005006D6" w:rsidP="00C300EC">
            <w:pPr>
              <w:pStyle w:val="TAC"/>
            </w:pPr>
            <w:r w:rsidRPr="00355A4C">
              <w:rPr>
                <w:rFonts w:eastAsia="Arial"/>
              </w:rPr>
              <w:t>13.2 – 512</w:t>
            </w:r>
          </w:p>
        </w:tc>
      </w:tr>
    </w:tbl>
    <w:p w14:paraId="20915840" w14:textId="77777777" w:rsidR="005006D6" w:rsidRPr="00355A4C" w:rsidRDefault="005006D6" w:rsidP="005006D6"/>
    <w:p w14:paraId="02F3426E" w14:textId="77777777" w:rsidR="005006D6" w:rsidRPr="00355A4C" w:rsidRDefault="005006D6" w:rsidP="005006D6">
      <w:r w:rsidRPr="00355A4C">
        <w:t>Note, that for the object-based audio format (ISM) the range of supported bitrates varies based on the number of objects as follows: 13.2 kbps – 128 kbps for 1 ISM, 16.4 kbps – 256 kbps for 2 ISMs, 24.4 kbps – 384 kbps for 3 ISMs, 24.4 kbps – 512 kbps for 4 ISMs.</w:t>
      </w:r>
    </w:p>
    <w:p w14:paraId="49482BC2" w14:textId="77777777" w:rsidR="005006D6" w:rsidRPr="00355A4C" w:rsidRDefault="005006D6" w:rsidP="005006D6">
      <w:pPr>
        <w:pStyle w:val="TH"/>
      </w:pPr>
      <w:bookmarkStart w:id="26" w:name="_CRTable4_22Supportedaudiobandwidthperi"/>
      <w:bookmarkStart w:id="27" w:name="_Ref156729782"/>
      <w:bookmarkStart w:id="28" w:name="_Ref156729707"/>
      <w:r w:rsidRPr="00355A4C">
        <w:t xml:space="preserve">Table </w:t>
      </w:r>
      <w:bookmarkEnd w:id="26"/>
      <w:r w:rsidRPr="00355A4C">
        <w:rPr>
          <w:noProof/>
        </w:rPr>
        <w:t>4.2</w:t>
      </w:r>
      <w:r w:rsidRPr="00355A4C">
        <w:noBreakHyphen/>
      </w:r>
      <w:r w:rsidRPr="00355A4C">
        <w:rPr>
          <w:noProof/>
        </w:rPr>
        <w:t>2</w:t>
      </w:r>
      <w:bookmarkEnd w:id="27"/>
      <w:r w:rsidRPr="00355A4C">
        <w:rPr>
          <w:lang w:val="en-US"/>
        </w:rPr>
        <w:t xml:space="preserve"> Supported audio bandwidth per input audio format and bitrate</w:t>
      </w:r>
      <w:bookmarkEnd w:id="28"/>
    </w:p>
    <w:tbl>
      <w:tblPr>
        <w:tblStyle w:val="TableNormal1"/>
        <w:tblW w:w="8070" w:type="dxa"/>
        <w:jc w:val="center"/>
        <w:tblInd w:w="0" w:type="dxa"/>
        <w:tblCellMar>
          <w:left w:w="0" w:type="dxa"/>
          <w:right w:w="0" w:type="dxa"/>
        </w:tblCellMar>
        <w:tblLook w:val="04A0" w:firstRow="1" w:lastRow="0" w:firstColumn="1" w:lastColumn="0" w:noHBand="0" w:noVBand="1"/>
      </w:tblPr>
      <w:tblGrid>
        <w:gridCol w:w="3393"/>
        <w:gridCol w:w="1559"/>
        <w:gridCol w:w="1559"/>
        <w:gridCol w:w="1559"/>
      </w:tblGrid>
      <w:tr w:rsidR="005006D6" w:rsidRPr="00355A4C" w14:paraId="232523AF" w14:textId="77777777" w:rsidTr="00C300EC">
        <w:trPr>
          <w:trHeight w:val="300"/>
          <w:jc w:val="center"/>
        </w:trPr>
        <w:tc>
          <w:tcPr>
            <w:tcW w:w="3393" w:type="dxa"/>
            <w:tcBorders>
              <w:top w:val="single" w:sz="8" w:space="0" w:color="auto"/>
              <w:left w:val="single" w:sz="8" w:space="0" w:color="auto"/>
              <w:bottom w:val="single" w:sz="8" w:space="0" w:color="auto"/>
              <w:right w:val="single" w:sz="8" w:space="0" w:color="auto"/>
            </w:tcBorders>
            <w:shd w:val="clear" w:color="auto" w:fill="D9D9D9"/>
            <w:tcMar>
              <w:top w:w="0" w:type="dxa"/>
              <w:left w:w="15" w:type="dxa"/>
              <w:bottom w:w="0" w:type="dxa"/>
              <w:right w:w="105" w:type="dxa"/>
            </w:tcMar>
            <w:vAlign w:val="center"/>
            <w:hideMark/>
          </w:tcPr>
          <w:p w14:paraId="70C39B5A" w14:textId="77777777" w:rsidR="005006D6" w:rsidRPr="00355A4C" w:rsidRDefault="005006D6" w:rsidP="00C300EC">
            <w:pPr>
              <w:pStyle w:val="TAH"/>
              <w:rPr>
                <w:rFonts w:eastAsia="Arial"/>
                <w:lang w:eastAsia="en-GB"/>
              </w:rPr>
            </w:pPr>
            <w:r w:rsidRPr="00355A4C">
              <w:rPr>
                <w:rFonts w:eastAsia="Arial"/>
                <w:lang w:eastAsia="en-GB"/>
              </w:rPr>
              <w:t>Input audio format</w:t>
            </w:r>
          </w:p>
        </w:tc>
        <w:tc>
          <w:tcPr>
            <w:tcW w:w="15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1B2BAF6D" w14:textId="77777777" w:rsidR="005006D6" w:rsidRPr="00355A4C" w:rsidRDefault="005006D6" w:rsidP="00C300EC">
            <w:pPr>
              <w:pStyle w:val="TAH"/>
              <w:rPr>
                <w:rFonts w:eastAsia="Arial"/>
                <w:lang w:eastAsia="en-GB"/>
              </w:rPr>
            </w:pPr>
            <w:r w:rsidRPr="00355A4C">
              <w:rPr>
                <w:rFonts w:eastAsia="Arial"/>
                <w:lang w:eastAsia="en-GB"/>
              </w:rPr>
              <w:t>Bitrates supporting WB</w:t>
            </w:r>
          </w:p>
          <w:p w14:paraId="75F5B971" w14:textId="77777777" w:rsidR="005006D6" w:rsidRPr="00355A4C" w:rsidRDefault="005006D6" w:rsidP="00C300EC">
            <w:pPr>
              <w:pStyle w:val="TAH"/>
              <w:rPr>
                <w:rFonts w:eastAsia="Arial"/>
                <w:lang w:eastAsia="en-GB"/>
              </w:rPr>
            </w:pPr>
            <w:r w:rsidRPr="00355A4C">
              <w:rPr>
                <w:rFonts w:eastAsia="Arial"/>
                <w:lang w:eastAsia="en-GB"/>
              </w:rPr>
              <w:t>[kbps]</w:t>
            </w:r>
          </w:p>
        </w:tc>
        <w:tc>
          <w:tcPr>
            <w:tcW w:w="15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6ED823E0" w14:textId="77777777" w:rsidR="005006D6" w:rsidRPr="00355A4C" w:rsidRDefault="005006D6" w:rsidP="00C300EC">
            <w:pPr>
              <w:pStyle w:val="TAH"/>
              <w:rPr>
                <w:rFonts w:eastAsia="Arial"/>
                <w:lang w:eastAsia="en-GB"/>
              </w:rPr>
            </w:pPr>
            <w:r w:rsidRPr="00355A4C">
              <w:rPr>
                <w:rFonts w:eastAsia="Arial"/>
                <w:lang w:eastAsia="en-GB"/>
              </w:rPr>
              <w:t>Bitrates supporting SWB</w:t>
            </w:r>
          </w:p>
          <w:p w14:paraId="74E543EE" w14:textId="77777777" w:rsidR="005006D6" w:rsidRPr="00355A4C" w:rsidRDefault="005006D6" w:rsidP="00C300EC">
            <w:pPr>
              <w:pStyle w:val="TAH"/>
              <w:rPr>
                <w:rFonts w:eastAsia="Arial"/>
                <w:lang w:eastAsia="en-GB"/>
              </w:rPr>
            </w:pPr>
            <w:r w:rsidRPr="00355A4C">
              <w:rPr>
                <w:rFonts w:eastAsia="Arial"/>
                <w:lang w:eastAsia="en-GB"/>
              </w:rPr>
              <w:t>[kbps]</w:t>
            </w:r>
          </w:p>
        </w:tc>
        <w:tc>
          <w:tcPr>
            <w:tcW w:w="15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1A6BEF89" w14:textId="77777777" w:rsidR="005006D6" w:rsidRPr="00355A4C" w:rsidRDefault="005006D6" w:rsidP="00C300EC">
            <w:pPr>
              <w:pStyle w:val="TAH"/>
              <w:rPr>
                <w:rFonts w:eastAsia="Arial"/>
                <w:lang w:eastAsia="en-GB"/>
              </w:rPr>
            </w:pPr>
            <w:r w:rsidRPr="00355A4C">
              <w:rPr>
                <w:rFonts w:eastAsia="Arial"/>
                <w:lang w:eastAsia="en-GB"/>
              </w:rPr>
              <w:t>Bitrates supporting FB</w:t>
            </w:r>
          </w:p>
          <w:p w14:paraId="39D107CD" w14:textId="77777777" w:rsidR="005006D6" w:rsidRPr="00355A4C" w:rsidRDefault="005006D6" w:rsidP="00C300EC">
            <w:pPr>
              <w:pStyle w:val="TAH"/>
              <w:rPr>
                <w:rFonts w:eastAsia="Arial"/>
                <w:lang w:eastAsia="en-GB"/>
              </w:rPr>
            </w:pPr>
            <w:r w:rsidRPr="00355A4C">
              <w:rPr>
                <w:rFonts w:eastAsia="Arial"/>
                <w:lang w:eastAsia="en-GB"/>
              </w:rPr>
              <w:t>[kbps]</w:t>
            </w:r>
          </w:p>
        </w:tc>
      </w:tr>
      <w:tr w:rsidR="005006D6" w:rsidRPr="00355A4C" w14:paraId="6E930F1D"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62D6ACBD" w14:textId="77777777" w:rsidR="005006D6" w:rsidRPr="00355A4C" w:rsidRDefault="005006D6" w:rsidP="00C300EC">
            <w:pPr>
              <w:pStyle w:val="TAH"/>
              <w:rPr>
                <w:rFonts w:eastAsia="Arial"/>
                <w:b w:val="0"/>
                <w:bCs/>
                <w:lang w:eastAsia="en-GB"/>
              </w:rPr>
            </w:pPr>
            <w:r w:rsidRPr="00355A4C">
              <w:rPr>
                <w:rFonts w:eastAsia="Arial"/>
                <w:b w:val="0"/>
                <w:bCs/>
                <w:lang w:eastAsia="en-GB"/>
              </w:rPr>
              <w:t>Stereo</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ADC964" w14:textId="77777777" w:rsidR="005006D6" w:rsidRPr="00355A4C" w:rsidRDefault="005006D6" w:rsidP="00C300EC">
            <w:pPr>
              <w:pStyle w:val="TAH"/>
              <w:rPr>
                <w:rFonts w:eastAsia="Arial"/>
                <w:b w:val="0"/>
                <w:bCs/>
                <w:lang w:eastAsia="en-GB"/>
              </w:rPr>
            </w:pPr>
            <w:r w:rsidRPr="00355A4C">
              <w:rPr>
                <w:rFonts w:eastAsia="Arial"/>
                <w:b w:val="0"/>
                <w:bCs/>
                <w:lang w:eastAsia="en-GB"/>
              </w:rPr>
              <w:t>13.2 – 256</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13EF67" w14:textId="77777777" w:rsidR="005006D6" w:rsidRPr="00355A4C" w:rsidRDefault="005006D6" w:rsidP="00C300EC">
            <w:pPr>
              <w:pStyle w:val="TAH"/>
              <w:rPr>
                <w:rFonts w:eastAsia="Arial"/>
                <w:b w:val="0"/>
                <w:bCs/>
                <w:lang w:eastAsia="en-GB"/>
              </w:rPr>
            </w:pPr>
            <w:r w:rsidRPr="00355A4C">
              <w:rPr>
                <w:rFonts w:eastAsia="Arial"/>
                <w:b w:val="0"/>
                <w:bCs/>
                <w:lang w:eastAsia="en-GB"/>
              </w:rPr>
              <w:t>13.2 – 256</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D3EF60" w14:textId="77777777" w:rsidR="005006D6" w:rsidRPr="00355A4C" w:rsidRDefault="005006D6" w:rsidP="00C300EC">
            <w:pPr>
              <w:pStyle w:val="TAH"/>
              <w:rPr>
                <w:rFonts w:eastAsia="Arial"/>
                <w:b w:val="0"/>
                <w:bCs/>
                <w:lang w:eastAsia="en-GB"/>
              </w:rPr>
            </w:pPr>
            <w:r w:rsidRPr="00355A4C">
              <w:rPr>
                <w:rFonts w:eastAsia="Arial"/>
                <w:b w:val="0"/>
                <w:bCs/>
                <w:lang w:eastAsia="en-GB"/>
              </w:rPr>
              <w:t>32 – 256</w:t>
            </w:r>
          </w:p>
        </w:tc>
      </w:tr>
      <w:tr w:rsidR="005006D6" w:rsidRPr="00355A4C" w14:paraId="1D3BCE2C"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1AB7B231" w14:textId="77777777" w:rsidR="005006D6" w:rsidRPr="00355A4C" w:rsidRDefault="005006D6" w:rsidP="00C300EC">
            <w:pPr>
              <w:pStyle w:val="TAH"/>
              <w:rPr>
                <w:rFonts w:eastAsia="Arial"/>
                <w:b w:val="0"/>
                <w:bCs/>
                <w:lang w:eastAsia="en-GB"/>
              </w:rPr>
            </w:pPr>
            <w:r w:rsidRPr="00355A4C">
              <w:rPr>
                <w:rFonts w:eastAsia="Arial"/>
                <w:b w:val="0"/>
                <w:bCs/>
                <w:lang w:eastAsia="en-GB"/>
              </w:rPr>
              <w:t>Scene-based audio (SBA)</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3BAF6F"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C6008D"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100926" w14:textId="77777777" w:rsidR="005006D6" w:rsidRPr="00355A4C" w:rsidRDefault="005006D6" w:rsidP="00C300EC">
            <w:pPr>
              <w:pStyle w:val="TAH"/>
              <w:rPr>
                <w:rFonts w:eastAsia="Arial"/>
                <w:b w:val="0"/>
                <w:bCs/>
                <w:lang w:eastAsia="en-GB"/>
              </w:rPr>
            </w:pPr>
            <w:r w:rsidRPr="00355A4C">
              <w:rPr>
                <w:rFonts w:eastAsia="Arial"/>
                <w:b w:val="0"/>
                <w:bCs/>
                <w:lang w:eastAsia="en-GB"/>
              </w:rPr>
              <w:t>32 – 512</w:t>
            </w:r>
          </w:p>
        </w:tc>
      </w:tr>
      <w:tr w:rsidR="005006D6" w:rsidRPr="00355A4C" w14:paraId="3AECA9D9"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1A613FE2" w14:textId="77777777" w:rsidR="005006D6" w:rsidRPr="00355A4C" w:rsidRDefault="005006D6" w:rsidP="00C300EC">
            <w:pPr>
              <w:pStyle w:val="TAH"/>
              <w:rPr>
                <w:rFonts w:eastAsia="Arial"/>
                <w:b w:val="0"/>
                <w:bCs/>
                <w:lang w:val="pt-BR" w:eastAsia="en-GB"/>
              </w:rPr>
            </w:pPr>
            <w:r w:rsidRPr="00355A4C">
              <w:rPr>
                <w:rFonts w:eastAsia="Arial"/>
                <w:b w:val="0"/>
                <w:bCs/>
                <w:lang w:val="pt-BR" w:eastAsia="en-GB"/>
              </w:rPr>
              <w:t>Metadata assisted spatial audio (MASA)</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DC8909"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81E021"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80453B" w14:textId="77777777" w:rsidR="005006D6" w:rsidRPr="00355A4C" w:rsidRDefault="005006D6" w:rsidP="00C300EC">
            <w:pPr>
              <w:pStyle w:val="TAH"/>
              <w:rPr>
                <w:rFonts w:eastAsia="Arial"/>
                <w:b w:val="0"/>
                <w:bCs/>
                <w:lang w:eastAsia="en-GB"/>
              </w:rPr>
            </w:pPr>
            <w:r w:rsidRPr="00355A4C">
              <w:rPr>
                <w:rFonts w:eastAsia="Arial"/>
                <w:b w:val="0"/>
                <w:bCs/>
                <w:lang w:eastAsia="en-GB"/>
              </w:rPr>
              <w:t>32 – 512</w:t>
            </w:r>
          </w:p>
        </w:tc>
      </w:tr>
      <w:tr w:rsidR="005006D6" w:rsidRPr="00355A4C" w14:paraId="6892044F"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243CB344" w14:textId="77777777" w:rsidR="005006D6" w:rsidRPr="00355A4C" w:rsidRDefault="005006D6" w:rsidP="00C300EC">
            <w:pPr>
              <w:pStyle w:val="TAH"/>
              <w:rPr>
                <w:rFonts w:eastAsia="Arial"/>
                <w:b w:val="0"/>
                <w:bCs/>
                <w:lang w:eastAsia="en-GB"/>
              </w:rPr>
            </w:pPr>
            <w:r w:rsidRPr="00355A4C">
              <w:rPr>
                <w:rFonts w:eastAsia="Arial"/>
                <w:b w:val="0"/>
                <w:bCs/>
                <w:lang w:eastAsia="en-GB"/>
              </w:rPr>
              <w:t>Object-based audio (ISM), 1 object</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B5EB7A" w14:textId="77777777" w:rsidR="005006D6" w:rsidRPr="00355A4C" w:rsidRDefault="005006D6" w:rsidP="00C300EC">
            <w:pPr>
              <w:pStyle w:val="TAH"/>
              <w:rPr>
                <w:rFonts w:eastAsia="Arial"/>
                <w:b w:val="0"/>
                <w:bCs/>
                <w:lang w:eastAsia="en-GB"/>
              </w:rPr>
            </w:pPr>
            <w:r w:rsidRPr="00355A4C">
              <w:rPr>
                <w:rFonts w:eastAsia="Arial"/>
                <w:b w:val="0"/>
                <w:bCs/>
                <w:lang w:eastAsia="en-GB"/>
              </w:rPr>
              <w:t>13.2 – 128</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1794DE" w14:textId="77777777" w:rsidR="005006D6" w:rsidRPr="00355A4C" w:rsidRDefault="005006D6" w:rsidP="00C300EC">
            <w:pPr>
              <w:pStyle w:val="TAH"/>
              <w:rPr>
                <w:rFonts w:eastAsia="Arial"/>
                <w:b w:val="0"/>
                <w:bCs/>
                <w:lang w:eastAsia="en-GB"/>
              </w:rPr>
            </w:pPr>
            <w:r w:rsidRPr="00355A4C">
              <w:rPr>
                <w:rFonts w:eastAsia="Arial"/>
                <w:b w:val="0"/>
                <w:bCs/>
                <w:lang w:eastAsia="en-GB"/>
              </w:rPr>
              <w:t>13.2 – 128</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B6D18F" w14:textId="77777777" w:rsidR="005006D6" w:rsidRPr="00355A4C" w:rsidRDefault="005006D6" w:rsidP="00C300EC">
            <w:pPr>
              <w:pStyle w:val="TAH"/>
              <w:rPr>
                <w:rFonts w:eastAsia="Arial"/>
                <w:b w:val="0"/>
                <w:bCs/>
                <w:lang w:eastAsia="en-GB"/>
              </w:rPr>
            </w:pPr>
            <w:r w:rsidRPr="00355A4C">
              <w:rPr>
                <w:rFonts w:eastAsia="Arial"/>
                <w:b w:val="0"/>
                <w:bCs/>
                <w:lang w:eastAsia="en-GB"/>
              </w:rPr>
              <w:t>16.4 – 128</w:t>
            </w:r>
          </w:p>
        </w:tc>
      </w:tr>
      <w:tr w:rsidR="005006D6" w:rsidRPr="00355A4C" w14:paraId="3C542A8C"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44BC2EBB" w14:textId="77777777" w:rsidR="005006D6" w:rsidRPr="00355A4C" w:rsidRDefault="005006D6" w:rsidP="00C300EC">
            <w:pPr>
              <w:pStyle w:val="TAH"/>
              <w:rPr>
                <w:rFonts w:eastAsia="Arial"/>
                <w:b w:val="0"/>
                <w:bCs/>
                <w:lang w:eastAsia="en-GB"/>
              </w:rPr>
            </w:pPr>
            <w:r w:rsidRPr="00355A4C">
              <w:rPr>
                <w:rFonts w:eastAsia="Arial"/>
                <w:b w:val="0"/>
                <w:bCs/>
                <w:lang w:eastAsia="en-GB"/>
              </w:rPr>
              <w:t>Object-based audio (ISM), 2 objects</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598238" w14:textId="1DB3B342" w:rsidR="005006D6" w:rsidRPr="00355A4C" w:rsidRDefault="005006D6" w:rsidP="00C300EC">
            <w:pPr>
              <w:pStyle w:val="TAH"/>
              <w:rPr>
                <w:rFonts w:eastAsia="Arial"/>
                <w:b w:val="0"/>
                <w:bCs/>
                <w:lang w:eastAsia="en-GB"/>
              </w:rPr>
            </w:pPr>
            <w:del w:id="29" w:author="Lasse J. Laaksonen (Nokia)" w:date="2025-11-04T11:17:00Z" w16du:dateUtc="2025-11-04T09:17:00Z">
              <w:r w:rsidRPr="005006D6" w:rsidDel="005006D6">
                <w:rPr>
                  <w:rFonts w:eastAsia="Arial"/>
                  <w:b w:val="0"/>
                  <w:bCs/>
                  <w:lang w:eastAsia="en-GB"/>
                </w:rPr>
                <w:delText>13.2</w:delText>
              </w:r>
            </w:del>
            <w:ins w:id="30" w:author="Lasse J. Laaksonen (Nokia)" w:date="2025-11-04T11:17:00Z" w16du:dateUtc="2025-11-04T09:17:00Z">
              <w:r>
                <w:rPr>
                  <w:rFonts w:eastAsia="Arial"/>
                  <w:b w:val="0"/>
                  <w:bCs/>
                  <w:lang w:eastAsia="en-GB"/>
                </w:rPr>
                <w:t>16</w:t>
              </w:r>
            </w:ins>
            <w:ins w:id="31" w:author="Lasse J. Laaksonen (Nokia)" w:date="2025-11-04T11:18:00Z" w16du:dateUtc="2025-11-04T09:18:00Z">
              <w:r>
                <w:rPr>
                  <w:rFonts w:eastAsia="Arial"/>
                  <w:b w:val="0"/>
                  <w:bCs/>
                  <w:lang w:eastAsia="en-GB"/>
                </w:rPr>
                <w:t>.4</w:t>
              </w:r>
            </w:ins>
            <w:r w:rsidRPr="005006D6">
              <w:rPr>
                <w:rFonts w:eastAsia="Arial"/>
                <w:b w:val="0"/>
                <w:bCs/>
                <w:lang w:eastAsia="en-GB"/>
              </w:rPr>
              <w:t xml:space="preserve"> –</w:t>
            </w:r>
            <w:r w:rsidRPr="00355A4C">
              <w:rPr>
                <w:rFonts w:eastAsia="Arial"/>
                <w:b w:val="0"/>
                <w:bCs/>
                <w:lang w:eastAsia="en-GB"/>
              </w:rPr>
              <w:t xml:space="preserve"> 256</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E5605B" w14:textId="77777777" w:rsidR="005006D6" w:rsidRPr="00355A4C" w:rsidRDefault="005006D6" w:rsidP="00C300EC">
            <w:pPr>
              <w:pStyle w:val="TAH"/>
              <w:rPr>
                <w:rFonts w:eastAsia="Arial"/>
                <w:b w:val="0"/>
                <w:bCs/>
                <w:lang w:eastAsia="en-GB"/>
              </w:rPr>
            </w:pPr>
            <w:r w:rsidRPr="00355A4C">
              <w:rPr>
                <w:rFonts w:eastAsia="Arial"/>
                <w:b w:val="0"/>
                <w:bCs/>
                <w:lang w:eastAsia="en-GB"/>
              </w:rPr>
              <w:t>24.4 – 256</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AE5DE1" w14:textId="77777777" w:rsidR="005006D6" w:rsidRPr="00355A4C" w:rsidRDefault="005006D6" w:rsidP="00C300EC">
            <w:pPr>
              <w:pStyle w:val="TAH"/>
              <w:rPr>
                <w:rFonts w:eastAsia="Arial"/>
                <w:b w:val="0"/>
                <w:bCs/>
                <w:lang w:eastAsia="en-GB"/>
              </w:rPr>
            </w:pPr>
            <w:r w:rsidRPr="00355A4C">
              <w:rPr>
                <w:rFonts w:eastAsia="Arial"/>
                <w:b w:val="0"/>
                <w:bCs/>
                <w:lang w:eastAsia="en-GB"/>
              </w:rPr>
              <w:t>32 – 256</w:t>
            </w:r>
          </w:p>
        </w:tc>
      </w:tr>
      <w:tr w:rsidR="005006D6" w:rsidRPr="00355A4C" w14:paraId="7F1EE803"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03F12457" w14:textId="77777777" w:rsidR="005006D6" w:rsidRPr="00355A4C" w:rsidRDefault="005006D6" w:rsidP="00C300EC">
            <w:pPr>
              <w:pStyle w:val="TAH"/>
              <w:rPr>
                <w:rFonts w:eastAsia="Arial"/>
                <w:b w:val="0"/>
                <w:bCs/>
                <w:lang w:eastAsia="en-GB"/>
              </w:rPr>
            </w:pPr>
            <w:r w:rsidRPr="00355A4C">
              <w:rPr>
                <w:rFonts w:eastAsia="Arial"/>
                <w:b w:val="0"/>
                <w:bCs/>
                <w:lang w:eastAsia="en-GB"/>
              </w:rPr>
              <w:t>Object-based audio (ISM), 3 objects</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0BD6A0" w14:textId="77777777" w:rsidR="005006D6" w:rsidRPr="00355A4C" w:rsidRDefault="005006D6" w:rsidP="00C300EC">
            <w:pPr>
              <w:pStyle w:val="TAH"/>
              <w:rPr>
                <w:rFonts w:eastAsia="Arial"/>
                <w:b w:val="0"/>
                <w:bCs/>
                <w:lang w:eastAsia="en-GB"/>
              </w:rPr>
            </w:pPr>
            <w:r w:rsidRPr="00355A4C">
              <w:rPr>
                <w:rFonts w:eastAsia="Arial"/>
                <w:b w:val="0"/>
                <w:bCs/>
                <w:lang w:eastAsia="en-GB"/>
              </w:rPr>
              <w:t>24.4 – 384</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359ABB" w14:textId="77777777" w:rsidR="005006D6" w:rsidRPr="00355A4C" w:rsidRDefault="005006D6" w:rsidP="00C300EC">
            <w:pPr>
              <w:pStyle w:val="TAH"/>
              <w:rPr>
                <w:rFonts w:eastAsia="Arial"/>
                <w:b w:val="0"/>
                <w:bCs/>
                <w:lang w:eastAsia="en-GB"/>
              </w:rPr>
            </w:pPr>
            <w:r w:rsidRPr="00355A4C">
              <w:rPr>
                <w:rFonts w:eastAsia="Arial"/>
                <w:b w:val="0"/>
                <w:bCs/>
                <w:lang w:eastAsia="en-GB"/>
              </w:rPr>
              <w:t>24.4 – 384</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7DD346" w14:textId="77777777" w:rsidR="005006D6" w:rsidRPr="00355A4C" w:rsidRDefault="005006D6" w:rsidP="00C300EC">
            <w:pPr>
              <w:pStyle w:val="TAH"/>
              <w:rPr>
                <w:rFonts w:eastAsia="Arial"/>
                <w:b w:val="0"/>
                <w:bCs/>
                <w:lang w:eastAsia="en-GB"/>
              </w:rPr>
            </w:pPr>
            <w:r w:rsidRPr="00355A4C">
              <w:rPr>
                <w:rFonts w:eastAsia="Arial"/>
                <w:b w:val="0"/>
                <w:bCs/>
                <w:lang w:eastAsia="en-GB"/>
              </w:rPr>
              <w:t>48 – 384</w:t>
            </w:r>
          </w:p>
        </w:tc>
      </w:tr>
      <w:tr w:rsidR="005006D6" w:rsidRPr="00355A4C" w14:paraId="2C56B7E0"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5FB7B525" w14:textId="77777777" w:rsidR="005006D6" w:rsidRPr="00355A4C" w:rsidRDefault="005006D6" w:rsidP="00C300EC">
            <w:pPr>
              <w:pStyle w:val="TAH"/>
              <w:rPr>
                <w:rFonts w:eastAsia="Arial"/>
                <w:b w:val="0"/>
                <w:bCs/>
                <w:lang w:eastAsia="en-GB"/>
              </w:rPr>
            </w:pPr>
            <w:r w:rsidRPr="00355A4C">
              <w:rPr>
                <w:rFonts w:eastAsia="Arial"/>
                <w:b w:val="0"/>
                <w:bCs/>
                <w:lang w:eastAsia="en-GB"/>
              </w:rPr>
              <w:t>Object-based audio (ISM), 4 objects</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AD4899" w14:textId="77777777" w:rsidR="005006D6" w:rsidRPr="00355A4C" w:rsidRDefault="005006D6" w:rsidP="00C300EC">
            <w:pPr>
              <w:pStyle w:val="TAH"/>
              <w:rPr>
                <w:rFonts w:eastAsia="Arial"/>
                <w:b w:val="0"/>
                <w:bCs/>
                <w:lang w:eastAsia="en-GB"/>
              </w:rPr>
            </w:pPr>
            <w:r w:rsidRPr="00355A4C">
              <w:rPr>
                <w:rFonts w:eastAsia="Arial"/>
                <w:b w:val="0"/>
                <w:bCs/>
                <w:lang w:eastAsia="en-GB"/>
              </w:rPr>
              <w:t>24.4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C6EE9A" w14:textId="77777777" w:rsidR="005006D6" w:rsidRPr="00355A4C" w:rsidRDefault="005006D6" w:rsidP="00C300EC">
            <w:pPr>
              <w:pStyle w:val="TAH"/>
              <w:rPr>
                <w:rFonts w:eastAsia="Arial"/>
                <w:b w:val="0"/>
                <w:bCs/>
                <w:lang w:eastAsia="en-GB"/>
              </w:rPr>
            </w:pPr>
            <w:r w:rsidRPr="00355A4C">
              <w:rPr>
                <w:rFonts w:eastAsia="Arial"/>
                <w:b w:val="0"/>
                <w:bCs/>
                <w:lang w:eastAsia="en-GB"/>
              </w:rPr>
              <w:t>24.4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BC3555" w14:textId="77777777" w:rsidR="005006D6" w:rsidRPr="00355A4C" w:rsidRDefault="005006D6" w:rsidP="00C300EC">
            <w:pPr>
              <w:pStyle w:val="TAH"/>
              <w:rPr>
                <w:rFonts w:eastAsia="Arial"/>
                <w:b w:val="0"/>
                <w:bCs/>
                <w:lang w:eastAsia="en-GB"/>
              </w:rPr>
            </w:pPr>
            <w:r w:rsidRPr="00355A4C">
              <w:rPr>
                <w:rFonts w:eastAsia="Arial"/>
                <w:b w:val="0"/>
                <w:bCs/>
                <w:lang w:eastAsia="en-GB"/>
              </w:rPr>
              <w:t>64 – 512</w:t>
            </w:r>
          </w:p>
        </w:tc>
      </w:tr>
      <w:tr w:rsidR="005006D6" w:rsidRPr="00355A4C" w14:paraId="49FBE55D"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15D8D67C" w14:textId="77777777" w:rsidR="005006D6" w:rsidRPr="00355A4C" w:rsidRDefault="005006D6" w:rsidP="00C300EC">
            <w:pPr>
              <w:pStyle w:val="TAH"/>
              <w:rPr>
                <w:rFonts w:eastAsia="Arial"/>
                <w:b w:val="0"/>
                <w:bCs/>
                <w:lang w:eastAsia="en-GB"/>
              </w:rPr>
            </w:pPr>
            <w:r w:rsidRPr="00355A4C">
              <w:rPr>
                <w:rFonts w:eastAsia="Arial"/>
                <w:b w:val="0"/>
                <w:bCs/>
                <w:lang w:eastAsia="en-GB"/>
              </w:rPr>
              <w:t>Multi-channel audio (MC)</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A90FD0"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D08452"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70E488" w14:textId="77777777" w:rsidR="005006D6" w:rsidRPr="00355A4C" w:rsidRDefault="005006D6" w:rsidP="00C300EC">
            <w:pPr>
              <w:pStyle w:val="TAH"/>
              <w:rPr>
                <w:rFonts w:eastAsia="Arial"/>
                <w:b w:val="0"/>
                <w:bCs/>
                <w:lang w:eastAsia="en-GB"/>
              </w:rPr>
            </w:pPr>
            <w:r w:rsidRPr="00355A4C">
              <w:rPr>
                <w:rFonts w:eastAsia="Arial"/>
                <w:b w:val="0"/>
                <w:bCs/>
                <w:lang w:eastAsia="en-GB"/>
              </w:rPr>
              <w:t>32 – 512</w:t>
            </w:r>
          </w:p>
        </w:tc>
      </w:tr>
      <w:tr w:rsidR="005006D6" w:rsidRPr="00355A4C" w14:paraId="2E5083E9"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5F9AF4DA" w14:textId="77777777" w:rsidR="005006D6" w:rsidRPr="00355A4C" w:rsidRDefault="005006D6" w:rsidP="00C300EC">
            <w:pPr>
              <w:pStyle w:val="TAH"/>
              <w:rPr>
                <w:rFonts w:eastAsia="Arial"/>
                <w:b w:val="0"/>
                <w:bCs/>
                <w:lang w:eastAsia="en-GB"/>
              </w:rPr>
            </w:pPr>
            <w:r w:rsidRPr="00355A4C">
              <w:rPr>
                <w:rFonts w:eastAsia="Arial"/>
                <w:b w:val="0"/>
                <w:bCs/>
                <w:lang w:eastAsia="en-GB"/>
              </w:rPr>
              <w:t>Combined ISM and MASA (OMASA)</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B047C1"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BD9AEB"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ED011C" w14:textId="77777777" w:rsidR="005006D6" w:rsidRPr="00355A4C" w:rsidRDefault="005006D6" w:rsidP="00C300EC">
            <w:pPr>
              <w:pStyle w:val="TAH"/>
              <w:rPr>
                <w:rFonts w:eastAsia="Arial"/>
                <w:b w:val="0"/>
                <w:bCs/>
                <w:lang w:eastAsia="en-GB"/>
              </w:rPr>
            </w:pPr>
            <w:r w:rsidRPr="00355A4C">
              <w:rPr>
                <w:rFonts w:eastAsia="Arial"/>
                <w:b w:val="0"/>
                <w:bCs/>
                <w:lang w:eastAsia="en-GB"/>
              </w:rPr>
              <w:t>32 – 512</w:t>
            </w:r>
          </w:p>
        </w:tc>
      </w:tr>
      <w:tr w:rsidR="005006D6" w:rsidRPr="00355A4C" w14:paraId="755D3431" w14:textId="77777777" w:rsidTr="00C300EC">
        <w:trPr>
          <w:trHeight w:val="300"/>
          <w:jc w:val="center"/>
        </w:trPr>
        <w:tc>
          <w:tcPr>
            <w:tcW w:w="3393" w:type="dxa"/>
            <w:tcBorders>
              <w:top w:val="nil"/>
              <w:left w:val="single" w:sz="8" w:space="0" w:color="auto"/>
              <w:bottom w:val="single" w:sz="8" w:space="0" w:color="auto"/>
              <w:right w:val="single" w:sz="8" w:space="0" w:color="auto"/>
            </w:tcBorders>
            <w:tcMar>
              <w:top w:w="0" w:type="dxa"/>
              <w:left w:w="15" w:type="dxa"/>
              <w:bottom w:w="0" w:type="dxa"/>
              <w:right w:w="105" w:type="dxa"/>
            </w:tcMar>
            <w:vAlign w:val="center"/>
            <w:hideMark/>
          </w:tcPr>
          <w:p w14:paraId="61E15B55" w14:textId="77777777" w:rsidR="005006D6" w:rsidRPr="00355A4C" w:rsidRDefault="005006D6" w:rsidP="00C300EC">
            <w:pPr>
              <w:pStyle w:val="TAH"/>
              <w:rPr>
                <w:rFonts w:eastAsia="Arial"/>
                <w:b w:val="0"/>
                <w:bCs/>
                <w:lang w:eastAsia="en-GB"/>
              </w:rPr>
            </w:pPr>
            <w:r w:rsidRPr="00355A4C">
              <w:rPr>
                <w:rFonts w:eastAsia="Arial"/>
                <w:b w:val="0"/>
                <w:bCs/>
                <w:lang w:eastAsia="en-GB"/>
              </w:rPr>
              <w:t>Combined ISM and SBA (OSBA)</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79B5FB"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471973" w14:textId="77777777" w:rsidR="005006D6" w:rsidRPr="00355A4C" w:rsidRDefault="005006D6" w:rsidP="00C300EC">
            <w:pPr>
              <w:pStyle w:val="TAH"/>
              <w:rPr>
                <w:rFonts w:eastAsia="Arial"/>
                <w:b w:val="0"/>
                <w:bCs/>
                <w:lang w:eastAsia="en-GB"/>
              </w:rPr>
            </w:pPr>
            <w:r w:rsidRPr="00355A4C">
              <w:rPr>
                <w:rFonts w:eastAsia="Arial"/>
                <w:b w:val="0"/>
                <w:bCs/>
                <w:lang w:eastAsia="en-GB"/>
              </w:rPr>
              <w:t>13.2 – 512</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A8449D" w14:textId="77777777" w:rsidR="005006D6" w:rsidRPr="00355A4C" w:rsidRDefault="005006D6" w:rsidP="00C300EC">
            <w:pPr>
              <w:pStyle w:val="TAH"/>
              <w:rPr>
                <w:rFonts w:eastAsia="Arial"/>
                <w:b w:val="0"/>
                <w:bCs/>
                <w:lang w:eastAsia="en-GB"/>
              </w:rPr>
            </w:pPr>
            <w:r w:rsidRPr="00355A4C">
              <w:rPr>
                <w:rFonts w:eastAsia="Arial"/>
                <w:b w:val="0"/>
                <w:bCs/>
                <w:lang w:eastAsia="en-GB"/>
              </w:rPr>
              <w:t>32 – 512</w:t>
            </w:r>
          </w:p>
        </w:tc>
      </w:tr>
    </w:tbl>
    <w:p w14:paraId="6F6398CA" w14:textId="77777777" w:rsidR="005006D6" w:rsidRDefault="005006D6">
      <w:pPr>
        <w:spacing w:after="0"/>
        <w:rPr>
          <w:noProof/>
        </w:rPr>
      </w:pPr>
    </w:p>
    <w:p w14:paraId="45DDAAC8" w14:textId="77777777" w:rsidR="005006D6" w:rsidRDefault="005006D6">
      <w:pPr>
        <w:spacing w:after="0"/>
        <w:rPr>
          <w:noProof/>
        </w:rPr>
      </w:pPr>
    </w:p>
    <w:p w14:paraId="56B366B2" w14:textId="77777777" w:rsidR="00FA1733" w:rsidRDefault="00FA1733">
      <w:pPr>
        <w:spacing w:after="0"/>
        <w:rPr>
          <w:noProof/>
        </w:rPr>
      </w:pPr>
    </w:p>
    <w:p w14:paraId="2A1EC015" w14:textId="7D02999B" w:rsidR="00BF1480" w:rsidRDefault="00BF1480" w:rsidP="00BF1480">
      <w:pPr>
        <w:pBdr>
          <w:top w:val="single" w:sz="4" w:space="1" w:color="auto"/>
          <w:left w:val="single" w:sz="4" w:space="4" w:color="auto"/>
          <w:bottom w:val="single" w:sz="4" w:space="1" w:color="auto"/>
          <w:right w:val="single" w:sz="4" w:space="4" w:color="auto"/>
        </w:pBdr>
        <w:shd w:val="clear" w:color="auto" w:fill="FFFF00"/>
        <w:jc w:val="center"/>
        <w:rPr>
          <w:noProof/>
        </w:rPr>
      </w:pPr>
      <w:r w:rsidRPr="4D660F2A">
        <w:rPr>
          <w:noProof/>
        </w:rPr>
        <w:t xml:space="preserve">CHANGE </w:t>
      </w:r>
      <w:r>
        <w:rPr>
          <w:noProof/>
        </w:rPr>
        <w:fldChar w:fldCharType="begin"/>
      </w:r>
      <w:r>
        <w:rPr>
          <w:noProof/>
        </w:rPr>
        <w:instrText xml:space="preserve"> SEQ NumChange </w:instrText>
      </w:r>
      <w:r>
        <w:rPr>
          <w:noProof/>
        </w:rPr>
        <w:fldChar w:fldCharType="separate"/>
      </w:r>
      <w:r>
        <w:rPr>
          <w:noProof/>
        </w:rPr>
        <w:t>3</w:t>
      </w:r>
      <w:r>
        <w:rPr>
          <w:noProof/>
        </w:rPr>
        <w:fldChar w:fldCharType="end"/>
      </w:r>
    </w:p>
    <w:p w14:paraId="78BBA65D" w14:textId="77777777" w:rsidR="00BF1480" w:rsidRDefault="00BF1480" w:rsidP="00BF1480">
      <w:pPr>
        <w:pStyle w:val="Heading3"/>
        <w:rPr>
          <w:rFonts w:eastAsia="Arial" w:cs="Arial"/>
          <w:szCs w:val="28"/>
        </w:rPr>
      </w:pPr>
      <w:r w:rsidRPr="4D660F2A">
        <w:rPr>
          <w:rFonts w:eastAsia="Arial" w:cs="Arial"/>
          <w:szCs w:val="28"/>
        </w:rPr>
        <w:t>4.3.2</w:t>
      </w:r>
      <w:r>
        <w:tab/>
      </w:r>
      <w:r w:rsidRPr="4D660F2A">
        <w:rPr>
          <w:rFonts w:eastAsia="Arial" w:cs="Arial"/>
          <w:szCs w:val="28"/>
        </w:rPr>
        <w:t>Input/output audio formats</w:t>
      </w:r>
    </w:p>
    <w:p w14:paraId="51EA3B97" w14:textId="77777777" w:rsidR="00BF1480" w:rsidRPr="00355A4C" w:rsidRDefault="00BF1480" w:rsidP="00BF1480">
      <w:r w:rsidRPr="00355A4C">
        <w:t>The IVAS coder accepts the following input audio formats:</w:t>
      </w:r>
    </w:p>
    <w:p w14:paraId="21FCE8CC" w14:textId="77777777" w:rsidR="00BF1480" w:rsidRPr="00355A4C" w:rsidRDefault="00BF1480" w:rsidP="00BF1480">
      <w:pPr>
        <w:pStyle w:val="B1"/>
      </w:pPr>
      <w:r w:rsidRPr="00355A4C">
        <w:rPr>
          <w:rFonts w:ascii="Symbol" w:hAnsi="Symbol"/>
        </w:rPr>
        <w:t>-</w:t>
      </w:r>
      <w:r w:rsidRPr="00355A4C">
        <w:rPr>
          <w:rFonts w:ascii="Symbol" w:hAnsi="Symbol"/>
        </w:rPr>
        <w:tab/>
      </w:r>
      <w:r w:rsidRPr="00355A4C">
        <w:t xml:space="preserve">single-channel mono audio format denoted as </w:t>
      </w:r>
      <m:oMath>
        <m:r>
          <w:rPr>
            <w:rFonts w:ascii="Cambria Math" w:hAnsi="Cambria Math"/>
          </w:rPr>
          <m:t>s</m:t>
        </m:r>
        <m:d>
          <m:dPr>
            <m:ctrlPr>
              <w:rPr>
                <w:rFonts w:ascii="Cambria Math" w:hAnsi="Cambria Math"/>
              </w:rPr>
            </m:ctrlPr>
          </m:dPr>
          <m:e>
            <m:r>
              <w:rPr>
                <w:rFonts w:ascii="Cambria Math" w:hAnsi="Cambria Math"/>
              </w:rPr>
              <m:t>n</m:t>
            </m:r>
          </m:e>
        </m:d>
      </m:oMath>
    </w:p>
    <w:p w14:paraId="7E7BA4E2" w14:textId="77777777" w:rsidR="00BF1480" w:rsidRPr="00355A4C" w:rsidRDefault="00BF1480" w:rsidP="00BF1480">
      <w:pPr>
        <w:pStyle w:val="B1"/>
      </w:pPr>
      <w:r w:rsidRPr="00355A4C">
        <w:rPr>
          <w:rFonts w:ascii="Symbol" w:hAnsi="Symbol"/>
        </w:rPr>
        <w:t>-</w:t>
      </w:r>
      <w:r w:rsidRPr="00355A4C">
        <w:rPr>
          <w:rFonts w:ascii="Symbol" w:hAnsi="Symbol"/>
        </w:rPr>
        <w:tab/>
      </w:r>
      <w:r w:rsidRPr="00355A4C">
        <w:t xml:space="preserve">two-channel stereo and binaural input audio format, where the left channel is denoted as </w:t>
      </w:r>
      <m:oMath>
        <m:sSub>
          <m:sSubPr>
            <m:ctrlPr>
              <w:rPr>
                <w:rFonts w:ascii="Cambria Math" w:hAnsi="Cambria Math"/>
              </w:rPr>
            </m:ctrlPr>
          </m:sSubPr>
          <m:e>
            <m:r>
              <w:rPr>
                <w:rFonts w:ascii="Cambria Math" w:hAnsi="Cambria Math"/>
              </w:rPr>
              <m:t>s</m:t>
            </m:r>
          </m:e>
          <m:sub>
            <m:r>
              <w:rPr>
                <w:rFonts w:ascii="Cambria Math" w:hAnsi="Cambria Math"/>
              </w:rPr>
              <m:t>1</m:t>
            </m:r>
          </m:sub>
        </m:sSub>
        <m:d>
          <m:dPr>
            <m:ctrlPr>
              <w:rPr>
                <w:rFonts w:ascii="Cambria Math" w:hAnsi="Cambria Math"/>
              </w:rPr>
            </m:ctrlPr>
          </m:dPr>
          <m:e>
            <m:r>
              <w:rPr>
                <w:rFonts w:ascii="Cambria Math" w:hAnsi="Cambria Math"/>
              </w:rPr>
              <m:t>n</m:t>
            </m:r>
          </m:e>
        </m:d>
      </m:oMath>
      <w:r w:rsidRPr="00355A4C">
        <w:t xml:space="preserve"> and the right channel is denoted as </w:t>
      </w:r>
      <m:oMath>
        <m:sSub>
          <m:sSubPr>
            <m:ctrlPr>
              <w:rPr>
                <w:rFonts w:ascii="Cambria Math" w:hAnsi="Cambria Math"/>
              </w:rPr>
            </m:ctrlPr>
          </m:sSubPr>
          <m:e>
            <m:r>
              <w:rPr>
                <w:rFonts w:ascii="Cambria Math" w:hAnsi="Cambria Math"/>
              </w:rPr>
              <m:t>s</m:t>
            </m:r>
          </m:e>
          <m:sub>
            <m:r>
              <w:rPr>
                <w:rFonts w:ascii="Cambria Math" w:hAnsi="Cambria Math"/>
              </w:rPr>
              <m:t>2</m:t>
            </m:r>
          </m:sub>
        </m:sSub>
        <m:d>
          <m:dPr>
            <m:ctrlPr>
              <w:rPr>
                <w:rFonts w:ascii="Cambria Math" w:hAnsi="Cambria Math"/>
              </w:rPr>
            </m:ctrlPr>
          </m:dPr>
          <m:e>
            <m:r>
              <w:rPr>
                <w:rFonts w:ascii="Cambria Math" w:hAnsi="Cambria Math"/>
              </w:rPr>
              <m:t>n</m:t>
            </m:r>
          </m:e>
        </m:d>
      </m:oMath>
      <w:r w:rsidRPr="00355A4C">
        <w:t xml:space="preserve"> </w:t>
      </w:r>
    </w:p>
    <w:p w14:paraId="68717CF1" w14:textId="77777777" w:rsidR="00BF1480" w:rsidRPr="00355A4C" w:rsidRDefault="00BF1480" w:rsidP="00BF1480">
      <w:pPr>
        <w:pStyle w:val="B1"/>
      </w:pPr>
      <w:r w:rsidRPr="00355A4C">
        <w:rPr>
          <w:rFonts w:ascii="Symbol" w:hAnsi="Symbol"/>
        </w:rPr>
        <w:t>-</w:t>
      </w:r>
      <w:r w:rsidRPr="00355A4C">
        <w:rPr>
          <w:rFonts w:ascii="Symbol" w:hAnsi="Symbol"/>
        </w:rPr>
        <w:tab/>
      </w:r>
      <w:r w:rsidRPr="00355A4C">
        <w:t xml:space="preserve">scene-based (ambisonic) input audio format, where the ambisonic order is denoted as </w:t>
      </w:r>
      <m:oMath>
        <m:r>
          <w:rPr>
            <w:rFonts w:ascii="Cambria Math" w:hAnsi="Cambria Math"/>
          </w:rPr>
          <m:t>l</m:t>
        </m:r>
      </m:oMath>
      <w:r w:rsidRPr="00355A4C">
        <w:t xml:space="preserve"> and the number of individual input channels is </w:t>
      </w:r>
      <w:r w:rsidRPr="00355A4C">
        <w:rPr>
          <w:rFonts w:ascii="Cambria Math" w:hAnsi="Cambria Math"/>
          <w:i/>
        </w:rPr>
        <w:t xml:space="preserve"> </w:t>
      </w:r>
      <m:oMath>
        <m:sSup>
          <m:sSupPr>
            <m:ctrlPr>
              <w:rPr>
                <w:rFonts w:ascii="Cambria Math" w:hAnsi="Cambria Math"/>
                <w:i/>
              </w:rPr>
            </m:ctrlPr>
          </m:sSupPr>
          <m:e>
            <m:d>
              <m:dPr>
                <m:ctrlPr>
                  <w:rPr>
                    <w:rFonts w:ascii="Cambria Math" w:hAnsi="Cambria Math"/>
                    <w:i/>
                  </w:rPr>
                </m:ctrlPr>
              </m:dPr>
              <m:e>
                <m:r>
                  <w:rPr>
                    <w:rFonts w:ascii="Cambria Math" w:hAnsi="Cambria Math"/>
                  </w:rPr>
                  <m:t>l+1</m:t>
                </m:r>
              </m:e>
            </m:d>
          </m:e>
          <m:sup>
            <m:r>
              <w:rPr>
                <w:rFonts w:ascii="Cambria Math" w:hAnsi="Cambria Math"/>
              </w:rPr>
              <m:t>2</m:t>
            </m:r>
          </m:sup>
        </m:sSup>
      </m:oMath>
      <w:r w:rsidRPr="00355A4C">
        <w:t xml:space="preserve"> . The individual input channels are stored in the ACN component ordering, denoted as </w:t>
      </w:r>
      <m:oMath>
        <m:sSub>
          <m:sSubPr>
            <m:ctrlPr>
              <w:rPr>
                <w:rFonts w:ascii="Cambria Math" w:hAnsi="Cambria Math"/>
              </w:rPr>
            </m:ctrlPr>
          </m:sSubPr>
          <m:e>
            <m:r>
              <w:rPr>
                <w:rFonts w:ascii="Cambria Math" w:hAnsi="Cambria Math"/>
              </w:rPr>
              <m:t>s</m:t>
            </m:r>
          </m:e>
          <m:sub>
            <m:r>
              <w:rPr>
                <w:rFonts w:ascii="Cambria Math" w:hAnsi="Cambria Math"/>
              </w:rPr>
              <m:t>ml</m:t>
            </m:r>
          </m:sub>
        </m:sSub>
        <m:d>
          <m:dPr>
            <m:ctrlPr>
              <w:rPr>
                <w:rFonts w:ascii="Cambria Math" w:hAnsi="Cambria Math"/>
              </w:rPr>
            </m:ctrlPr>
          </m:dPr>
          <m:e>
            <m:r>
              <w:rPr>
                <w:rFonts w:ascii="Cambria Math" w:hAnsi="Cambria Math"/>
              </w:rPr>
              <m:t>n</m:t>
            </m:r>
          </m:e>
        </m:d>
        <m:r>
          <w:rPr>
            <w:rFonts w:ascii="Cambria Math" w:hAnsi="Cambria Math"/>
          </w:rPr>
          <m:t>,</m:t>
        </m:r>
      </m:oMath>
      <w:r w:rsidRPr="00355A4C">
        <w:t xml:space="preserve"> where </w:t>
      </w:r>
      <m:oMath>
        <m:r>
          <w:rPr>
            <w:rFonts w:ascii="Cambria Math" w:hAnsi="Cambria Math"/>
          </w:rPr>
          <m:t>m ∈</m:t>
        </m:r>
        <m:d>
          <m:dPr>
            <m:begChr m:val="〈"/>
            <m:endChr m:val="〉"/>
            <m:ctrlPr>
              <w:rPr>
                <w:rFonts w:ascii="Cambria Math" w:hAnsi="Cambria Math"/>
                <w:i/>
              </w:rPr>
            </m:ctrlPr>
          </m:dPr>
          <m:e>
            <m:r>
              <w:rPr>
                <w:rFonts w:ascii="Cambria Math" w:hAnsi="Cambria Math"/>
              </w:rPr>
              <m:t>-l,…,+l</m:t>
            </m:r>
          </m:e>
        </m:d>
      </m:oMath>
      <w:r w:rsidRPr="00355A4C">
        <w:t xml:space="preserve"> is the ambisonic degree. In case of the first-order ambisonic format (FOA), the individual input channels may also be denoted as:</w:t>
      </w:r>
    </w:p>
    <w:p w14:paraId="64D319B7" w14:textId="77777777" w:rsidR="00BF1480" w:rsidRPr="00355A4C" w:rsidRDefault="00000000" w:rsidP="00BF1480">
      <w:pPr>
        <w:pStyle w:val="EQ"/>
      </w:pPr>
      <m:oMathPara>
        <m:oMath>
          <m:m>
            <m:mPr>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s</m:t>
                    </m:r>
                  </m:e>
                  <m:sub>
                    <m:r>
                      <m:rPr>
                        <m:sty m:val="p"/>
                      </m:rPr>
                      <w:rPr>
                        <w:rFonts w:ascii="Cambria Math" w:hAnsi="Cambria Math"/>
                      </w:rPr>
                      <m:t>00</m:t>
                    </m:r>
                  </m:sub>
                </m:sSub>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W</m:t>
                </m:r>
                <m:d>
                  <m:dPr>
                    <m:ctrlPr>
                      <w:rPr>
                        <w:rFonts w:ascii="Cambria Math" w:hAnsi="Cambria Math"/>
                      </w:rPr>
                    </m:ctrlPr>
                  </m:dPr>
                  <m:e>
                    <m:r>
                      <w:rPr>
                        <w:rFonts w:ascii="Cambria Math" w:hAnsi="Cambria Math"/>
                      </w:rPr>
                      <m:t>n</m:t>
                    </m:r>
                  </m:e>
                </m:d>
                <m:ctrlPr>
                  <w:rPr>
                    <w:rFonts w:ascii="Cambria Math" w:eastAsia="Cambria Math" w:hAnsi="Cambria Math"/>
                  </w:rPr>
                </m:ctrlPr>
              </m:e>
            </m:mr>
            <m:mr>
              <m:e>
                <m:sSub>
                  <m:sSubPr>
                    <m:ctrlPr>
                      <w:rPr>
                        <w:rFonts w:ascii="Cambria Math" w:hAnsi="Cambria Math"/>
                      </w:rPr>
                    </m:ctrlPr>
                  </m:sSubPr>
                  <m:e>
                    <m:r>
                      <w:rPr>
                        <w:rFonts w:ascii="Cambria Math" w:hAnsi="Cambria Math"/>
                      </w:rPr>
                      <m:t>s</m:t>
                    </m:r>
                  </m:e>
                  <m:sub>
                    <m:r>
                      <m:rPr>
                        <m:sty m:val="p"/>
                      </m:rPr>
                      <w:rPr>
                        <w:rFonts w:ascii="Cambria Math" w:hAnsi="Cambria Math"/>
                      </w:rPr>
                      <m:t>-11</m:t>
                    </m:r>
                  </m:sub>
                </m:sSub>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X</m:t>
                </m:r>
                <m:d>
                  <m:dPr>
                    <m:ctrlPr>
                      <w:rPr>
                        <w:rFonts w:ascii="Cambria Math" w:hAnsi="Cambria Math"/>
                      </w:rPr>
                    </m:ctrlPr>
                  </m:dPr>
                  <m:e>
                    <m:r>
                      <w:rPr>
                        <w:rFonts w:ascii="Cambria Math" w:hAnsi="Cambria Math"/>
                      </w:rPr>
                      <m:t>n</m:t>
                    </m:r>
                  </m:e>
                </m:d>
              </m:e>
            </m:mr>
            <m:mr>
              <m:e>
                <m:sSub>
                  <m:sSubPr>
                    <m:ctrlPr>
                      <w:rPr>
                        <w:rFonts w:ascii="Cambria Math" w:hAnsi="Cambria Math"/>
                      </w:rPr>
                    </m:ctrlPr>
                  </m:sSubPr>
                  <m:e>
                    <m:r>
                      <w:rPr>
                        <w:rFonts w:ascii="Cambria Math" w:hAnsi="Cambria Math"/>
                      </w:rPr>
                      <m:t>s</m:t>
                    </m:r>
                  </m:e>
                  <m:sub>
                    <m:r>
                      <m:rPr>
                        <m:sty m:val="p"/>
                      </m:rPr>
                      <w:rPr>
                        <w:rFonts w:ascii="Cambria Math" w:hAnsi="Cambria Math"/>
                      </w:rPr>
                      <m:t>01</m:t>
                    </m:r>
                  </m:sub>
                </m:sSub>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Y</m:t>
                </m:r>
                <m:d>
                  <m:dPr>
                    <m:ctrlPr>
                      <w:rPr>
                        <w:rFonts w:ascii="Cambria Math" w:hAnsi="Cambria Math"/>
                      </w:rPr>
                    </m:ctrlPr>
                  </m:dPr>
                  <m:e>
                    <m:r>
                      <w:rPr>
                        <w:rFonts w:ascii="Cambria Math" w:hAnsi="Cambria Math"/>
                      </w:rPr>
                      <m:t>n</m:t>
                    </m:r>
                  </m:e>
                </m:d>
              </m:e>
            </m:mr>
            <m:mr>
              <m:e>
                <m:sSub>
                  <m:sSubPr>
                    <m:ctrlPr>
                      <w:rPr>
                        <w:rFonts w:ascii="Cambria Math" w:hAnsi="Cambria Math"/>
                      </w:rPr>
                    </m:ctrlPr>
                  </m:sSubPr>
                  <m:e>
                    <m:r>
                      <w:rPr>
                        <w:rFonts w:ascii="Cambria Math" w:hAnsi="Cambria Math"/>
                      </w:rPr>
                      <m:t>s</m:t>
                    </m:r>
                  </m:e>
                  <m:sub>
                    <m:r>
                      <m:rPr>
                        <m:sty m:val="p"/>
                      </m:rPr>
                      <w:rPr>
                        <w:rFonts w:ascii="Cambria Math" w:hAnsi="Cambria Math"/>
                      </w:rPr>
                      <m:t>11</m:t>
                    </m:r>
                  </m:sub>
                </m:sSub>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Z</m:t>
                </m:r>
                <m:d>
                  <m:dPr>
                    <m:ctrlPr>
                      <w:rPr>
                        <w:rFonts w:ascii="Cambria Math" w:hAnsi="Cambria Math"/>
                      </w:rPr>
                    </m:ctrlPr>
                  </m:dPr>
                  <m:e>
                    <m:r>
                      <w:rPr>
                        <w:rFonts w:ascii="Cambria Math" w:hAnsi="Cambria Math"/>
                      </w:rPr>
                      <m:t>n</m:t>
                    </m:r>
                  </m:e>
                </m:d>
              </m:e>
            </m:mr>
          </m:m>
        </m:oMath>
      </m:oMathPara>
    </w:p>
    <w:p w14:paraId="118E7E77" w14:textId="77777777" w:rsidR="00BF1480" w:rsidRPr="00355A4C" w:rsidRDefault="00BF1480" w:rsidP="00BF1480">
      <w:pPr>
        <w:ind w:left="720"/>
      </w:pPr>
      <w:r w:rsidRPr="00355A4C">
        <w:lastRenderedPageBreak/>
        <w:t xml:space="preserve">For both, first-order ambisonic signals and higher-order ambisonic signals (HOA), the notation </w:t>
      </w:r>
      <m:oMath>
        <m:sSub>
          <m:sSubPr>
            <m:ctrlPr>
              <w:rPr>
                <w:rFonts w:ascii="Cambria Math" w:hAnsi="Cambria Math"/>
              </w:rPr>
            </m:ctrlPr>
          </m:sSubPr>
          <m:e>
            <m:r>
              <w:rPr>
                <w:rFonts w:ascii="Cambria Math" w:hAnsi="Cambria Math"/>
              </w:rPr>
              <m:t>s</m:t>
            </m:r>
          </m:e>
          <m:sub>
            <m:r>
              <w:rPr>
                <w:rFonts w:ascii="Cambria Math" w:hAnsi="Cambria Math"/>
              </w:rPr>
              <m:t>ml</m:t>
            </m:r>
          </m:sub>
        </m:sSub>
        <m:d>
          <m:dPr>
            <m:ctrlPr>
              <w:rPr>
                <w:rFonts w:ascii="Cambria Math" w:hAnsi="Cambria Math"/>
              </w:rPr>
            </m:ctrlPr>
          </m:dPr>
          <m:e>
            <m:r>
              <w:rPr>
                <w:rFonts w:ascii="Cambria Math" w:hAnsi="Cambria Math"/>
              </w:rPr>
              <m:t>n</m:t>
            </m:r>
          </m:e>
        </m:d>
      </m:oMath>
      <w:r w:rsidRPr="00355A4C">
        <w:t xml:space="preserve"> may be simplified to:</w:t>
      </w:r>
    </w:p>
    <w:p w14:paraId="22964DCF" w14:textId="77777777" w:rsidR="00BF1480" w:rsidRPr="00355A4C" w:rsidRDefault="00000000" w:rsidP="00BF1480">
      <w:pPr>
        <w:pStyle w:val="EQ"/>
      </w:pPr>
      <m:oMathPara>
        <m:oMath>
          <m:m>
            <m:mPr>
              <m:mcs>
                <m:mc>
                  <m:mcPr>
                    <m:count m:val="1"/>
                    <m:mcJc m:val="center"/>
                  </m:mcPr>
                </m:mc>
              </m:mcs>
              <m:ctrlPr>
                <w:rPr>
                  <w:rFonts w:ascii="Cambria Math" w:hAnsi="Cambria Math"/>
                  <w:i/>
                </w:rPr>
              </m:ctrlPr>
            </m:mPr>
            <m:mr>
              <m:e>
                <m:sSub>
                  <m:sSubPr>
                    <m:ctrlPr>
                      <w:rPr>
                        <w:rFonts w:ascii="Cambria Math" w:hAnsi="Cambria Math"/>
                      </w:rPr>
                    </m:ctrlPr>
                  </m:sSubPr>
                  <m:e>
                    <m:r>
                      <w:rPr>
                        <w:rFonts w:ascii="Cambria Math" w:hAnsi="Cambria Math"/>
                      </w:rPr>
                      <m:t>s</m:t>
                    </m:r>
                  </m:e>
                  <m:sub>
                    <m:r>
                      <w:rPr>
                        <w:rFonts w:ascii="Cambria Math" w:hAnsi="Cambria Math"/>
                      </w:rPr>
                      <m:t>k</m:t>
                    </m:r>
                  </m:sub>
                </m:sSub>
                <m:d>
                  <m:dPr>
                    <m:ctrlPr>
                      <w:rPr>
                        <w:rFonts w:ascii="Cambria Math" w:hAnsi="Cambria Math"/>
                      </w:rPr>
                    </m:ctrlPr>
                  </m:dPr>
                  <m:e>
                    <m:r>
                      <w:rPr>
                        <w:rFonts w:ascii="Cambria Math" w:hAnsi="Cambria Math"/>
                      </w:rPr>
                      <m:t>n</m:t>
                    </m:r>
                  </m:e>
                </m:d>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ml</m:t>
                    </m:r>
                  </m:sub>
                </m:sSub>
                <m:d>
                  <m:dPr>
                    <m:ctrlPr>
                      <w:rPr>
                        <w:rFonts w:ascii="Cambria Math" w:hAnsi="Cambria Math"/>
                      </w:rPr>
                    </m:ctrlPr>
                  </m:dPr>
                  <m:e>
                    <m:r>
                      <w:rPr>
                        <w:rFonts w:ascii="Cambria Math" w:hAnsi="Cambria Math"/>
                      </w:rPr>
                      <m:t>n</m:t>
                    </m:r>
                  </m:e>
                </m:d>
                <m:r>
                  <w:rPr>
                    <w:rFonts w:ascii="Cambria Math" w:hAnsi="Cambria Math"/>
                  </w:rPr>
                  <m:t>,  k=</m:t>
                </m:r>
                <m:sSup>
                  <m:sSupPr>
                    <m:ctrlPr>
                      <w:rPr>
                        <w:rFonts w:ascii="Cambria Math" w:hAnsi="Cambria Math"/>
                        <w:i/>
                      </w:rPr>
                    </m:ctrlPr>
                  </m:sSupPr>
                  <m:e>
                    <m:r>
                      <w:rPr>
                        <w:rFonts w:ascii="Cambria Math" w:hAnsi="Cambria Math"/>
                      </w:rPr>
                      <m:t>l</m:t>
                    </m:r>
                  </m:e>
                  <m:sup>
                    <m:r>
                      <w:rPr>
                        <w:rFonts w:ascii="Cambria Math" w:hAnsi="Cambria Math"/>
                      </w:rPr>
                      <m:t>2</m:t>
                    </m:r>
                  </m:sup>
                </m:sSup>
                <m:r>
                  <w:rPr>
                    <w:rFonts w:ascii="Cambria Math" w:hAnsi="Cambria Math"/>
                  </w:rPr>
                  <m:t>+l+m</m:t>
                </m:r>
              </m:e>
            </m:mr>
          </m:m>
        </m:oMath>
      </m:oMathPara>
    </w:p>
    <w:p w14:paraId="7B33C8F9" w14:textId="77777777" w:rsidR="00BF1480" w:rsidRPr="00355A4C" w:rsidRDefault="00BF1480" w:rsidP="00BF1480">
      <w:pPr>
        <w:pStyle w:val="B1"/>
      </w:pPr>
      <w:r w:rsidRPr="00355A4C">
        <w:t>-</w:t>
      </w:r>
      <w:r w:rsidRPr="00355A4C">
        <w:tab/>
        <w:t xml:space="preserve">object-based input audio format (ISM), where the number of objects is denoted as </w:t>
      </w:r>
      <m:oMath>
        <m:sSub>
          <m:sSubPr>
            <m:ctrlPr>
              <w:rPr>
                <w:rFonts w:ascii="Cambria Math" w:hAnsi="Cambria Math"/>
              </w:rPr>
            </m:ctrlPr>
          </m:sSubPr>
          <m:e>
            <m:r>
              <w:rPr>
                <w:rFonts w:ascii="Cambria Math" w:hAnsi="Cambria Math"/>
              </w:rPr>
              <m:t>N</m:t>
            </m:r>
          </m:e>
          <m:sub>
            <m:r>
              <w:rPr>
                <w:rFonts w:ascii="Cambria Math" w:hAnsi="Cambria Math"/>
              </w:rPr>
              <m:t>ISM</m:t>
            </m:r>
          </m:sub>
        </m:sSub>
      </m:oMath>
      <w:r w:rsidRPr="00355A4C">
        <w:t xml:space="preserve"> and the individual “streams” related to the objects are denoted as </w:t>
      </w:r>
      <m:oMath>
        <m:sSub>
          <m:sSubPr>
            <m:ctrlPr>
              <w:rPr>
                <w:rFonts w:ascii="Cambria Math" w:hAnsi="Cambria Math"/>
              </w:rPr>
            </m:ctrlPr>
          </m:sSubPr>
          <m:e>
            <m:r>
              <w:rPr>
                <w:rFonts w:ascii="Cambria Math" w:hAnsi="Cambria Math"/>
              </w:rPr>
              <m:t>s</m:t>
            </m:r>
          </m:e>
          <m:sub>
            <m:r>
              <w:rPr>
                <w:rFonts w:ascii="Cambria Math" w:hAnsi="Cambria Math"/>
              </w:rPr>
              <m:t>k</m:t>
            </m:r>
          </m:sub>
        </m:sSub>
        <m:d>
          <m:dPr>
            <m:ctrlPr>
              <w:rPr>
                <w:rFonts w:ascii="Cambria Math" w:hAnsi="Cambria Math"/>
              </w:rPr>
            </m:ctrlPr>
          </m:dPr>
          <m:e>
            <m:r>
              <w:rPr>
                <w:rFonts w:ascii="Cambria Math" w:hAnsi="Cambria Math"/>
              </w:rPr>
              <m:t>n</m:t>
            </m:r>
          </m:e>
        </m:d>
      </m:oMath>
      <w:r w:rsidRPr="00355A4C">
        <w:t xml:space="preserve"> where </w:t>
      </w:r>
      <m:oMath>
        <m:r>
          <w:rPr>
            <w:rFonts w:ascii="Cambria Math" w:hAnsi="Cambria Math"/>
          </w:rPr>
          <m:t>k∈</m:t>
        </m:r>
        <m:d>
          <m:dPr>
            <m:begChr m:val="〈"/>
            <m:endChr m:val="〉"/>
            <m:ctrlPr>
              <w:rPr>
                <w:rFonts w:ascii="Cambria Math" w:hAnsi="Cambria Math"/>
                <w:i/>
              </w:rPr>
            </m:ctrlPr>
          </m:dPr>
          <m:e>
            <m:r>
              <w:rPr>
                <w:rFonts w:ascii="Cambria Math" w:hAnsi="Cambria Math"/>
              </w:rPr>
              <m:t xml:space="preserve">1,…, </m:t>
            </m:r>
            <m:sSub>
              <m:sSubPr>
                <m:ctrlPr>
                  <w:rPr>
                    <w:rFonts w:ascii="Cambria Math" w:hAnsi="Cambria Math"/>
                    <w:i/>
                  </w:rPr>
                </m:ctrlPr>
              </m:sSubPr>
              <m:e>
                <m:r>
                  <w:rPr>
                    <w:rFonts w:ascii="Cambria Math" w:hAnsi="Cambria Math"/>
                  </w:rPr>
                  <m:t>N</m:t>
                </m:r>
              </m:e>
              <m:sub>
                <m:r>
                  <w:rPr>
                    <w:rFonts w:ascii="Cambria Math" w:hAnsi="Cambria Math"/>
                  </w:rPr>
                  <m:t>ISM</m:t>
                </m:r>
              </m:sub>
            </m:sSub>
          </m:e>
        </m:d>
      </m:oMath>
      <w:r w:rsidRPr="00355A4C">
        <w:t xml:space="preserve">. Each individual stream is associated with its input metadata signal, denoted as </w:t>
      </w:r>
      <m:oMath>
        <m:sSub>
          <m:sSubPr>
            <m:ctrlPr>
              <w:rPr>
                <w:rFonts w:ascii="Cambria Math" w:hAnsi="Cambria Math"/>
              </w:rPr>
            </m:ctrlPr>
          </m:sSubPr>
          <m:e>
            <m:r>
              <w:rPr>
                <w:rFonts w:ascii="Cambria Math" w:hAnsi="Cambria Math"/>
              </w:rPr>
              <m:t>I</m:t>
            </m:r>
          </m:e>
          <m:sub>
            <m:r>
              <w:rPr>
                <w:rFonts w:ascii="Cambria Math" w:hAnsi="Cambria Math"/>
              </w:rPr>
              <m:t>k</m:t>
            </m:r>
          </m:sub>
        </m:sSub>
        <m:d>
          <m:dPr>
            <m:ctrlPr>
              <w:rPr>
                <w:rFonts w:ascii="Cambria Math" w:hAnsi="Cambria Math"/>
              </w:rPr>
            </m:ctrlPr>
          </m:dPr>
          <m:e>
            <m:r>
              <w:rPr>
                <w:rFonts w:ascii="Cambria Math" w:hAnsi="Cambria Math"/>
              </w:rPr>
              <m:t>m</m:t>
            </m:r>
          </m:e>
        </m:d>
      </m:oMath>
      <w:r w:rsidRPr="00355A4C">
        <w:t xml:space="preserve"> where </w:t>
      </w:r>
      <m:oMath>
        <m:r>
          <w:rPr>
            <w:rFonts w:ascii="Cambria Math" w:hAnsi="Cambria Math"/>
          </w:rPr>
          <m:t>m</m:t>
        </m:r>
      </m:oMath>
      <w:r w:rsidRPr="00355A4C">
        <w:t xml:space="preserve"> is the frame index.</w:t>
      </w:r>
    </w:p>
    <w:p w14:paraId="0CB2034D" w14:textId="77777777" w:rsidR="00BF1480" w:rsidRPr="00355A4C" w:rsidRDefault="00BF1480" w:rsidP="00BF1480">
      <w:pPr>
        <w:pStyle w:val="B1"/>
      </w:pPr>
      <w:r w:rsidRPr="00355A4C">
        <w:t>-</w:t>
      </w:r>
      <w:r w:rsidRPr="00355A4C">
        <w:tab/>
        <w:t xml:space="preserve">multi-channel input audio format (MC), where the individual channels are denoted as </w:t>
      </w:r>
      <m:oMath>
        <m:sSub>
          <m:sSubPr>
            <m:ctrlPr>
              <w:rPr>
                <w:rFonts w:ascii="Cambria Math" w:hAnsi="Cambria Math"/>
              </w:rPr>
            </m:ctrlPr>
          </m:sSubPr>
          <m:e>
            <m:r>
              <w:rPr>
                <w:rFonts w:ascii="Cambria Math" w:hAnsi="Cambria Math"/>
              </w:rPr>
              <m:t>s</m:t>
            </m:r>
          </m:e>
          <m:sub>
            <m:r>
              <w:rPr>
                <w:rFonts w:ascii="Cambria Math" w:hAnsi="Cambria Math"/>
              </w:rPr>
              <m:t>k</m:t>
            </m:r>
          </m:sub>
        </m:sSub>
        <m:d>
          <m:dPr>
            <m:ctrlPr>
              <w:rPr>
                <w:rFonts w:ascii="Cambria Math" w:hAnsi="Cambria Math"/>
              </w:rPr>
            </m:ctrlPr>
          </m:dPr>
          <m:e>
            <m:r>
              <w:rPr>
                <w:rFonts w:ascii="Cambria Math" w:hAnsi="Cambria Math"/>
              </w:rPr>
              <m:t>n</m:t>
            </m:r>
          </m:e>
        </m:d>
      </m:oMath>
      <w:r w:rsidRPr="00355A4C">
        <w:t xml:space="preserve"> where </w:t>
      </w:r>
      <m:oMath>
        <m:r>
          <w:rPr>
            <w:rFonts w:ascii="Cambria Math" w:hAnsi="Cambria Math"/>
          </w:rPr>
          <m:t>k∈</m:t>
        </m:r>
        <m:d>
          <m:dPr>
            <m:begChr m:val="〈"/>
            <m:endChr m:val="〉"/>
            <m:ctrlPr>
              <w:rPr>
                <w:rFonts w:ascii="Cambria Math" w:hAnsi="Cambria Math"/>
                <w:i/>
              </w:rPr>
            </m:ctrlPr>
          </m:dPr>
          <m:e>
            <m:r>
              <w:rPr>
                <w:rFonts w:ascii="Cambria Math" w:hAnsi="Cambria Math"/>
              </w:rPr>
              <m:t xml:space="preserve">1,…, </m:t>
            </m:r>
            <m:sSub>
              <m:sSubPr>
                <m:ctrlPr>
                  <w:rPr>
                    <w:rFonts w:ascii="Cambria Math" w:hAnsi="Cambria Math"/>
                    <w:i/>
                  </w:rPr>
                </m:ctrlPr>
              </m:sSubPr>
              <m:e>
                <m:r>
                  <w:rPr>
                    <w:rFonts w:ascii="Cambria Math" w:hAnsi="Cambria Math"/>
                  </w:rPr>
                  <m:t>N</m:t>
                </m:r>
              </m:e>
              <m:sub>
                <m:r>
                  <w:rPr>
                    <w:rFonts w:ascii="Cambria Math" w:hAnsi="Cambria Math"/>
                  </w:rPr>
                  <m:t>chan</m:t>
                </m:r>
              </m:sub>
            </m:sSub>
          </m:e>
        </m:d>
      </m:oMath>
      <w:r w:rsidRPr="00355A4C">
        <w:t xml:space="preserve">. </w:t>
      </w:r>
      <w:r w:rsidRPr="00355A4C">
        <w:rPr>
          <w:rStyle w:val="ui-provider"/>
        </w:rPr>
        <w:t>The input channels correspond to one of the following loudspeaker layouts, where the loudspeaker positions are assumed to have azimuth and elevation as per ISO/IEC 23091-3:2018 Table 3 [</w:t>
      </w:r>
      <w:r w:rsidRPr="00355A4C">
        <w:rPr>
          <w:rStyle w:val="ui-provider"/>
          <w:lang w:val="en-US"/>
        </w:rPr>
        <w:t>24]</w:t>
      </w:r>
      <w:r w:rsidRPr="00355A4C">
        <w:rPr>
          <w:rStyle w:val="ui-provider"/>
        </w:rPr>
        <w:t>, unless otherwise noted below. The channel order is as per ISO/IEC 23008-3:2015 Table 95 [25]</w:t>
      </w:r>
      <w:r w:rsidRPr="00355A4C">
        <w:t>:</w:t>
      </w:r>
    </w:p>
    <w:p w14:paraId="24356AC7" w14:textId="77777777" w:rsidR="00BF1480" w:rsidRPr="00355A4C" w:rsidRDefault="00BF1480" w:rsidP="00BF1480">
      <w:pPr>
        <w:pStyle w:val="TH"/>
      </w:pPr>
      <w:bookmarkStart w:id="32" w:name="_CRTable4_24"/>
      <w:r w:rsidRPr="00355A4C">
        <w:t xml:space="preserve">Table </w:t>
      </w:r>
      <w:bookmarkEnd w:id="32"/>
      <w:r w:rsidRPr="00355A4C">
        <w:rPr>
          <w:noProof/>
        </w:rPr>
        <w:t>4.2</w:t>
      </w:r>
      <w:r w:rsidRPr="00355A4C">
        <w:noBreakHyphen/>
        <w:t>4: Ordering of input channels in MC format</w:t>
      </w:r>
    </w:p>
    <w:tbl>
      <w:tblPr>
        <w:tblW w:w="5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880"/>
      </w:tblGrid>
      <w:tr w:rsidR="00BF1480" w:rsidRPr="00355A4C" w14:paraId="0AD01646" w14:textId="77777777" w:rsidTr="00CC3D8E">
        <w:trPr>
          <w:jc w:val="center"/>
        </w:trPr>
        <w:tc>
          <w:tcPr>
            <w:tcW w:w="251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4E2AE9" w14:textId="77777777" w:rsidR="00BF1480" w:rsidRPr="00355A4C" w:rsidRDefault="00BF1480" w:rsidP="00CC3D8E">
            <w:pPr>
              <w:pStyle w:val="TAC"/>
              <w:rPr>
                <w:b/>
                <w:bCs/>
              </w:rPr>
            </w:pPr>
            <w:r w:rsidRPr="00355A4C">
              <w:rPr>
                <w:b/>
                <w:bCs/>
              </w:rPr>
              <w:t>loudspeaker layout</w:t>
            </w: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D10596" w14:textId="77777777" w:rsidR="00BF1480" w:rsidRPr="00355A4C" w:rsidRDefault="00BF1480" w:rsidP="00CC3D8E">
            <w:pPr>
              <w:pStyle w:val="TAC"/>
              <w:rPr>
                <w:b/>
                <w:bCs/>
              </w:rPr>
            </w:pPr>
            <w:r w:rsidRPr="00355A4C">
              <w:rPr>
                <w:b/>
                <w:bCs/>
              </w:rPr>
              <w:t>CICP layout</w:t>
            </w:r>
          </w:p>
        </w:tc>
      </w:tr>
      <w:tr w:rsidR="00BF1480" w:rsidRPr="00355A4C" w14:paraId="538C6581" w14:textId="77777777" w:rsidTr="00CC3D8E">
        <w:trPr>
          <w:jc w:val="center"/>
        </w:trPr>
        <w:tc>
          <w:tcPr>
            <w:tcW w:w="2515" w:type="dxa"/>
            <w:tcBorders>
              <w:top w:val="single" w:sz="4" w:space="0" w:color="auto"/>
              <w:left w:val="single" w:sz="4" w:space="0" w:color="auto"/>
              <w:bottom w:val="single" w:sz="4" w:space="0" w:color="auto"/>
              <w:right w:val="single" w:sz="4" w:space="0" w:color="auto"/>
            </w:tcBorders>
          </w:tcPr>
          <w:p w14:paraId="6BF3398B" w14:textId="77777777" w:rsidR="00BF1480" w:rsidRPr="00355A4C" w:rsidRDefault="00BF1480" w:rsidP="00CC3D8E">
            <w:pPr>
              <w:pStyle w:val="TAC"/>
            </w:pPr>
            <w:r w:rsidRPr="00355A4C">
              <w:t>5.1</w:t>
            </w:r>
          </w:p>
        </w:tc>
        <w:tc>
          <w:tcPr>
            <w:tcW w:w="2880" w:type="dxa"/>
            <w:tcBorders>
              <w:top w:val="single" w:sz="4" w:space="0" w:color="auto"/>
              <w:left w:val="single" w:sz="4" w:space="0" w:color="auto"/>
              <w:bottom w:val="single" w:sz="4" w:space="0" w:color="auto"/>
              <w:right w:val="single" w:sz="4" w:space="0" w:color="auto"/>
            </w:tcBorders>
            <w:hideMark/>
          </w:tcPr>
          <w:p w14:paraId="6CF37996" w14:textId="77777777" w:rsidR="00BF1480" w:rsidRPr="00355A4C" w:rsidRDefault="00BF1480" w:rsidP="00CC3D8E">
            <w:pPr>
              <w:pStyle w:val="TAC"/>
            </w:pPr>
            <w:r w:rsidRPr="00355A4C">
              <w:t>CICP6</w:t>
            </w:r>
          </w:p>
        </w:tc>
      </w:tr>
      <w:tr w:rsidR="00BF1480" w:rsidRPr="00355A4C" w14:paraId="44A04864" w14:textId="77777777" w:rsidTr="00CC3D8E">
        <w:trPr>
          <w:jc w:val="center"/>
        </w:trPr>
        <w:tc>
          <w:tcPr>
            <w:tcW w:w="2515" w:type="dxa"/>
            <w:tcBorders>
              <w:top w:val="single" w:sz="4" w:space="0" w:color="auto"/>
              <w:left w:val="single" w:sz="4" w:space="0" w:color="auto"/>
              <w:bottom w:val="single" w:sz="4" w:space="0" w:color="auto"/>
              <w:right w:val="single" w:sz="4" w:space="0" w:color="auto"/>
            </w:tcBorders>
          </w:tcPr>
          <w:p w14:paraId="4C1EE300" w14:textId="77777777" w:rsidR="00BF1480" w:rsidRPr="00355A4C" w:rsidRDefault="00BF1480" w:rsidP="00CC3D8E">
            <w:pPr>
              <w:pStyle w:val="TAC"/>
            </w:pPr>
            <w:r w:rsidRPr="00355A4C">
              <w:t>5.1+2</w:t>
            </w:r>
          </w:p>
        </w:tc>
        <w:tc>
          <w:tcPr>
            <w:tcW w:w="2880" w:type="dxa"/>
            <w:tcBorders>
              <w:top w:val="single" w:sz="4" w:space="0" w:color="auto"/>
              <w:left w:val="single" w:sz="4" w:space="0" w:color="auto"/>
              <w:bottom w:val="single" w:sz="4" w:space="0" w:color="auto"/>
              <w:right w:val="single" w:sz="4" w:space="0" w:color="auto"/>
            </w:tcBorders>
            <w:hideMark/>
          </w:tcPr>
          <w:p w14:paraId="57F7485F" w14:textId="77777777" w:rsidR="00BF1480" w:rsidRPr="00355A4C" w:rsidRDefault="00BF1480" w:rsidP="00CC3D8E">
            <w:pPr>
              <w:pStyle w:val="TAC"/>
            </w:pPr>
            <w:r w:rsidRPr="00355A4C">
              <w:t>CICP14, 35°elevation</w:t>
            </w:r>
          </w:p>
        </w:tc>
      </w:tr>
      <w:tr w:rsidR="00BF1480" w:rsidRPr="00355A4C" w14:paraId="3424BE88" w14:textId="77777777" w:rsidTr="00CC3D8E">
        <w:trPr>
          <w:jc w:val="center"/>
        </w:trPr>
        <w:tc>
          <w:tcPr>
            <w:tcW w:w="2515" w:type="dxa"/>
            <w:tcBorders>
              <w:top w:val="single" w:sz="4" w:space="0" w:color="auto"/>
              <w:left w:val="single" w:sz="4" w:space="0" w:color="auto"/>
              <w:bottom w:val="single" w:sz="4" w:space="0" w:color="auto"/>
              <w:right w:val="single" w:sz="4" w:space="0" w:color="auto"/>
            </w:tcBorders>
          </w:tcPr>
          <w:p w14:paraId="54060309" w14:textId="77777777" w:rsidR="00BF1480" w:rsidRPr="00355A4C" w:rsidRDefault="00BF1480" w:rsidP="00CC3D8E">
            <w:pPr>
              <w:pStyle w:val="TAC"/>
            </w:pPr>
            <w:r w:rsidRPr="00355A4C">
              <w:t>5.1+4</w:t>
            </w:r>
          </w:p>
        </w:tc>
        <w:tc>
          <w:tcPr>
            <w:tcW w:w="2880" w:type="dxa"/>
            <w:tcBorders>
              <w:top w:val="single" w:sz="4" w:space="0" w:color="auto"/>
              <w:left w:val="single" w:sz="4" w:space="0" w:color="auto"/>
              <w:bottom w:val="single" w:sz="4" w:space="0" w:color="auto"/>
              <w:right w:val="single" w:sz="4" w:space="0" w:color="auto"/>
            </w:tcBorders>
            <w:hideMark/>
          </w:tcPr>
          <w:p w14:paraId="05AF60E4" w14:textId="77777777" w:rsidR="00BF1480" w:rsidRPr="00355A4C" w:rsidRDefault="00BF1480" w:rsidP="00CC3D8E">
            <w:pPr>
              <w:pStyle w:val="TAC"/>
            </w:pPr>
            <w:r w:rsidRPr="00355A4C">
              <w:t>CICP16, 35°elevation</w:t>
            </w:r>
          </w:p>
        </w:tc>
      </w:tr>
      <w:tr w:rsidR="00BF1480" w:rsidRPr="00355A4C" w14:paraId="1BC0D3BC" w14:textId="77777777" w:rsidTr="00CC3D8E">
        <w:trPr>
          <w:jc w:val="center"/>
        </w:trPr>
        <w:tc>
          <w:tcPr>
            <w:tcW w:w="2515" w:type="dxa"/>
            <w:tcBorders>
              <w:top w:val="single" w:sz="4" w:space="0" w:color="auto"/>
              <w:left w:val="single" w:sz="4" w:space="0" w:color="auto"/>
              <w:bottom w:val="single" w:sz="4" w:space="0" w:color="auto"/>
              <w:right w:val="single" w:sz="4" w:space="0" w:color="auto"/>
            </w:tcBorders>
          </w:tcPr>
          <w:p w14:paraId="00AE27A0" w14:textId="77777777" w:rsidR="00BF1480" w:rsidRPr="00355A4C" w:rsidRDefault="00BF1480" w:rsidP="00CC3D8E">
            <w:pPr>
              <w:pStyle w:val="TAC"/>
            </w:pPr>
            <w:r w:rsidRPr="00355A4C">
              <w:t>7.1</w:t>
            </w:r>
          </w:p>
        </w:tc>
        <w:tc>
          <w:tcPr>
            <w:tcW w:w="2880" w:type="dxa"/>
            <w:tcBorders>
              <w:top w:val="single" w:sz="4" w:space="0" w:color="auto"/>
              <w:left w:val="single" w:sz="4" w:space="0" w:color="auto"/>
              <w:bottom w:val="single" w:sz="4" w:space="0" w:color="auto"/>
              <w:right w:val="single" w:sz="4" w:space="0" w:color="auto"/>
            </w:tcBorders>
            <w:hideMark/>
          </w:tcPr>
          <w:p w14:paraId="3432CBCA" w14:textId="77777777" w:rsidR="00BF1480" w:rsidRPr="00355A4C" w:rsidRDefault="00BF1480" w:rsidP="00CC3D8E">
            <w:pPr>
              <w:pStyle w:val="TAC"/>
            </w:pPr>
            <w:r w:rsidRPr="00355A4C">
              <w:t>CICP12</w:t>
            </w:r>
          </w:p>
        </w:tc>
      </w:tr>
      <w:tr w:rsidR="00BF1480" w:rsidRPr="00355A4C" w14:paraId="3505BC95" w14:textId="77777777" w:rsidTr="00CC3D8E">
        <w:trPr>
          <w:jc w:val="center"/>
        </w:trPr>
        <w:tc>
          <w:tcPr>
            <w:tcW w:w="2515" w:type="dxa"/>
            <w:tcBorders>
              <w:top w:val="single" w:sz="4" w:space="0" w:color="auto"/>
              <w:left w:val="single" w:sz="4" w:space="0" w:color="auto"/>
              <w:bottom w:val="single" w:sz="4" w:space="0" w:color="auto"/>
              <w:right w:val="single" w:sz="4" w:space="0" w:color="auto"/>
            </w:tcBorders>
          </w:tcPr>
          <w:p w14:paraId="4F879FFC" w14:textId="77777777" w:rsidR="00BF1480" w:rsidRPr="00355A4C" w:rsidRDefault="00BF1480" w:rsidP="00CC3D8E">
            <w:pPr>
              <w:pStyle w:val="TAC"/>
            </w:pPr>
            <w:r w:rsidRPr="00355A4C">
              <w:t>7.1+4</w:t>
            </w:r>
          </w:p>
        </w:tc>
        <w:tc>
          <w:tcPr>
            <w:tcW w:w="2880" w:type="dxa"/>
            <w:tcBorders>
              <w:top w:val="single" w:sz="4" w:space="0" w:color="auto"/>
              <w:left w:val="single" w:sz="4" w:space="0" w:color="auto"/>
              <w:bottom w:val="single" w:sz="4" w:space="0" w:color="auto"/>
              <w:right w:val="single" w:sz="4" w:space="0" w:color="auto"/>
            </w:tcBorders>
            <w:hideMark/>
          </w:tcPr>
          <w:p w14:paraId="21117016" w14:textId="77777777" w:rsidR="00BF1480" w:rsidRPr="00355A4C" w:rsidRDefault="00BF1480" w:rsidP="00CC3D8E">
            <w:pPr>
              <w:pStyle w:val="TAC"/>
            </w:pPr>
            <w:r w:rsidRPr="00355A4C">
              <w:t>CICP19, 35°elevation</w:t>
            </w:r>
          </w:p>
        </w:tc>
      </w:tr>
    </w:tbl>
    <w:p w14:paraId="382069A2" w14:textId="77777777" w:rsidR="00BF1480" w:rsidRPr="00355A4C" w:rsidRDefault="00BF1480" w:rsidP="00BF1480"/>
    <w:p w14:paraId="4E814CF5" w14:textId="77777777" w:rsidR="00BF1480" w:rsidRPr="00355A4C" w:rsidRDefault="00BF1480" w:rsidP="00BF1480">
      <w:pPr>
        <w:pStyle w:val="B1"/>
      </w:pPr>
      <w:r w:rsidRPr="00355A4C">
        <w:t>-</w:t>
      </w:r>
      <w:r w:rsidRPr="00355A4C">
        <w:tab/>
        <w:t xml:space="preserve">metadata-assisted spatial audio (MASA) format, where for mono-MASA (MASA1), the mono channel is denoted as </w:t>
      </w:r>
      <m:oMath>
        <m:r>
          <w:rPr>
            <w:rFonts w:ascii="Cambria Math" w:hAnsi="Cambria Math"/>
          </w:rPr>
          <m:t>s</m:t>
        </m:r>
        <m:d>
          <m:dPr>
            <m:ctrlPr>
              <w:rPr>
                <w:rFonts w:ascii="Cambria Math" w:hAnsi="Cambria Math"/>
              </w:rPr>
            </m:ctrlPr>
          </m:dPr>
          <m:e>
            <m:r>
              <w:rPr>
                <w:rFonts w:ascii="Cambria Math" w:hAnsi="Cambria Math"/>
              </w:rPr>
              <m:t>n</m:t>
            </m:r>
          </m:e>
        </m:d>
      </m:oMath>
      <w:r w:rsidRPr="00355A4C">
        <w:t xml:space="preserve"> and, for stereo-MASA (MASA2), the left channel is denoted as </w:t>
      </w:r>
      <m:oMath>
        <m:sSub>
          <m:sSubPr>
            <m:ctrlPr>
              <w:rPr>
                <w:rFonts w:ascii="Cambria Math" w:hAnsi="Cambria Math"/>
              </w:rPr>
            </m:ctrlPr>
          </m:sSubPr>
          <m:e>
            <m:r>
              <w:rPr>
                <w:rFonts w:ascii="Cambria Math" w:hAnsi="Cambria Math"/>
              </w:rPr>
              <m:t>s</m:t>
            </m:r>
          </m:e>
          <m:sub>
            <m:r>
              <w:rPr>
                <w:rFonts w:ascii="Cambria Math" w:hAnsi="Cambria Math"/>
              </w:rPr>
              <m:t>1</m:t>
            </m:r>
          </m:sub>
        </m:sSub>
        <m:d>
          <m:dPr>
            <m:ctrlPr>
              <w:rPr>
                <w:rFonts w:ascii="Cambria Math" w:hAnsi="Cambria Math"/>
              </w:rPr>
            </m:ctrlPr>
          </m:dPr>
          <m:e>
            <m:r>
              <w:rPr>
                <w:rFonts w:ascii="Cambria Math" w:hAnsi="Cambria Math"/>
              </w:rPr>
              <m:t>n</m:t>
            </m:r>
          </m:e>
        </m:d>
      </m:oMath>
      <w:r w:rsidRPr="00355A4C">
        <w:t xml:space="preserve"> and the right channel is denoted as </w:t>
      </w:r>
      <m:oMath>
        <m:sSub>
          <m:sSubPr>
            <m:ctrlPr>
              <w:rPr>
                <w:rFonts w:ascii="Cambria Math" w:hAnsi="Cambria Math"/>
              </w:rPr>
            </m:ctrlPr>
          </m:sSubPr>
          <m:e>
            <m:r>
              <w:rPr>
                <w:rFonts w:ascii="Cambria Math" w:hAnsi="Cambria Math"/>
              </w:rPr>
              <m:t>s</m:t>
            </m:r>
          </m:e>
          <m:sub>
            <m:r>
              <w:rPr>
                <w:rFonts w:ascii="Cambria Math" w:hAnsi="Cambria Math"/>
              </w:rPr>
              <m:t>2</m:t>
            </m:r>
          </m:sub>
        </m:sSub>
        <m:d>
          <m:dPr>
            <m:ctrlPr>
              <w:rPr>
                <w:rFonts w:ascii="Cambria Math" w:hAnsi="Cambria Math"/>
              </w:rPr>
            </m:ctrlPr>
          </m:dPr>
          <m:e>
            <m:r>
              <w:rPr>
                <w:rFonts w:ascii="Cambria Math" w:hAnsi="Cambria Math"/>
              </w:rPr>
              <m:t>n</m:t>
            </m:r>
          </m:e>
        </m:d>
      </m:oMath>
      <w:r w:rsidRPr="00355A4C">
        <w:t xml:space="preserve">. The MASA audio channel(s) is/are associated with the MASA metadata that is denoted as </w:t>
      </w:r>
      <m:oMath>
        <m:r>
          <w:rPr>
            <w:rFonts w:ascii="Cambria Math" w:hAnsi="Cambria Math"/>
          </w:rPr>
          <m:t>I</m:t>
        </m:r>
        <m:d>
          <m:dPr>
            <m:ctrlPr>
              <w:rPr>
                <w:rFonts w:ascii="Cambria Math" w:hAnsi="Cambria Math"/>
              </w:rPr>
            </m:ctrlPr>
          </m:dPr>
          <m:e>
            <m:r>
              <w:rPr>
                <w:rFonts w:ascii="Cambria Math" w:hAnsi="Cambria Math"/>
              </w:rPr>
              <m:t>m</m:t>
            </m:r>
          </m:e>
        </m:d>
      </m:oMath>
      <w:r w:rsidRPr="00355A4C">
        <w:t xml:space="preserve"> where </w:t>
      </w:r>
      <m:oMath>
        <m:r>
          <w:rPr>
            <w:rFonts w:ascii="Cambria Math" w:hAnsi="Cambria Math"/>
          </w:rPr>
          <m:t>m</m:t>
        </m:r>
      </m:oMath>
      <w:r w:rsidRPr="00355A4C">
        <w:t xml:space="preserve"> is the frame index </w:t>
      </w:r>
    </w:p>
    <w:p w14:paraId="51723C6D" w14:textId="77777777" w:rsidR="00BF1480" w:rsidRPr="00355A4C" w:rsidRDefault="00BF1480" w:rsidP="00BF1480">
      <w:pPr>
        <w:pStyle w:val="B1"/>
      </w:pPr>
      <w:r w:rsidRPr="00355A4C">
        <w:t>-</w:t>
      </w:r>
      <w:r w:rsidRPr="00355A4C">
        <w:tab/>
        <w:t>objects with metadata-assisted spatial audio (OMASA), which is a combination of MASA and object-based input audio format (ISM)</w:t>
      </w:r>
    </w:p>
    <w:p w14:paraId="2685113E" w14:textId="77777777" w:rsidR="00BF1480" w:rsidRPr="00355A4C" w:rsidRDefault="00BF1480" w:rsidP="00BF1480">
      <w:pPr>
        <w:pStyle w:val="B1"/>
      </w:pPr>
      <w:r w:rsidRPr="00355A4C">
        <w:t>-</w:t>
      </w:r>
      <w:r w:rsidRPr="00355A4C">
        <w:tab/>
        <w:t>objects with scene-based (ambisonic) input audio format (OSBA), which is a combination of SBA and object-based input audio format (ISM)</w:t>
      </w:r>
    </w:p>
    <w:p w14:paraId="59F343B9" w14:textId="77777777" w:rsidR="00BF1480" w:rsidRPr="00355A4C" w:rsidRDefault="00BF1480" w:rsidP="00BF1480">
      <w:pPr>
        <w:rPr>
          <w:lang w:val="en-US"/>
        </w:rPr>
      </w:pPr>
      <w:r w:rsidRPr="00355A4C">
        <w:rPr>
          <w:lang w:val="en-US"/>
        </w:rPr>
        <w:t>The IVAS codec is capable to output the audio into the following output formats:</w:t>
      </w:r>
    </w:p>
    <w:p w14:paraId="647A05FE" w14:textId="77777777" w:rsidR="00BF1480" w:rsidRPr="00355A4C" w:rsidRDefault="00BF1480" w:rsidP="00BF1480">
      <w:pPr>
        <w:pStyle w:val="B1"/>
        <w:rPr>
          <w:lang w:val="en-US"/>
        </w:rPr>
      </w:pPr>
      <w:r w:rsidRPr="00355A4C">
        <w:t>-</w:t>
      </w:r>
      <w:r w:rsidRPr="00355A4C">
        <w:tab/>
        <w:t>single-channel mono audio format</w:t>
      </w:r>
    </w:p>
    <w:p w14:paraId="3844CFCB" w14:textId="77777777" w:rsidR="00BF1480" w:rsidRPr="00355A4C" w:rsidRDefault="00BF1480" w:rsidP="00BF1480">
      <w:pPr>
        <w:pStyle w:val="B1"/>
        <w:rPr>
          <w:lang w:val="en-US"/>
        </w:rPr>
      </w:pPr>
      <w:r w:rsidRPr="00355A4C">
        <w:t>-</w:t>
      </w:r>
      <w:r w:rsidRPr="00355A4C">
        <w:tab/>
        <w:t>two-channel stereo audio format</w:t>
      </w:r>
    </w:p>
    <w:p w14:paraId="42E47583" w14:textId="77777777" w:rsidR="00BF1480" w:rsidRPr="00355A4C" w:rsidRDefault="00BF1480" w:rsidP="00BF1480">
      <w:pPr>
        <w:pStyle w:val="B1"/>
        <w:rPr>
          <w:lang w:val="en-US"/>
        </w:rPr>
      </w:pPr>
      <w:r w:rsidRPr="00355A4C">
        <w:t>-</w:t>
      </w:r>
      <w:r w:rsidRPr="00355A4C">
        <w:tab/>
        <w:t>two-channel binaural audio format (Binaural output without room acoustic synthesis, Binaural output with room acoustics synthesized using impulse responses, Binaural output with room acoustics synthesized using parametric reverberator)</w:t>
      </w:r>
    </w:p>
    <w:p w14:paraId="517D0977" w14:textId="77777777" w:rsidR="00BF1480" w:rsidRPr="00355A4C" w:rsidRDefault="00BF1480" w:rsidP="00BF1480">
      <w:pPr>
        <w:pStyle w:val="B1"/>
        <w:rPr>
          <w:lang w:val="en-US"/>
        </w:rPr>
      </w:pPr>
      <w:r w:rsidRPr="00355A4C">
        <w:t>-</w:t>
      </w:r>
      <w:r w:rsidRPr="00355A4C">
        <w:tab/>
        <w:t xml:space="preserve">scene-based (ambisonic) audio format (ambisonics order </w:t>
      </w:r>
      <w:r w:rsidRPr="00355A4C">
        <w:rPr>
          <w:i/>
          <w:iCs/>
        </w:rPr>
        <w:t>l</w:t>
      </w:r>
      <w:r w:rsidRPr="00355A4C">
        <w:rPr>
          <w:rFonts w:hint="eastAsia"/>
        </w:rPr>
        <w:t> </w:t>
      </w:r>
      <w:r w:rsidRPr="00355A4C">
        <w:t>= 1, 2, 3)</w:t>
      </w:r>
    </w:p>
    <w:p w14:paraId="44E10321" w14:textId="77777777" w:rsidR="00BF1480" w:rsidRPr="00355A4C" w:rsidRDefault="00BF1480" w:rsidP="00BF1480">
      <w:pPr>
        <w:pStyle w:val="B1"/>
        <w:rPr>
          <w:lang w:val="en-US"/>
        </w:rPr>
      </w:pPr>
      <w:r w:rsidRPr="00355A4C">
        <w:t>-</w:t>
      </w:r>
      <w:r w:rsidRPr="00355A4C">
        <w:tab/>
        <w:t>multi-channel audio format (loudspeaker layouts listed in Table 4.2-4 + custom layouts)</w:t>
      </w:r>
    </w:p>
    <w:p w14:paraId="0741EE38" w14:textId="77777777" w:rsidR="00BF1480" w:rsidRPr="00355A4C" w:rsidRDefault="00BF1480" w:rsidP="00BF1480">
      <w:pPr>
        <w:pStyle w:val="B1"/>
        <w:rPr>
          <w:lang w:val="en-US"/>
        </w:rPr>
      </w:pPr>
      <w:r w:rsidRPr="00355A4C">
        <w:t>-</w:t>
      </w:r>
      <w:r w:rsidRPr="00355A4C">
        <w:tab/>
        <w:t>split-rendering intermediate bitstream (supported for all IVAS formats except of stereo and EVS mono)</w:t>
      </w:r>
    </w:p>
    <w:p w14:paraId="075C9D09" w14:textId="77777777" w:rsidR="00BF1480" w:rsidRPr="00355A4C" w:rsidRDefault="00BF1480" w:rsidP="00BF1480">
      <w:pPr>
        <w:spacing w:after="0"/>
        <w:rPr>
          <w:rFonts w:ascii="TimesNewRomanPSMT" w:hAnsi="TimesNewRomanPSMT"/>
          <w:color w:val="000000"/>
        </w:rPr>
      </w:pPr>
      <w:del w:id="33" w:author="Eleni Fotopoulou" w:date="2025-11-11T19:25:00Z" w16du:dateUtc="2025-11-11T18:25:00Z">
        <w:r w:rsidRPr="00355A4C" w:rsidDel="003E1023">
          <w:rPr>
            <w:rFonts w:ascii="TimesNewRomanPSMT" w:hAnsi="TimesNewRomanPSMT"/>
            <w:color w:val="000000"/>
          </w:rPr>
          <w:delText xml:space="preserve">Note that some output audio formats are supported only for certain input audio formats. </w:delText>
        </w:r>
      </w:del>
      <w:r w:rsidRPr="00355A4C">
        <w:rPr>
          <w:rFonts w:ascii="TimesNewRomanPSMT" w:hAnsi="TimesNewRomanPSMT"/>
          <w:color w:val="000000"/>
        </w:rPr>
        <w:t>The overview of supported combination of input/output formats is provided in Table 4.4-1.</w:t>
      </w:r>
    </w:p>
    <w:p w14:paraId="070108B6" w14:textId="77777777" w:rsidR="00BF1480" w:rsidRPr="00355A4C" w:rsidRDefault="00BF1480" w:rsidP="00BF1480">
      <w:pPr>
        <w:spacing w:after="0"/>
        <w:rPr>
          <w:rFonts w:ascii="TimesNewRomanPSMT" w:hAnsi="TimesNewRomanPSMT"/>
          <w:color w:val="000000"/>
        </w:rPr>
      </w:pPr>
    </w:p>
    <w:p w14:paraId="4DB7E890" w14:textId="33FE77F9" w:rsidR="00BF1480" w:rsidRPr="00355A4C" w:rsidRDefault="00BF1480" w:rsidP="00BF1480">
      <w:pPr>
        <w:spacing w:after="0"/>
      </w:pPr>
      <w:r w:rsidRPr="00355A4C">
        <w:rPr>
          <w:rFonts w:ascii="TimesNewRomanPSMT" w:hAnsi="TimesNewRomanPSMT"/>
          <w:color w:val="000000"/>
        </w:rPr>
        <w:t>In addition, a pass-through operation is supported at which the codec outputs the audio in an output format corresponding to the input format including a separate metadata (when available). This operation primarily intends to skip the internal renderering and use of an external or a custom renderer. A pass-through operation is supported for all input audio formats</w:t>
      </w:r>
      <w:ins w:id="34" w:author="Lasse J. Laaksonen (Nokia)" w:date="2025-11-11T21:11:00Z" w16du:dateUtc="2025-11-11T19:11:00Z">
        <w:r>
          <w:rPr>
            <w:rFonts w:ascii="TimesNewRomanPSMT" w:hAnsi="TimesNewRomanPSMT"/>
            <w:color w:val="000000"/>
          </w:rPr>
          <w:t>,</w:t>
        </w:r>
      </w:ins>
      <w:r w:rsidRPr="00355A4C">
        <w:rPr>
          <w:rFonts w:ascii="TimesNewRomanPSMT" w:hAnsi="TimesNewRomanPSMT"/>
          <w:color w:val="000000"/>
        </w:rPr>
        <w:t xml:space="preserve"> and it is also referred as an external (EXT) processing output.</w:t>
      </w:r>
    </w:p>
    <w:p w14:paraId="4D3520DE" w14:textId="77777777" w:rsidR="00BF1480" w:rsidRDefault="00BF1480">
      <w:pPr>
        <w:spacing w:after="0"/>
        <w:rPr>
          <w:noProof/>
        </w:rPr>
      </w:pPr>
    </w:p>
    <w:p w14:paraId="65B4048C" w14:textId="77777777" w:rsidR="00BF1480" w:rsidRDefault="00BF1480">
      <w:pPr>
        <w:spacing w:after="0"/>
        <w:rPr>
          <w:noProof/>
        </w:rPr>
      </w:pPr>
    </w:p>
    <w:p w14:paraId="3664088B" w14:textId="115B8FD1" w:rsidR="00BF1480" w:rsidRDefault="00BF1480" w:rsidP="00BF1480">
      <w:pPr>
        <w:pBdr>
          <w:top w:val="single" w:sz="4" w:space="1" w:color="auto"/>
          <w:left w:val="single" w:sz="4" w:space="4" w:color="auto"/>
          <w:bottom w:val="single" w:sz="4" w:space="1" w:color="auto"/>
          <w:right w:val="single" w:sz="4" w:space="4" w:color="auto"/>
        </w:pBdr>
        <w:shd w:val="clear" w:color="auto" w:fill="FFFF00"/>
        <w:jc w:val="center"/>
        <w:rPr>
          <w:noProof/>
        </w:rPr>
      </w:pPr>
      <w:r w:rsidRPr="4D660F2A">
        <w:rPr>
          <w:noProof/>
        </w:rPr>
        <w:t xml:space="preserve">CHANGE </w:t>
      </w:r>
      <w:r>
        <w:rPr>
          <w:noProof/>
        </w:rPr>
        <w:fldChar w:fldCharType="begin"/>
      </w:r>
      <w:r>
        <w:rPr>
          <w:noProof/>
        </w:rPr>
        <w:instrText xml:space="preserve"> SEQ NumChange </w:instrText>
      </w:r>
      <w:r>
        <w:rPr>
          <w:noProof/>
        </w:rPr>
        <w:fldChar w:fldCharType="separate"/>
      </w:r>
      <w:r>
        <w:rPr>
          <w:noProof/>
        </w:rPr>
        <w:t>4</w:t>
      </w:r>
      <w:r>
        <w:rPr>
          <w:noProof/>
        </w:rPr>
        <w:fldChar w:fldCharType="end"/>
      </w:r>
    </w:p>
    <w:p w14:paraId="36A884E1" w14:textId="77777777" w:rsidR="00BF1480" w:rsidRDefault="00BF1480" w:rsidP="00BF1480">
      <w:pPr>
        <w:pStyle w:val="Heading2"/>
      </w:pPr>
      <w:r w:rsidRPr="4D660F2A">
        <w:rPr>
          <w:rFonts w:eastAsia="Arial" w:cs="Arial"/>
          <w:noProof/>
          <w:szCs w:val="32"/>
        </w:rPr>
        <w:t>4.4</w:t>
      </w:r>
      <w:r>
        <w:tab/>
      </w:r>
      <w:r w:rsidRPr="4D660F2A">
        <w:rPr>
          <w:rFonts w:eastAsia="Arial" w:cs="Arial"/>
          <w:noProof/>
          <w:szCs w:val="32"/>
        </w:rPr>
        <w:t>Algorithmic delay</w:t>
      </w:r>
    </w:p>
    <w:p w14:paraId="79FE710B" w14:textId="77777777" w:rsidR="00BF1480" w:rsidRDefault="00BF1480" w:rsidP="00BF1480">
      <w:r w:rsidRPr="4D660F2A">
        <w:rPr>
          <w:noProof/>
        </w:rPr>
        <w:t>The input signals (audio, or audio and metadata) are processed using 20-ms frames. The codec algorithmic delay depends on the input/output audio formats as described in Table 4.4‑1.</w:t>
      </w:r>
    </w:p>
    <w:p w14:paraId="3143B3E0" w14:textId="77777777" w:rsidR="00BF1480" w:rsidRDefault="00BF1480" w:rsidP="00BF1480">
      <w:pPr>
        <w:spacing w:before="60"/>
        <w:jc w:val="center"/>
      </w:pPr>
      <w:r w:rsidRPr="4D660F2A">
        <w:rPr>
          <w:rFonts w:ascii="Arial" w:eastAsia="Arial" w:hAnsi="Arial" w:cs="Arial"/>
          <w:b/>
          <w:bCs/>
          <w:noProof/>
        </w:rPr>
        <w:lastRenderedPageBreak/>
        <w:t>Table 4.4‑1: IVAS algorithmic delay for different input/output format combinations (rounded to integer milliseconds; in case multiple values are provided they depend on the bitrate)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
        <w:gridCol w:w="1983"/>
        <w:gridCol w:w="868"/>
        <w:gridCol w:w="777"/>
        <w:gridCol w:w="955"/>
        <w:gridCol w:w="937"/>
        <w:gridCol w:w="850"/>
        <w:gridCol w:w="2830"/>
      </w:tblGrid>
      <w:tr w:rsidR="00BF1480" w:rsidRPr="00355A4C" w14:paraId="193AB2A8" w14:textId="77777777" w:rsidTr="00CC3D8E">
        <w:trPr>
          <w:trHeight w:val="376"/>
          <w:jc w:val="center"/>
        </w:trPr>
        <w:tc>
          <w:tcPr>
            <w:tcW w:w="0" w:type="auto"/>
            <w:tcBorders>
              <w:top w:val="single" w:sz="4" w:space="0" w:color="auto"/>
              <w:left w:val="single" w:sz="4" w:space="0" w:color="auto"/>
              <w:bottom w:val="nil"/>
              <w:right w:val="nil"/>
            </w:tcBorders>
            <w:shd w:val="clear" w:color="auto" w:fill="D9D9D9" w:themeFill="background1" w:themeFillShade="D9"/>
          </w:tcPr>
          <w:p w14:paraId="0D585C0A" w14:textId="77777777" w:rsidR="00BF1480" w:rsidRPr="00355A4C" w:rsidRDefault="00BF1480" w:rsidP="00CC3D8E">
            <w:pPr>
              <w:pStyle w:val="TAH"/>
              <w:jc w:val="left"/>
              <w:rPr>
                <w:lang w:eastAsia="en-GB"/>
              </w:rPr>
            </w:pPr>
          </w:p>
        </w:tc>
        <w:tc>
          <w:tcPr>
            <w:tcW w:w="0" w:type="auto"/>
            <w:tcBorders>
              <w:top w:val="single" w:sz="4" w:space="0" w:color="auto"/>
              <w:left w:val="nil"/>
              <w:bottom w:val="nil"/>
              <w:right w:val="single" w:sz="4" w:space="0" w:color="auto"/>
            </w:tcBorders>
            <w:shd w:val="clear" w:color="auto" w:fill="D9D9D9" w:themeFill="background1" w:themeFillShade="D9"/>
          </w:tcPr>
          <w:p w14:paraId="11CF9FF0" w14:textId="77777777" w:rsidR="00BF1480" w:rsidRPr="00355A4C" w:rsidRDefault="00BF1480" w:rsidP="00CC3D8E">
            <w:pPr>
              <w:pStyle w:val="TAH"/>
              <w:rPr>
                <w:lang w:eastAsia="en-GB"/>
              </w:rPr>
            </w:pPr>
          </w:p>
        </w:tc>
        <w:tc>
          <w:tcPr>
            <w:tcW w:w="0" w:type="auto"/>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37656B" w14:textId="77777777" w:rsidR="00BF1480" w:rsidRPr="00355A4C" w:rsidRDefault="00BF1480" w:rsidP="00CC3D8E">
            <w:pPr>
              <w:pStyle w:val="TAH"/>
              <w:rPr>
                <w:lang w:eastAsia="en-GB"/>
              </w:rPr>
            </w:pPr>
            <w:r w:rsidRPr="00355A4C">
              <w:rPr>
                <w:lang w:eastAsia="en-GB"/>
              </w:rPr>
              <w:t>Decoder output format</w:t>
            </w:r>
          </w:p>
        </w:tc>
      </w:tr>
      <w:tr w:rsidR="00BF1480" w:rsidRPr="00355A4C" w14:paraId="485764E3" w14:textId="77777777" w:rsidTr="00CC3D8E">
        <w:trPr>
          <w:jc w:val="center"/>
        </w:trPr>
        <w:tc>
          <w:tcPr>
            <w:tcW w:w="0" w:type="auto"/>
            <w:tcBorders>
              <w:top w:val="nil"/>
              <w:left w:val="single" w:sz="4" w:space="0" w:color="auto"/>
              <w:bottom w:val="single" w:sz="4" w:space="0" w:color="auto"/>
              <w:right w:val="nil"/>
            </w:tcBorders>
            <w:shd w:val="clear" w:color="auto" w:fill="D9D9D9" w:themeFill="background1" w:themeFillShade="D9"/>
          </w:tcPr>
          <w:p w14:paraId="7BE4A960" w14:textId="77777777" w:rsidR="00BF1480" w:rsidRPr="00355A4C" w:rsidRDefault="00BF1480" w:rsidP="00CC3D8E">
            <w:pPr>
              <w:pStyle w:val="TAH"/>
              <w:rPr>
                <w:lang w:eastAsia="en-GB"/>
              </w:rPr>
            </w:pPr>
          </w:p>
        </w:tc>
        <w:tc>
          <w:tcPr>
            <w:tcW w:w="0" w:type="auto"/>
            <w:tcBorders>
              <w:top w:val="nil"/>
              <w:left w:val="nil"/>
              <w:bottom w:val="single" w:sz="4" w:space="0" w:color="auto"/>
              <w:right w:val="single" w:sz="4" w:space="0" w:color="auto"/>
            </w:tcBorders>
            <w:shd w:val="clear" w:color="auto" w:fill="D9D9D9" w:themeFill="background1" w:themeFillShade="D9"/>
          </w:tcPr>
          <w:p w14:paraId="0E42B99F" w14:textId="77777777" w:rsidR="00BF1480" w:rsidRPr="00355A4C" w:rsidRDefault="00BF1480" w:rsidP="00CC3D8E">
            <w:pPr>
              <w:pStyle w:val="TAH"/>
              <w:rPr>
                <w:lang w:eastAsia="en-GB"/>
              </w:rPr>
            </w:pPr>
          </w:p>
        </w:tc>
        <w:tc>
          <w:tcPr>
            <w:tcW w:w="8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D7B1E6" w14:textId="77777777" w:rsidR="00BF1480" w:rsidRPr="00355A4C" w:rsidRDefault="00BF1480" w:rsidP="00CC3D8E">
            <w:pPr>
              <w:pStyle w:val="TAH"/>
              <w:rPr>
                <w:lang w:eastAsia="en-GB"/>
              </w:rPr>
            </w:pPr>
            <w:r w:rsidRPr="00355A4C">
              <w:rPr>
                <w:lang w:eastAsia="en-GB"/>
              </w:rPr>
              <w:t>Mono</w:t>
            </w:r>
          </w:p>
        </w:tc>
        <w:tc>
          <w:tcPr>
            <w:tcW w:w="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D093AD" w14:textId="77777777" w:rsidR="00BF1480" w:rsidRPr="00355A4C" w:rsidRDefault="00BF1480" w:rsidP="00CC3D8E">
            <w:pPr>
              <w:pStyle w:val="TAH"/>
              <w:rPr>
                <w:lang w:eastAsia="en-GB"/>
              </w:rPr>
            </w:pPr>
            <w:r w:rsidRPr="00355A4C">
              <w:rPr>
                <w:lang w:eastAsia="en-GB"/>
              </w:rPr>
              <w:t>Stereo</w:t>
            </w:r>
          </w:p>
        </w:tc>
        <w:tc>
          <w:tcPr>
            <w:tcW w:w="9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BE4CDC" w14:textId="77777777" w:rsidR="00BF1480" w:rsidRPr="00355A4C" w:rsidRDefault="00BF1480" w:rsidP="00CC3D8E">
            <w:pPr>
              <w:pStyle w:val="TAH"/>
              <w:rPr>
                <w:lang w:eastAsia="en-GB"/>
              </w:rPr>
            </w:pPr>
            <w:r w:rsidRPr="00355A4C">
              <w:rPr>
                <w:lang w:eastAsia="en-GB"/>
              </w:rPr>
              <w:t>Multi-Channel</w:t>
            </w:r>
          </w:p>
        </w:tc>
        <w:tc>
          <w:tcPr>
            <w:tcW w:w="93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9754D0" w14:textId="77777777" w:rsidR="00BF1480" w:rsidRPr="00355A4C" w:rsidRDefault="00BF1480" w:rsidP="00CC3D8E">
            <w:pPr>
              <w:pStyle w:val="TAH"/>
              <w:rPr>
                <w:lang w:eastAsia="en-GB"/>
              </w:rPr>
            </w:pPr>
            <w:r w:rsidRPr="00355A4C">
              <w:rPr>
                <w:lang w:eastAsia="en-GB"/>
              </w:rPr>
              <w:t>Binaural audio</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9D6E94" w14:textId="77777777" w:rsidR="00BF1480" w:rsidRPr="00355A4C" w:rsidRDefault="00BF1480" w:rsidP="00CC3D8E">
            <w:pPr>
              <w:pStyle w:val="TAH"/>
              <w:rPr>
                <w:lang w:eastAsia="en-GB"/>
              </w:rPr>
            </w:pPr>
            <w:r w:rsidRPr="00355A4C">
              <w:rPr>
                <w:lang w:eastAsia="en-GB"/>
              </w:rPr>
              <w:t>Scene-based audio</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A7F463" w14:textId="77777777" w:rsidR="00BF1480" w:rsidRPr="00355A4C" w:rsidRDefault="00BF1480" w:rsidP="00CC3D8E">
            <w:pPr>
              <w:pStyle w:val="TAH"/>
              <w:rPr>
                <w:lang w:eastAsia="en-GB"/>
              </w:rPr>
            </w:pPr>
            <w:r w:rsidRPr="00355A4C">
              <w:rPr>
                <w:lang w:eastAsia="en-GB"/>
              </w:rPr>
              <w:t>External (EXT) output</w:t>
            </w:r>
          </w:p>
        </w:tc>
      </w:tr>
      <w:tr w:rsidR="00BF1480" w:rsidRPr="00355A4C" w14:paraId="5CC445F1" w14:textId="77777777" w:rsidTr="00CC3D8E">
        <w:trP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5BC63A05" w14:textId="77777777" w:rsidR="00BF1480" w:rsidRPr="00355A4C" w:rsidRDefault="00BF1480" w:rsidP="00CC3D8E">
            <w:pPr>
              <w:pStyle w:val="TAH"/>
              <w:rPr>
                <w:rFonts w:eastAsia="Calibri"/>
                <w:lang w:eastAsia="en-GB"/>
              </w:rPr>
            </w:pPr>
            <w:r w:rsidRPr="00355A4C">
              <w:rPr>
                <w:rFonts w:eastAsia="Calibri"/>
                <w:lang w:eastAsia="en-GB"/>
              </w:rPr>
              <w:t>Encoder input format</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ACBEB0" w14:textId="77777777" w:rsidR="00BF1480" w:rsidRPr="00355A4C" w:rsidRDefault="00BF1480" w:rsidP="00CC3D8E">
            <w:pPr>
              <w:pStyle w:val="TAH"/>
              <w:rPr>
                <w:rFonts w:eastAsia="Calibri"/>
                <w:lang w:eastAsia="en-GB"/>
              </w:rPr>
            </w:pPr>
            <w:r w:rsidRPr="00355A4C">
              <w:rPr>
                <w:rFonts w:eastAsia="Calibri"/>
                <w:lang w:eastAsia="en-GB"/>
              </w:rPr>
              <w:t>Mono</w:t>
            </w:r>
          </w:p>
        </w:tc>
        <w:tc>
          <w:tcPr>
            <w:tcW w:w="868" w:type="dxa"/>
            <w:tcBorders>
              <w:top w:val="single" w:sz="4" w:space="0" w:color="auto"/>
              <w:left w:val="single" w:sz="4" w:space="0" w:color="auto"/>
              <w:bottom w:val="single" w:sz="4" w:space="0" w:color="auto"/>
              <w:right w:val="single" w:sz="4" w:space="0" w:color="auto"/>
            </w:tcBorders>
            <w:vAlign w:val="center"/>
            <w:hideMark/>
          </w:tcPr>
          <w:p w14:paraId="241C3CDB" w14:textId="77777777" w:rsidR="00BF1480" w:rsidRPr="00355A4C" w:rsidRDefault="00BF1480" w:rsidP="00CC3D8E">
            <w:pPr>
              <w:pStyle w:val="TAC"/>
              <w:rPr>
                <w:lang w:eastAsia="en-GB"/>
              </w:rPr>
            </w:pPr>
            <w:r w:rsidRPr="00355A4C">
              <w:rPr>
                <w:rFonts w:eastAsia="Calibri"/>
                <w:lang w:eastAsia="en-GB"/>
              </w:rPr>
              <w:t>32</w:t>
            </w:r>
          </w:p>
        </w:tc>
        <w:tc>
          <w:tcPr>
            <w:tcW w:w="777" w:type="dxa"/>
            <w:tcBorders>
              <w:top w:val="single" w:sz="4" w:space="0" w:color="auto"/>
              <w:left w:val="single" w:sz="4" w:space="0" w:color="auto"/>
              <w:bottom w:val="single" w:sz="4" w:space="0" w:color="auto"/>
              <w:right w:val="single" w:sz="4" w:space="0" w:color="auto"/>
            </w:tcBorders>
            <w:vAlign w:val="center"/>
            <w:hideMark/>
          </w:tcPr>
          <w:p w14:paraId="6A576C02" w14:textId="77777777" w:rsidR="00BF1480" w:rsidRPr="00355A4C" w:rsidRDefault="00BF1480" w:rsidP="00CC3D8E">
            <w:pPr>
              <w:pStyle w:val="TAC"/>
              <w:rPr>
                <w:lang w:eastAsia="en-GB"/>
              </w:rPr>
            </w:pPr>
            <w:ins w:id="35" w:author="Fotopoulou, Eleni" w:date="2025-11-11T19:29:00Z" w16du:dateUtc="2025-11-11T18:29:00Z">
              <w:r w:rsidRPr="00355A4C">
                <w:rPr>
                  <w:rFonts w:eastAsia="Calibri"/>
                  <w:lang w:eastAsia="en-GB"/>
                </w:rPr>
                <w:t xml:space="preserve"> </w:t>
              </w:r>
              <w:r>
                <w:rPr>
                  <w:rFonts w:eastAsia="Calibri"/>
                  <w:lang w:eastAsia="en-GB"/>
                </w:rPr>
                <w:t>32*</w:t>
              </w:r>
            </w:ins>
            <w:del w:id="36" w:author="Fotopoulou, Eleni" w:date="2025-11-11T19:29:00Z" w16du:dateUtc="2025-11-11T18:29:00Z">
              <w:r w:rsidRPr="00355A4C" w:rsidDel="00731A76">
                <w:rPr>
                  <w:rFonts w:eastAsia="Calibri"/>
                  <w:lang w:eastAsia="en-GB"/>
                </w:rPr>
                <w:delText xml:space="preserve"> </w:delText>
              </w:r>
            </w:del>
          </w:p>
        </w:tc>
        <w:tc>
          <w:tcPr>
            <w:tcW w:w="955" w:type="dxa"/>
            <w:tcBorders>
              <w:top w:val="single" w:sz="4" w:space="0" w:color="auto"/>
              <w:left w:val="single" w:sz="4" w:space="0" w:color="auto"/>
              <w:bottom w:val="single" w:sz="4" w:space="0" w:color="auto"/>
              <w:right w:val="single" w:sz="4" w:space="0" w:color="auto"/>
            </w:tcBorders>
            <w:vAlign w:val="center"/>
            <w:hideMark/>
          </w:tcPr>
          <w:p w14:paraId="36D76963" w14:textId="77777777" w:rsidR="00BF1480" w:rsidRPr="00355A4C" w:rsidRDefault="00BF1480" w:rsidP="00CC3D8E">
            <w:pPr>
              <w:pStyle w:val="TAC"/>
              <w:rPr>
                <w:lang w:eastAsia="en-GB"/>
              </w:rPr>
            </w:pPr>
            <w:ins w:id="37" w:author="Fotopoulou, Eleni" w:date="2025-11-11T19:29:00Z" w16du:dateUtc="2025-11-11T18:29:00Z">
              <w:r>
                <w:rPr>
                  <w:rFonts w:eastAsia="Calibri"/>
                  <w:lang w:eastAsia="en-GB"/>
                </w:rPr>
                <w:t>32*</w:t>
              </w:r>
            </w:ins>
            <w:del w:id="38" w:author="Fotopoulou, Eleni" w:date="2025-11-11T19:29:00Z" w16du:dateUtc="2025-11-11T18:29:00Z">
              <w:r w:rsidRPr="00355A4C" w:rsidDel="00731A76">
                <w:rPr>
                  <w:rFonts w:eastAsia="Calibri"/>
                  <w:lang w:eastAsia="en-GB"/>
                </w:rPr>
                <w:delText xml:space="preserve"> </w:delText>
              </w:r>
            </w:del>
          </w:p>
        </w:tc>
        <w:tc>
          <w:tcPr>
            <w:tcW w:w="937" w:type="dxa"/>
            <w:tcBorders>
              <w:top w:val="single" w:sz="4" w:space="0" w:color="auto"/>
              <w:left w:val="single" w:sz="4" w:space="0" w:color="auto"/>
              <w:bottom w:val="single" w:sz="4" w:space="0" w:color="auto"/>
              <w:right w:val="single" w:sz="4" w:space="0" w:color="auto"/>
            </w:tcBorders>
            <w:vAlign w:val="center"/>
            <w:hideMark/>
          </w:tcPr>
          <w:p w14:paraId="00F2BA95" w14:textId="77777777" w:rsidR="00BF1480" w:rsidRPr="00355A4C" w:rsidRDefault="00BF1480" w:rsidP="00CC3D8E">
            <w:pPr>
              <w:pStyle w:val="TAC"/>
              <w:rPr>
                <w:lang w:eastAsia="en-GB"/>
              </w:rPr>
            </w:pPr>
            <w:ins w:id="39" w:author="Fotopoulou, Eleni" w:date="2025-11-11T19:29:00Z" w16du:dateUtc="2025-11-11T18:29:00Z">
              <w:r>
                <w:rPr>
                  <w:rFonts w:eastAsia="Calibri"/>
                  <w:lang w:eastAsia="en-GB"/>
                </w:rPr>
                <w:t>32*</w:t>
              </w:r>
            </w:ins>
            <w:del w:id="40" w:author="Fotopoulou, Eleni" w:date="2025-11-11T19:29:00Z" w16du:dateUtc="2025-11-11T18:29:00Z">
              <w:r w:rsidRPr="00355A4C" w:rsidDel="00731A76">
                <w:rPr>
                  <w:rFonts w:eastAsia="Calibri"/>
                  <w:lang w:eastAsia="en-GB"/>
                </w:rPr>
                <w:delText xml:space="preserve"> </w:delText>
              </w:r>
            </w:del>
          </w:p>
        </w:tc>
        <w:tc>
          <w:tcPr>
            <w:tcW w:w="850" w:type="dxa"/>
            <w:tcBorders>
              <w:top w:val="single" w:sz="4" w:space="0" w:color="auto"/>
              <w:left w:val="single" w:sz="4" w:space="0" w:color="auto"/>
              <w:bottom w:val="single" w:sz="4" w:space="0" w:color="auto"/>
              <w:right w:val="single" w:sz="4" w:space="0" w:color="auto"/>
            </w:tcBorders>
            <w:vAlign w:val="center"/>
            <w:hideMark/>
          </w:tcPr>
          <w:p w14:paraId="7AECA1C5" w14:textId="77777777" w:rsidR="00BF1480" w:rsidRPr="00355A4C" w:rsidRDefault="00BF1480" w:rsidP="00CC3D8E">
            <w:pPr>
              <w:pStyle w:val="TAC"/>
              <w:rPr>
                <w:lang w:eastAsia="en-GB"/>
              </w:rPr>
            </w:pPr>
            <w:ins w:id="41" w:author="Fotopoulou, Eleni" w:date="2025-11-11T19:29:00Z" w16du:dateUtc="2025-11-11T18:29:00Z">
              <w:r>
                <w:rPr>
                  <w:rFonts w:eastAsia="Calibri"/>
                  <w:lang w:eastAsia="en-GB"/>
                </w:rPr>
                <w:t>32*</w:t>
              </w:r>
            </w:ins>
            <w:del w:id="42" w:author="Fotopoulou, Eleni" w:date="2025-11-11T19:29:00Z" w16du:dateUtc="2025-11-11T18:29:00Z">
              <w:r w:rsidRPr="00355A4C" w:rsidDel="00731A76">
                <w:rPr>
                  <w:rFonts w:eastAsia="Calibri"/>
                  <w:lang w:eastAsia="en-GB"/>
                </w:rPr>
                <w:delText xml:space="preserve"> </w:delText>
              </w:r>
            </w:del>
          </w:p>
        </w:tc>
        <w:tc>
          <w:tcPr>
            <w:tcW w:w="2830" w:type="dxa"/>
            <w:tcBorders>
              <w:top w:val="single" w:sz="4" w:space="0" w:color="auto"/>
              <w:left w:val="single" w:sz="4" w:space="0" w:color="auto"/>
              <w:bottom w:val="single" w:sz="4" w:space="0" w:color="auto"/>
              <w:right w:val="single" w:sz="4" w:space="0" w:color="auto"/>
            </w:tcBorders>
            <w:vAlign w:val="center"/>
            <w:hideMark/>
          </w:tcPr>
          <w:p w14:paraId="6306F2E2" w14:textId="77777777" w:rsidR="00BF1480" w:rsidRPr="00355A4C" w:rsidRDefault="00BF1480" w:rsidP="00CC3D8E">
            <w:pPr>
              <w:pStyle w:val="TAC"/>
              <w:rPr>
                <w:ins w:id="43" w:author="Fotopoulou, Eleni" w:date="2025-11-11T19:29:00Z" w16du:dateUtc="2025-11-11T18:29:00Z"/>
                <w:rFonts w:eastAsia="Calibri"/>
                <w:lang w:eastAsia="en-GB"/>
              </w:rPr>
            </w:pPr>
            <w:ins w:id="44" w:author="Fotopoulou, Eleni" w:date="2025-11-11T19:29:00Z" w16du:dateUtc="2025-11-11T18:29:00Z">
              <w:r>
                <w:rPr>
                  <w:rFonts w:eastAsia="Calibri"/>
                  <w:lang w:eastAsia="en-GB"/>
                </w:rPr>
                <w:t xml:space="preserve"> </w:t>
              </w:r>
              <w:r w:rsidRPr="00355A4C">
                <w:rPr>
                  <w:rFonts w:eastAsia="Calibri"/>
                  <w:lang w:eastAsia="en-GB"/>
                </w:rPr>
                <w:t>32</w:t>
              </w:r>
              <w:r>
                <w:rPr>
                  <w:rFonts w:eastAsia="Calibri"/>
                  <w:lang w:eastAsia="en-GB"/>
                </w:rPr>
                <w:t>*</w:t>
              </w:r>
              <w:r w:rsidRPr="00355A4C">
                <w:rPr>
                  <w:rFonts w:eastAsia="Calibri"/>
                  <w:lang w:eastAsia="en-GB"/>
                </w:rPr>
                <w:t xml:space="preserve"> </w:t>
              </w:r>
            </w:ins>
          </w:p>
          <w:p w14:paraId="1CA0B81F" w14:textId="77777777" w:rsidR="00BF1480" w:rsidRPr="003F1B59" w:rsidRDefault="00BF1480" w:rsidP="00CC3D8E">
            <w:pPr>
              <w:pStyle w:val="TAC"/>
              <w:rPr>
                <w:rFonts w:eastAsia="Calibri"/>
                <w:lang w:eastAsia="en-GB"/>
              </w:rPr>
            </w:pPr>
            <w:ins w:id="45" w:author="Fotopoulou, Eleni" w:date="2025-11-11T19:29:00Z" w16du:dateUtc="2025-11-11T18:29:00Z">
              <w:r w:rsidRPr="00355A4C">
                <w:rPr>
                  <w:rFonts w:eastAsia="Calibri"/>
                  <w:lang w:eastAsia="en-GB"/>
                </w:rPr>
                <w:t>(</w:t>
              </w:r>
              <w:r>
                <w:rPr>
                  <w:rFonts w:eastAsia="Calibri"/>
                  <w:lang w:eastAsia="en-GB"/>
                </w:rPr>
                <w:t>mono</w:t>
              </w:r>
              <w:r w:rsidRPr="00355A4C">
                <w:rPr>
                  <w:rFonts w:eastAsia="Calibri"/>
                  <w:lang w:eastAsia="en-GB"/>
                </w:rPr>
                <w:t>)</w:t>
              </w:r>
            </w:ins>
          </w:p>
        </w:tc>
      </w:tr>
      <w:tr w:rsidR="00BF1480" w:rsidRPr="00355A4C" w14:paraId="02BB2475" w14:textId="77777777" w:rsidTr="00CC3D8E">
        <w:trPr>
          <w:jc w:val="center"/>
        </w:trPr>
        <w:tc>
          <w:tcPr>
            <w:tcW w:w="0" w:type="auto"/>
            <w:vMerge/>
            <w:vAlign w:val="center"/>
            <w:hideMark/>
          </w:tcPr>
          <w:p w14:paraId="70BC0FBB"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B46953" w14:textId="77777777" w:rsidR="00BF1480" w:rsidRPr="00355A4C" w:rsidRDefault="00BF1480" w:rsidP="00CC3D8E">
            <w:pPr>
              <w:pStyle w:val="TAH"/>
              <w:rPr>
                <w:rFonts w:eastAsia="Calibri"/>
                <w:lang w:eastAsia="en-GB"/>
              </w:rPr>
            </w:pPr>
            <w:r w:rsidRPr="00355A4C">
              <w:rPr>
                <w:rFonts w:eastAsia="Calibri"/>
                <w:lang w:eastAsia="en-GB"/>
              </w:rPr>
              <w:t xml:space="preserve">Stereo </w:t>
            </w:r>
            <w:r w:rsidRPr="00355A4C">
              <w:rPr>
                <w:rFonts w:eastAsia="Calibri"/>
                <w:vertAlign w:val="superscript"/>
                <w:lang w:eastAsia="en-GB"/>
              </w:rPr>
              <w:t>(NOTE1</w:t>
            </w:r>
          </w:p>
        </w:tc>
        <w:tc>
          <w:tcPr>
            <w:tcW w:w="868" w:type="dxa"/>
            <w:tcBorders>
              <w:top w:val="single" w:sz="4" w:space="0" w:color="auto"/>
              <w:left w:val="single" w:sz="4" w:space="0" w:color="auto"/>
              <w:bottom w:val="single" w:sz="4" w:space="0" w:color="auto"/>
              <w:right w:val="single" w:sz="4" w:space="0" w:color="auto"/>
            </w:tcBorders>
            <w:vAlign w:val="center"/>
            <w:hideMark/>
          </w:tcPr>
          <w:p w14:paraId="193980AD" w14:textId="77777777" w:rsidR="00BF1480" w:rsidRPr="00355A4C" w:rsidRDefault="00BF1480" w:rsidP="00CC3D8E">
            <w:pPr>
              <w:pStyle w:val="TAC"/>
              <w:rPr>
                <w:lang w:eastAsia="en-GB"/>
              </w:rPr>
            </w:pPr>
            <w:r w:rsidRPr="00355A4C">
              <w:rPr>
                <w:rFonts w:eastAsia="Calibri"/>
                <w:lang w:eastAsia="en-GB"/>
              </w:rPr>
              <w:t>32</w:t>
            </w:r>
          </w:p>
        </w:tc>
        <w:tc>
          <w:tcPr>
            <w:tcW w:w="777" w:type="dxa"/>
            <w:tcBorders>
              <w:top w:val="single" w:sz="4" w:space="0" w:color="auto"/>
              <w:left w:val="single" w:sz="4" w:space="0" w:color="auto"/>
              <w:bottom w:val="single" w:sz="4" w:space="0" w:color="auto"/>
              <w:right w:val="single" w:sz="4" w:space="0" w:color="auto"/>
            </w:tcBorders>
            <w:vAlign w:val="center"/>
            <w:hideMark/>
          </w:tcPr>
          <w:p w14:paraId="4E0A3980" w14:textId="77777777" w:rsidR="00BF1480" w:rsidRPr="00355A4C" w:rsidRDefault="00BF1480" w:rsidP="00CC3D8E">
            <w:pPr>
              <w:pStyle w:val="TAC"/>
              <w:rPr>
                <w:lang w:eastAsia="en-GB"/>
              </w:rPr>
            </w:pPr>
            <w:r w:rsidRPr="00355A4C">
              <w:rPr>
                <w:rFonts w:eastAsia="Calibri"/>
                <w:lang w:eastAsia="en-GB"/>
              </w:rPr>
              <w:t>32</w:t>
            </w:r>
          </w:p>
        </w:tc>
        <w:tc>
          <w:tcPr>
            <w:tcW w:w="955" w:type="dxa"/>
            <w:tcBorders>
              <w:top w:val="single" w:sz="4" w:space="0" w:color="auto"/>
              <w:left w:val="single" w:sz="4" w:space="0" w:color="auto"/>
              <w:bottom w:val="single" w:sz="4" w:space="0" w:color="auto"/>
              <w:right w:val="single" w:sz="4" w:space="0" w:color="auto"/>
            </w:tcBorders>
            <w:vAlign w:val="center"/>
            <w:hideMark/>
          </w:tcPr>
          <w:p w14:paraId="794CB65E" w14:textId="77777777" w:rsidR="00BF1480" w:rsidRPr="00355A4C" w:rsidRDefault="00BF1480" w:rsidP="00CC3D8E">
            <w:pPr>
              <w:pStyle w:val="TAC"/>
              <w:rPr>
                <w:lang w:eastAsia="en-GB"/>
              </w:rPr>
            </w:pPr>
            <w:r w:rsidRPr="00355A4C">
              <w:rPr>
                <w:rFonts w:eastAsia="Calibri"/>
                <w:lang w:eastAsia="en-GB"/>
              </w:rPr>
              <w:t>32</w:t>
            </w:r>
          </w:p>
        </w:tc>
        <w:tc>
          <w:tcPr>
            <w:tcW w:w="937" w:type="dxa"/>
            <w:tcBorders>
              <w:top w:val="single" w:sz="4" w:space="0" w:color="auto"/>
              <w:left w:val="single" w:sz="4" w:space="0" w:color="auto"/>
              <w:bottom w:val="single" w:sz="4" w:space="0" w:color="auto"/>
              <w:right w:val="single" w:sz="4" w:space="0" w:color="auto"/>
            </w:tcBorders>
            <w:vAlign w:val="center"/>
            <w:hideMark/>
          </w:tcPr>
          <w:p w14:paraId="0EFD304F" w14:textId="77777777" w:rsidR="00BF1480" w:rsidRPr="00355A4C" w:rsidRDefault="00BF1480" w:rsidP="00CC3D8E">
            <w:pPr>
              <w:pStyle w:val="TAC"/>
              <w:rPr>
                <w:lang w:eastAsia="en-GB"/>
              </w:rPr>
            </w:pPr>
            <w:ins w:id="46" w:author="Fotopoulou, Eleni" w:date="2025-11-11T19:29:00Z" w16du:dateUtc="2025-11-11T18:29:00Z">
              <w:r>
                <w:rPr>
                  <w:rFonts w:eastAsia="Calibri"/>
                  <w:lang w:eastAsia="en-GB"/>
                </w:rPr>
                <w:t>32*</w:t>
              </w:r>
            </w:ins>
            <w:del w:id="47" w:author="Fotopoulou, Eleni" w:date="2025-11-11T19:29:00Z" w16du:dateUtc="2025-11-11T18:29:00Z">
              <w:r w:rsidRPr="00355A4C" w:rsidDel="00DB748B">
                <w:rPr>
                  <w:rFonts w:eastAsia="Calibri"/>
                  <w:lang w:eastAsia="en-GB"/>
                </w:rPr>
                <w:delText xml:space="preserve"> </w:delText>
              </w:r>
            </w:del>
          </w:p>
        </w:tc>
        <w:tc>
          <w:tcPr>
            <w:tcW w:w="850" w:type="dxa"/>
            <w:tcBorders>
              <w:top w:val="single" w:sz="4" w:space="0" w:color="auto"/>
              <w:left w:val="single" w:sz="4" w:space="0" w:color="auto"/>
              <w:bottom w:val="single" w:sz="4" w:space="0" w:color="auto"/>
              <w:right w:val="single" w:sz="4" w:space="0" w:color="auto"/>
            </w:tcBorders>
            <w:vAlign w:val="center"/>
            <w:hideMark/>
          </w:tcPr>
          <w:p w14:paraId="2232F96E" w14:textId="77777777" w:rsidR="00BF1480" w:rsidRPr="00355A4C" w:rsidRDefault="00BF1480" w:rsidP="00CC3D8E">
            <w:pPr>
              <w:pStyle w:val="TAC"/>
              <w:rPr>
                <w:lang w:eastAsia="en-GB"/>
              </w:rPr>
            </w:pPr>
            <w:ins w:id="48" w:author="Fotopoulou, Eleni" w:date="2025-11-11T19:29:00Z" w16du:dateUtc="2025-11-11T18:29:00Z">
              <w:r>
                <w:rPr>
                  <w:rFonts w:eastAsia="Calibri"/>
                  <w:lang w:eastAsia="en-GB"/>
                </w:rPr>
                <w:t>32*</w:t>
              </w:r>
            </w:ins>
            <w:del w:id="49" w:author="Fotopoulou, Eleni" w:date="2025-11-11T19:29:00Z" w16du:dateUtc="2025-11-11T18:29:00Z">
              <w:r w:rsidRPr="00355A4C" w:rsidDel="00DB748B">
                <w:rPr>
                  <w:rFonts w:eastAsia="Calibri"/>
                  <w:lang w:eastAsia="en-GB"/>
                </w:rPr>
                <w:delText xml:space="preserve"> </w:delText>
              </w:r>
            </w:del>
          </w:p>
        </w:tc>
        <w:tc>
          <w:tcPr>
            <w:tcW w:w="2830" w:type="dxa"/>
            <w:tcBorders>
              <w:top w:val="single" w:sz="4" w:space="0" w:color="auto"/>
              <w:left w:val="single" w:sz="4" w:space="0" w:color="auto"/>
              <w:bottom w:val="single" w:sz="4" w:space="0" w:color="auto"/>
              <w:right w:val="single" w:sz="4" w:space="0" w:color="auto"/>
            </w:tcBorders>
            <w:vAlign w:val="center"/>
            <w:hideMark/>
          </w:tcPr>
          <w:p w14:paraId="1897A351" w14:textId="77777777" w:rsidR="00BF1480" w:rsidRPr="00355A4C" w:rsidRDefault="00BF1480" w:rsidP="00CC3D8E">
            <w:pPr>
              <w:pStyle w:val="TAC"/>
              <w:rPr>
                <w:rFonts w:eastAsia="Calibri"/>
                <w:lang w:eastAsia="en-GB"/>
              </w:rPr>
            </w:pPr>
            <w:r w:rsidRPr="00355A4C">
              <w:rPr>
                <w:rFonts w:eastAsia="Calibri"/>
                <w:lang w:eastAsia="en-GB"/>
              </w:rPr>
              <w:t xml:space="preserve"> 32 </w:t>
            </w:r>
          </w:p>
          <w:p w14:paraId="0C61104D" w14:textId="77777777" w:rsidR="00BF1480" w:rsidRPr="00355A4C" w:rsidRDefault="00BF1480" w:rsidP="00CC3D8E">
            <w:pPr>
              <w:pStyle w:val="TAC"/>
              <w:rPr>
                <w:lang w:eastAsia="en-GB"/>
              </w:rPr>
            </w:pPr>
            <w:r w:rsidRPr="00355A4C">
              <w:rPr>
                <w:rFonts w:eastAsia="Calibri"/>
                <w:lang w:eastAsia="en-GB"/>
              </w:rPr>
              <w:t>(stereo)</w:t>
            </w:r>
          </w:p>
        </w:tc>
      </w:tr>
      <w:tr w:rsidR="00BF1480" w:rsidRPr="00355A4C" w14:paraId="092E5731" w14:textId="77777777" w:rsidTr="00CC3D8E">
        <w:trPr>
          <w:jc w:val="center"/>
        </w:trPr>
        <w:tc>
          <w:tcPr>
            <w:tcW w:w="0" w:type="auto"/>
            <w:vMerge/>
            <w:vAlign w:val="center"/>
            <w:hideMark/>
          </w:tcPr>
          <w:p w14:paraId="60723EBF"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DDFF9B" w14:textId="77777777" w:rsidR="00BF1480" w:rsidRPr="00355A4C" w:rsidRDefault="00BF1480" w:rsidP="00CC3D8E">
            <w:pPr>
              <w:pStyle w:val="TAH"/>
              <w:rPr>
                <w:rFonts w:eastAsia="Calibri"/>
                <w:lang w:eastAsia="en-GB"/>
              </w:rPr>
            </w:pPr>
            <w:r w:rsidRPr="00355A4C">
              <w:rPr>
                <w:rFonts w:eastAsia="Calibri"/>
                <w:lang w:eastAsia="en-GB"/>
              </w:rPr>
              <w:t>Multi-channel audio</w:t>
            </w:r>
          </w:p>
        </w:tc>
        <w:tc>
          <w:tcPr>
            <w:tcW w:w="868" w:type="dxa"/>
            <w:tcBorders>
              <w:top w:val="single" w:sz="4" w:space="0" w:color="auto"/>
              <w:left w:val="single" w:sz="4" w:space="0" w:color="auto"/>
              <w:bottom w:val="single" w:sz="4" w:space="0" w:color="auto"/>
              <w:right w:val="single" w:sz="4" w:space="0" w:color="auto"/>
            </w:tcBorders>
            <w:vAlign w:val="center"/>
            <w:hideMark/>
          </w:tcPr>
          <w:p w14:paraId="74A39C18" w14:textId="77777777" w:rsidR="00BF1480" w:rsidRPr="00355A4C" w:rsidRDefault="00BF1480" w:rsidP="00CC3D8E">
            <w:pPr>
              <w:pStyle w:val="TAC"/>
              <w:rPr>
                <w:lang w:eastAsia="en-GB"/>
              </w:rPr>
            </w:pPr>
            <w:r w:rsidRPr="00355A4C">
              <w:rPr>
                <w:rFonts w:eastAsia="Calibri"/>
                <w:lang w:eastAsia="en-GB"/>
              </w:rPr>
              <w:t>32</w:t>
            </w:r>
          </w:p>
        </w:tc>
        <w:tc>
          <w:tcPr>
            <w:tcW w:w="777" w:type="dxa"/>
            <w:tcBorders>
              <w:top w:val="single" w:sz="4" w:space="0" w:color="auto"/>
              <w:left w:val="single" w:sz="4" w:space="0" w:color="auto"/>
              <w:bottom w:val="single" w:sz="4" w:space="0" w:color="auto"/>
              <w:right w:val="single" w:sz="4" w:space="0" w:color="auto"/>
            </w:tcBorders>
            <w:vAlign w:val="center"/>
            <w:hideMark/>
          </w:tcPr>
          <w:p w14:paraId="43A84D2A" w14:textId="77777777" w:rsidR="00BF1480" w:rsidRPr="00355A4C" w:rsidRDefault="00BF1480" w:rsidP="00CC3D8E">
            <w:pPr>
              <w:pStyle w:val="TAC"/>
              <w:rPr>
                <w:lang w:eastAsia="en-GB"/>
              </w:rPr>
            </w:pPr>
            <w:r w:rsidRPr="00355A4C">
              <w:rPr>
                <w:rFonts w:eastAsia="Calibri"/>
                <w:lang w:eastAsia="en-GB"/>
              </w:rPr>
              <w:t>32</w:t>
            </w:r>
          </w:p>
        </w:tc>
        <w:tc>
          <w:tcPr>
            <w:tcW w:w="955" w:type="dxa"/>
            <w:tcBorders>
              <w:top w:val="single" w:sz="4" w:space="0" w:color="auto"/>
              <w:left w:val="single" w:sz="4" w:space="0" w:color="auto"/>
              <w:bottom w:val="single" w:sz="4" w:space="0" w:color="auto"/>
              <w:right w:val="single" w:sz="4" w:space="0" w:color="auto"/>
            </w:tcBorders>
            <w:vAlign w:val="center"/>
            <w:hideMark/>
          </w:tcPr>
          <w:p w14:paraId="2AA51542" w14:textId="77777777" w:rsidR="00BF1480" w:rsidRPr="00355A4C" w:rsidRDefault="00BF1480" w:rsidP="00CC3D8E">
            <w:pPr>
              <w:pStyle w:val="TAC"/>
              <w:rPr>
                <w:lang w:eastAsia="en-GB"/>
              </w:rPr>
            </w:pPr>
            <w:r w:rsidRPr="00355A4C">
              <w:rPr>
                <w:rFonts w:eastAsia="Calibri"/>
                <w:lang w:eastAsia="en-GB"/>
              </w:rPr>
              <w:t>32 / 37</w:t>
            </w:r>
          </w:p>
        </w:tc>
        <w:tc>
          <w:tcPr>
            <w:tcW w:w="937" w:type="dxa"/>
            <w:tcBorders>
              <w:top w:val="single" w:sz="4" w:space="0" w:color="auto"/>
              <w:left w:val="single" w:sz="4" w:space="0" w:color="auto"/>
              <w:bottom w:val="single" w:sz="4" w:space="0" w:color="auto"/>
              <w:right w:val="single" w:sz="4" w:space="0" w:color="auto"/>
            </w:tcBorders>
            <w:vAlign w:val="center"/>
            <w:hideMark/>
          </w:tcPr>
          <w:p w14:paraId="1A2D4604" w14:textId="77777777" w:rsidR="00BF1480" w:rsidRPr="00355A4C" w:rsidRDefault="00BF1480" w:rsidP="00CC3D8E">
            <w:pPr>
              <w:pStyle w:val="TAC"/>
              <w:rPr>
                <w:lang w:eastAsia="en-GB"/>
              </w:rPr>
            </w:pPr>
            <w:r w:rsidRPr="00355A4C">
              <w:rPr>
                <w:rFonts w:eastAsia="Calibri"/>
                <w:lang w:eastAsia="en-GB"/>
              </w:rPr>
              <w:t xml:space="preserve">32 / 37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5E3D467" w14:textId="77777777" w:rsidR="00BF1480" w:rsidRPr="00355A4C" w:rsidRDefault="00BF1480" w:rsidP="00CC3D8E">
            <w:pPr>
              <w:pStyle w:val="TAC"/>
              <w:rPr>
                <w:lang w:eastAsia="en-GB"/>
              </w:rPr>
            </w:pPr>
            <w:r w:rsidRPr="00355A4C">
              <w:rPr>
                <w:rFonts w:eastAsia="Calibri"/>
                <w:lang w:eastAsia="en-GB"/>
              </w:rPr>
              <w:t>32 / 37</w:t>
            </w:r>
          </w:p>
        </w:tc>
        <w:tc>
          <w:tcPr>
            <w:tcW w:w="2830" w:type="dxa"/>
            <w:tcBorders>
              <w:top w:val="single" w:sz="4" w:space="0" w:color="auto"/>
              <w:left w:val="single" w:sz="4" w:space="0" w:color="auto"/>
              <w:bottom w:val="single" w:sz="4" w:space="0" w:color="auto"/>
              <w:right w:val="single" w:sz="4" w:space="0" w:color="auto"/>
            </w:tcBorders>
            <w:vAlign w:val="center"/>
            <w:hideMark/>
          </w:tcPr>
          <w:p w14:paraId="2058622A" w14:textId="77777777" w:rsidR="00BF1480" w:rsidRPr="00355A4C" w:rsidRDefault="00BF1480" w:rsidP="00CC3D8E">
            <w:pPr>
              <w:pStyle w:val="TAC"/>
              <w:rPr>
                <w:rFonts w:eastAsia="Calibri"/>
                <w:lang w:eastAsia="en-GB"/>
              </w:rPr>
            </w:pPr>
            <w:r w:rsidRPr="00355A4C">
              <w:rPr>
                <w:rFonts w:eastAsia="Calibri"/>
                <w:lang w:eastAsia="en-GB"/>
              </w:rPr>
              <w:t xml:space="preserve"> 32 / 37 </w:t>
            </w:r>
          </w:p>
          <w:p w14:paraId="79BAAA90" w14:textId="77777777" w:rsidR="00BF1480" w:rsidRPr="00355A4C" w:rsidRDefault="00BF1480" w:rsidP="00CC3D8E">
            <w:pPr>
              <w:pStyle w:val="TAC"/>
              <w:rPr>
                <w:lang w:eastAsia="en-GB"/>
              </w:rPr>
            </w:pPr>
            <w:r w:rsidRPr="00355A4C">
              <w:rPr>
                <w:rFonts w:eastAsia="Calibri"/>
                <w:lang w:eastAsia="en-GB"/>
              </w:rPr>
              <w:t>(MC audio)</w:t>
            </w:r>
          </w:p>
        </w:tc>
      </w:tr>
      <w:tr w:rsidR="00BF1480" w:rsidRPr="00355A4C" w14:paraId="3E95EB46" w14:textId="77777777" w:rsidTr="00CC3D8E">
        <w:trPr>
          <w:jc w:val="center"/>
        </w:trPr>
        <w:tc>
          <w:tcPr>
            <w:tcW w:w="0" w:type="auto"/>
            <w:vMerge/>
            <w:vAlign w:val="center"/>
            <w:hideMark/>
          </w:tcPr>
          <w:p w14:paraId="51D3B676"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0BA788" w14:textId="77777777" w:rsidR="00BF1480" w:rsidRPr="00355A4C" w:rsidRDefault="00BF1480" w:rsidP="00CC3D8E">
            <w:pPr>
              <w:pStyle w:val="TAH"/>
              <w:rPr>
                <w:rFonts w:eastAsia="Calibri"/>
                <w:lang w:eastAsia="en-GB"/>
              </w:rPr>
            </w:pPr>
            <w:r w:rsidRPr="00355A4C">
              <w:rPr>
                <w:rFonts w:eastAsia="Calibri"/>
                <w:lang w:eastAsia="en-GB"/>
              </w:rPr>
              <w:t>Scene-based audio</w:t>
            </w:r>
          </w:p>
        </w:tc>
        <w:tc>
          <w:tcPr>
            <w:tcW w:w="868" w:type="dxa"/>
            <w:tcBorders>
              <w:top w:val="single" w:sz="4" w:space="0" w:color="auto"/>
              <w:left w:val="single" w:sz="4" w:space="0" w:color="auto"/>
              <w:bottom w:val="single" w:sz="4" w:space="0" w:color="auto"/>
              <w:right w:val="single" w:sz="4" w:space="0" w:color="auto"/>
            </w:tcBorders>
            <w:vAlign w:val="center"/>
            <w:hideMark/>
          </w:tcPr>
          <w:p w14:paraId="5426DE01" w14:textId="77777777" w:rsidR="00BF1480" w:rsidRPr="00355A4C" w:rsidRDefault="00BF1480" w:rsidP="00CC3D8E">
            <w:pPr>
              <w:pStyle w:val="TAC"/>
              <w:rPr>
                <w:lang w:eastAsia="en-GB"/>
              </w:rPr>
            </w:pPr>
            <w:r w:rsidRPr="00355A4C">
              <w:rPr>
                <w:rFonts w:eastAsia="Calibri"/>
                <w:lang w:eastAsia="en-GB"/>
              </w:rPr>
              <w:t>33</w:t>
            </w:r>
          </w:p>
        </w:tc>
        <w:tc>
          <w:tcPr>
            <w:tcW w:w="777" w:type="dxa"/>
            <w:tcBorders>
              <w:top w:val="single" w:sz="4" w:space="0" w:color="auto"/>
              <w:left w:val="single" w:sz="4" w:space="0" w:color="auto"/>
              <w:bottom w:val="single" w:sz="4" w:space="0" w:color="auto"/>
              <w:right w:val="single" w:sz="4" w:space="0" w:color="auto"/>
            </w:tcBorders>
            <w:vAlign w:val="center"/>
            <w:hideMark/>
          </w:tcPr>
          <w:p w14:paraId="721F9EC8" w14:textId="77777777" w:rsidR="00BF1480" w:rsidRPr="00355A4C" w:rsidRDefault="00BF1480" w:rsidP="00CC3D8E">
            <w:pPr>
              <w:pStyle w:val="TAC"/>
              <w:rPr>
                <w:lang w:eastAsia="en-GB"/>
              </w:rPr>
            </w:pPr>
            <w:r w:rsidRPr="00355A4C">
              <w:rPr>
                <w:rFonts w:eastAsia="Calibri"/>
                <w:lang w:eastAsia="en-GB"/>
              </w:rPr>
              <w:t>33</w:t>
            </w:r>
          </w:p>
        </w:tc>
        <w:tc>
          <w:tcPr>
            <w:tcW w:w="955" w:type="dxa"/>
            <w:tcBorders>
              <w:top w:val="single" w:sz="4" w:space="0" w:color="auto"/>
              <w:left w:val="single" w:sz="4" w:space="0" w:color="auto"/>
              <w:bottom w:val="single" w:sz="4" w:space="0" w:color="auto"/>
              <w:right w:val="single" w:sz="4" w:space="0" w:color="auto"/>
            </w:tcBorders>
            <w:vAlign w:val="center"/>
            <w:hideMark/>
          </w:tcPr>
          <w:p w14:paraId="421B575E" w14:textId="77777777" w:rsidR="00BF1480" w:rsidRPr="00355A4C" w:rsidRDefault="00BF1480" w:rsidP="00CC3D8E">
            <w:pPr>
              <w:pStyle w:val="TAC"/>
              <w:rPr>
                <w:lang w:eastAsia="en-GB"/>
              </w:rPr>
            </w:pPr>
            <w:r w:rsidRPr="00355A4C">
              <w:rPr>
                <w:rFonts w:eastAsia="Calibri"/>
                <w:lang w:eastAsia="en-GB"/>
              </w:rPr>
              <w:t xml:space="preserve"> 38</w:t>
            </w:r>
          </w:p>
        </w:tc>
        <w:tc>
          <w:tcPr>
            <w:tcW w:w="937" w:type="dxa"/>
            <w:tcBorders>
              <w:top w:val="single" w:sz="4" w:space="0" w:color="auto"/>
              <w:left w:val="single" w:sz="4" w:space="0" w:color="auto"/>
              <w:bottom w:val="single" w:sz="4" w:space="0" w:color="auto"/>
              <w:right w:val="single" w:sz="4" w:space="0" w:color="auto"/>
            </w:tcBorders>
            <w:vAlign w:val="center"/>
            <w:hideMark/>
          </w:tcPr>
          <w:p w14:paraId="2DF37C9A" w14:textId="77777777" w:rsidR="00BF1480" w:rsidRPr="00355A4C" w:rsidRDefault="00BF1480" w:rsidP="00CC3D8E">
            <w:pPr>
              <w:pStyle w:val="TAC"/>
              <w:rPr>
                <w:lang w:eastAsia="en-GB"/>
              </w:rPr>
            </w:pPr>
            <w:r w:rsidRPr="00355A4C">
              <w:rPr>
                <w:rFonts w:eastAsia="Calibri"/>
                <w:lang w:eastAsia="en-GB"/>
              </w:rPr>
              <w:t>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70FFF669" w14:textId="77777777" w:rsidR="00BF1480" w:rsidRPr="00355A4C" w:rsidRDefault="00BF1480" w:rsidP="00CC3D8E">
            <w:pPr>
              <w:pStyle w:val="TAC"/>
              <w:rPr>
                <w:lang w:eastAsia="en-GB"/>
              </w:rPr>
            </w:pPr>
            <w:r w:rsidRPr="00355A4C">
              <w:rPr>
                <w:rFonts w:eastAsia="Calibri"/>
                <w:lang w:eastAsia="en-GB"/>
              </w:rPr>
              <w:t>38</w:t>
            </w:r>
          </w:p>
        </w:tc>
        <w:tc>
          <w:tcPr>
            <w:tcW w:w="2830" w:type="dxa"/>
            <w:tcBorders>
              <w:top w:val="single" w:sz="4" w:space="0" w:color="auto"/>
              <w:left w:val="single" w:sz="4" w:space="0" w:color="auto"/>
              <w:bottom w:val="single" w:sz="4" w:space="0" w:color="auto"/>
              <w:right w:val="single" w:sz="4" w:space="0" w:color="auto"/>
            </w:tcBorders>
            <w:vAlign w:val="center"/>
            <w:hideMark/>
          </w:tcPr>
          <w:p w14:paraId="269D0B83" w14:textId="77777777" w:rsidR="00BF1480" w:rsidRPr="00355A4C" w:rsidRDefault="00BF1480" w:rsidP="00CC3D8E">
            <w:pPr>
              <w:pStyle w:val="TAC"/>
              <w:rPr>
                <w:rFonts w:eastAsia="Calibri"/>
                <w:lang w:eastAsia="en-GB"/>
              </w:rPr>
            </w:pPr>
            <w:r w:rsidRPr="00355A4C">
              <w:rPr>
                <w:rFonts w:eastAsia="Calibri"/>
                <w:lang w:eastAsia="en-GB"/>
              </w:rPr>
              <w:t xml:space="preserve">38 </w:t>
            </w:r>
          </w:p>
          <w:p w14:paraId="71CF73AF" w14:textId="77777777" w:rsidR="00BF1480" w:rsidRPr="00355A4C" w:rsidRDefault="00BF1480" w:rsidP="00CC3D8E">
            <w:pPr>
              <w:pStyle w:val="TAC"/>
              <w:rPr>
                <w:lang w:eastAsia="en-GB"/>
              </w:rPr>
            </w:pPr>
            <w:r w:rsidRPr="00355A4C">
              <w:rPr>
                <w:rFonts w:eastAsia="Calibri"/>
                <w:lang w:eastAsia="en-GB"/>
              </w:rPr>
              <w:t xml:space="preserve">(SBA audio) </w:t>
            </w:r>
          </w:p>
        </w:tc>
      </w:tr>
      <w:tr w:rsidR="00BF1480" w:rsidRPr="00355A4C" w14:paraId="2F7DB8B2" w14:textId="77777777" w:rsidTr="00CC3D8E">
        <w:trPr>
          <w:jc w:val="center"/>
        </w:trPr>
        <w:tc>
          <w:tcPr>
            <w:tcW w:w="0" w:type="auto"/>
            <w:vMerge/>
            <w:vAlign w:val="center"/>
            <w:hideMark/>
          </w:tcPr>
          <w:p w14:paraId="186FA916"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B65D81" w14:textId="77777777" w:rsidR="00BF1480" w:rsidRPr="00355A4C" w:rsidRDefault="00BF1480" w:rsidP="00CC3D8E">
            <w:pPr>
              <w:pStyle w:val="TAH"/>
              <w:rPr>
                <w:rFonts w:eastAsia="Calibri"/>
                <w:lang w:eastAsia="en-GB"/>
              </w:rPr>
            </w:pPr>
            <w:r w:rsidRPr="00355A4C">
              <w:rPr>
                <w:rFonts w:eastAsia="Calibri"/>
                <w:lang w:eastAsia="en-GB"/>
              </w:rPr>
              <w:t>Object-based audio</w:t>
            </w:r>
          </w:p>
        </w:tc>
        <w:tc>
          <w:tcPr>
            <w:tcW w:w="868" w:type="dxa"/>
            <w:tcBorders>
              <w:top w:val="single" w:sz="4" w:space="0" w:color="auto"/>
              <w:left w:val="single" w:sz="4" w:space="0" w:color="auto"/>
              <w:bottom w:val="single" w:sz="4" w:space="0" w:color="auto"/>
              <w:right w:val="single" w:sz="4" w:space="0" w:color="auto"/>
            </w:tcBorders>
            <w:vAlign w:val="center"/>
            <w:hideMark/>
          </w:tcPr>
          <w:p w14:paraId="052DCD4C" w14:textId="77777777" w:rsidR="00BF1480" w:rsidRPr="00355A4C" w:rsidRDefault="00BF1480" w:rsidP="00CC3D8E">
            <w:pPr>
              <w:pStyle w:val="TAC"/>
              <w:rPr>
                <w:lang w:eastAsia="en-GB"/>
              </w:rPr>
            </w:pPr>
            <w:r w:rsidRPr="00355A4C">
              <w:rPr>
                <w:rFonts w:eastAsia="Calibri"/>
                <w:lang w:eastAsia="en-GB"/>
              </w:rPr>
              <w:t>32</w:t>
            </w:r>
          </w:p>
        </w:tc>
        <w:tc>
          <w:tcPr>
            <w:tcW w:w="777" w:type="dxa"/>
            <w:tcBorders>
              <w:top w:val="single" w:sz="4" w:space="0" w:color="auto"/>
              <w:left w:val="single" w:sz="4" w:space="0" w:color="auto"/>
              <w:bottom w:val="single" w:sz="4" w:space="0" w:color="auto"/>
              <w:right w:val="single" w:sz="4" w:space="0" w:color="auto"/>
            </w:tcBorders>
            <w:vAlign w:val="center"/>
            <w:hideMark/>
          </w:tcPr>
          <w:p w14:paraId="49298F43" w14:textId="77777777" w:rsidR="00BF1480" w:rsidRPr="00355A4C" w:rsidRDefault="00BF1480" w:rsidP="00CC3D8E">
            <w:pPr>
              <w:pStyle w:val="TAC"/>
              <w:rPr>
                <w:lang w:eastAsia="en-GB"/>
              </w:rPr>
            </w:pPr>
            <w:r w:rsidRPr="00355A4C">
              <w:rPr>
                <w:rFonts w:eastAsia="Calibri"/>
                <w:lang w:eastAsia="en-GB"/>
              </w:rPr>
              <w:t>32</w:t>
            </w:r>
          </w:p>
        </w:tc>
        <w:tc>
          <w:tcPr>
            <w:tcW w:w="955" w:type="dxa"/>
            <w:tcBorders>
              <w:top w:val="single" w:sz="4" w:space="0" w:color="auto"/>
              <w:left w:val="single" w:sz="4" w:space="0" w:color="auto"/>
              <w:bottom w:val="single" w:sz="4" w:space="0" w:color="auto"/>
              <w:right w:val="single" w:sz="4" w:space="0" w:color="auto"/>
            </w:tcBorders>
            <w:vAlign w:val="center"/>
            <w:hideMark/>
          </w:tcPr>
          <w:p w14:paraId="5A69CF16" w14:textId="77777777" w:rsidR="00BF1480" w:rsidRPr="00355A4C" w:rsidRDefault="00BF1480" w:rsidP="00CC3D8E">
            <w:pPr>
              <w:pStyle w:val="TAC"/>
              <w:rPr>
                <w:lang w:eastAsia="en-GB"/>
              </w:rPr>
            </w:pPr>
            <w:r w:rsidRPr="00355A4C">
              <w:rPr>
                <w:rFonts w:eastAsia="Calibri"/>
                <w:lang w:eastAsia="en-GB"/>
              </w:rPr>
              <w:t xml:space="preserve"> 32 / 37</w:t>
            </w:r>
          </w:p>
        </w:tc>
        <w:tc>
          <w:tcPr>
            <w:tcW w:w="937" w:type="dxa"/>
            <w:tcBorders>
              <w:top w:val="single" w:sz="4" w:space="0" w:color="auto"/>
              <w:left w:val="single" w:sz="4" w:space="0" w:color="auto"/>
              <w:bottom w:val="single" w:sz="4" w:space="0" w:color="auto"/>
              <w:right w:val="single" w:sz="4" w:space="0" w:color="auto"/>
            </w:tcBorders>
            <w:vAlign w:val="center"/>
            <w:hideMark/>
          </w:tcPr>
          <w:p w14:paraId="283A5F5A" w14:textId="77777777" w:rsidR="00BF1480" w:rsidRPr="00355A4C" w:rsidRDefault="00BF1480" w:rsidP="00CC3D8E">
            <w:pPr>
              <w:pStyle w:val="TAC"/>
              <w:rPr>
                <w:lang w:eastAsia="en-GB"/>
              </w:rPr>
            </w:pPr>
            <w:r w:rsidRPr="00355A4C">
              <w:rPr>
                <w:rFonts w:eastAsia="Calibri"/>
                <w:lang w:eastAsia="en-GB"/>
              </w:rPr>
              <w:t>32 / 37</w:t>
            </w:r>
          </w:p>
        </w:tc>
        <w:tc>
          <w:tcPr>
            <w:tcW w:w="850" w:type="dxa"/>
            <w:tcBorders>
              <w:top w:val="single" w:sz="4" w:space="0" w:color="auto"/>
              <w:left w:val="single" w:sz="4" w:space="0" w:color="auto"/>
              <w:bottom w:val="single" w:sz="4" w:space="0" w:color="auto"/>
              <w:right w:val="single" w:sz="4" w:space="0" w:color="auto"/>
            </w:tcBorders>
            <w:vAlign w:val="center"/>
            <w:hideMark/>
          </w:tcPr>
          <w:p w14:paraId="6268C9CC" w14:textId="77777777" w:rsidR="00BF1480" w:rsidRPr="00355A4C" w:rsidRDefault="00BF1480" w:rsidP="00CC3D8E">
            <w:pPr>
              <w:pStyle w:val="TAC"/>
              <w:rPr>
                <w:lang w:eastAsia="en-GB"/>
              </w:rPr>
            </w:pPr>
            <w:r w:rsidRPr="00355A4C">
              <w:rPr>
                <w:rFonts w:eastAsia="Calibri"/>
                <w:lang w:eastAsia="en-GB"/>
              </w:rPr>
              <w:t>32 / 37</w:t>
            </w:r>
          </w:p>
        </w:tc>
        <w:tc>
          <w:tcPr>
            <w:tcW w:w="2830" w:type="dxa"/>
            <w:tcBorders>
              <w:top w:val="single" w:sz="4" w:space="0" w:color="auto"/>
              <w:left w:val="single" w:sz="4" w:space="0" w:color="auto"/>
              <w:bottom w:val="single" w:sz="4" w:space="0" w:color="auto"/>
              <w:right w:val="single" w:sz="4" w:space="0" w:color="auto"/>
            </w:tcBorders>
            <w:vAlign w:val="center"/>
            <w:hideMark/>
          </w:tcPr>
          <w:p w14:paraId="69128999" w14:textId="77777777" w:rsidR="00BF1480" w:rsidRPr="00355A4C" w:rsidRDefault="00BF1480" w:rsidP="00CC3D8E">
            <w:pPr>
              <w:pStyle w:val="TAC"/>
              <w:rPr>
                <w:rFonts w:eastAsia="Calibri"/>
                <w:lang w:eastAsia="en-GB"/>
              </w:rPr>
            </w:pPr>
            <w:r w:rsidRPr="00355A4C">
              <w:rPr>
                <w:rFonts w:eastAsia="Calibri"/>
                <w:lang w:eastAsia="en-GB"/>
              </w:rPr>
              <w:t xml:space="preserve">32 / 37 </w:t>
            </w:r>
          </w:p>
          <w:p w14:paraId="0735A168" w14:textId="77777777" w:rsidR="00BF1480" w:rsidRPr="00355A4C" w:rsidRDefault="00BF1480" w:rsidP="00CC3D8E">
            <w:pPr>
              <w:pStyle w:val="TAC"/>
              <w:rPr>
                <w:lang w:eastAsia="en-GB"/>
              </w:rPr>
            </w:pPr>
            <w:r w:rsidRPr="00355A4C">
              <w:rPr>
                <w:rFonts w:eastAsia="Calibri"/>
                <w:lang w:eastAsia="en-GB"/>
              </w:rPr>
              <w:t>(object-based audio)</w:t>
            </w:r>
          </w:p>
        </w:tc>
      </w:tr>
      <w:tr w:rsidR="00BF1480" w:rsidRPr="00355A4C" w14:paraId="684C53CB" w14:textId="77777777" w:rsidTr="00CC3D8E">
        <w:trPr>
          <w:jc w:val="center"/>
        </w:trPr>
        <w:tc>
          <w:tcPr>
            <w:tcW w:w="0" w:type="auto"/>
            <w:vMerge/>
            <w:vAlign w:val="center"/>
            <w:hideMark/>
          </w:tcPr>
          <w:p w14:paraId="05235B0F"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69127C" w14:textId="77777777" w:rsidR="00BF1480" w:rsidRPr="00355A4C" w:rsidRDefault="00BF1480" w:rsidP="00CC3D8E">
            <w:pPr>
              <w:pStyle w:val="TAH"/>
              <w:rPr>
                <w:rFonts w:eastAsia="Calibri"/>
                <w:lang w:val="pt-BR" w:eastAsia="en-GB"/>
              </w:rPr>
            </w:pPr>
            <w:r w:rsidRPr="00355A4C">
              <w:rPr>
                <w:rFonts w:eastAsia="Calibri"/>
                <w:lang w:val="pt-BR" w:eastAsia="en-GB"/>
              </w:rPr>
              <w:t xml:space="preserve">Metadata-assisted spatial audio </w:t>
            </w:r>
            <w:r w:rsidRPr="00355A4C">
              <w:rPr>
                <w:rFonts w:eastAsia="Calibri"/>
                <w:vertAlign w:val="superscript"/>
                <w:lang w:val="pt-BR" w:eastAsia="en-GB"/>
              </w:rPr>
              <w:t>(NOTE2</w:t>
            </w:r>
          </w:p>
        </w:tc>
        <w:tc>
          <w:tcPr>
            <w:tcW w:w="868" w:type="dxa"/>
            <w:tcBorders>
              <w:top w:val="single" w:sz="4" w:space="0" w:color="auto"/>
              <w:left w:val="single" w:sz="4" w:space="0" w:color="auto"/>
              <w:bottom w:val="single" w:sz="4" w:space="0" w:color="auto"/>
              <w:right w:val="single" w:sz="4" w:space="0" w:color="auto"/>
            </w:tcBorders>
            <w:vAlign w:val="center"/>
            <w:hideMark/>
          </w:tcPr>
          <w:p w14:paraId="31F6F631" w14:textId="77777777" w:rsidR="00BF1480" w:rsidRPr="00355A4C" w:rsidRDefault="00BF1480" w:rsidP="00CC3D8E">
            <w:pPr>
              <w:pStyle w:val="TAC"/>
              <w:rPr>
                <w:lang w:eastAsia="en-GB"/>
              </w:rPr>
            </w:pPr>
            <w:r w:rsidRPr="00355A4C">
              <w:rPr>
                <w:rFonts w:eastAsia="Calibri"/>
                <w:lang w:eastAsia="en-GB"/>
              </w:rPr>
              <w:t>32 / 37</w:t>
            </w:r>
          </w:p>
        </w:tc>
        <w:tc>
          <w:tcPr>
            <w:tcW w:w="777" w:type="dxa"/>
            <w:tcBorders>
              <w:top w:val="single" w:sz="4" w:space="0" w:color="auto"/>
              <w:left w:val="single" w:sz="4" w:space="0" w:color="auto"/>
              <w:bottom w:val="single" w:sz="4" w:space="0" w:color="auto"/>
              <w:right w:val="single" w:sz="4" w:space="0" w:color="auto"/>
            </w:tcBorders>
            <w:vAlign w:val="center"/>
            <w:hideMark/>
          </w:tcPr>
          <w:p w14:paraId="6A4F72CA" w14:textId="77777777" w:rsidR="00BF1480" w:rsidRPr="00355A4C" w:rsidRDefault="00BF1480" w:rsidP="00CC3D8E">
            <w:pPr>
              <w:pStyle w:val="TAC"/>
              <w:rPr>
                <w:lang w:eastAsia="en-GB"/>
              </w:rPr>
            </w:pPr>
            <w:r w:rsidRPr="00355A4C">
              <w:rPr>
                <w:rFonts w:eastAsia="Calibri"/>
                <w:lang w:eastAsia="en-GB"/>
              </w:rPr>
              <w:t>37</w:t>
            </w:r>
          </w:p>
        </w:tc>
        <w:tc>
          <w:tcPr>
            <w:tcW w:w="955" w:type="dxa"/>
            <w:tcBorders>
              <w:top w:val="single" w:sz="4" w:space="0" w:color="auto"/>
              <w:left w:val="single" w:sz="4" w:space="0" w:color="auto"/>
              <w:bottom w:val="single" w:sz="4" w:space="0" w:color="auto"/>
              <w:right w:val="single" w:sz="4" w:space="0" w:color="auto"/>
            </w:tcBorders>
            <w:vAlign w:val="center"/>
            <w:hideMark/>
          </w:tcPr>
          <w:p w14:paraId="04F3AA0B" w14:textId="77777777" w:rsidR="00BF1480" w:rsidRPr="00355A4C" w:rsidRDefault="00BF1480" w:rsidP="00CC3D8E">
            <w:pPr>
              <w:pStyle w:val="TAC"/>
              <w:rPr>
                <w:lang w:eastAsia="en-GB"/>
              </w:rPr>
            </w:pPr>
            <w:r w:rsidRPr="00355A4C">
              <w:rPr>
                <w:rFonts w:eastAsia="Calibri"/>
                <w:lang w:eastAsia="en-GB"/>
              </w:rPr>
              <w:t xml:space="preserve"> 37</w:t>
            </w:r>
          </w:p>
        </w:tc>
        <w:tc>
          <w:tcPr>
            <w:tcW w:w="937" w:type="dxa"/>
            <w:tcBorders>
              <w:top w:val="single" w:sz="4" w:space="0" w:color="auto"/>
              <w:left w:val="single" w:sz="4" w:space="0" w:color="auto"/>
              <w:bottom w:val="single" w:sz="4" w:space="0" w:color="auto"/>
              <w:right w:val="single" w:sz="4" w:space="0" w:color="auto"/>
            </w:tcBorders>
            <w:vAlign w:val="center"/>
            <w:hideMark/>
          </w:tcPr>
          <w:p w14:paraId="12CF28BD" w14:textId="77777777" w:rsidR="00BF1480" w:rsidRPr="00355A4C" w:rsidRDefault="00BF1480" w:rsidP="00CC3D8E">
            <w:pPr>
              <w:pStyle w:val="TAC"/>
              <w:rPr>
                <w:lang w:eastAsia="en-GB"/>
              </w:rPr>
            </w:pPr>
            <w:r w:rsidRPr="00355A4C">
              <w:rPr>
                <w:rFonts w:eastAsia="Calibri"/>
                <w:lang w:eastAsia="en-GB"/>
              </w:rPr>
              <w:t>37</w:t>
            </w:r>
          </w:p>
        </w:tc>
        <w:tc>
          <w:tcPr>
            <w:tcW w:w="850" w:type="dxa"/>
            <w:tcBorders>
              <w:top w:val="single" w:sz="4" w:space="0" w:color="auto"/>
              <w:left w:val="single" w:sz="4" w:space="0" w:color="auto"/>
              <w:bottom w:val="single" w:sz="4" w:space="0" w:color="auto"/>
              <w:right w:val="single" w:sz="4" w:space="0" w:color="auto"/>
            </w:tcBorders>
            <w:vAlign w:val="center"/>
            <w:hideMark/>
          </w:tcPr>
          <w:p w14:paraId="305A8BBD" w14:textId="77777777" w:rsidR="00BF1480" w:rsidRPr="00355A4C" w:rsidRDefault="00BF1480" w:rsidP="00CC3D8E">
            <w:pPr>
              <w:pStyle w:val="TAC"/>
              <w:rPr>
                <w:lang w:eastAsia="en-GB"/>
              </w:rPr>
            </w:pPr>
            <w:r w:rsidRPr="00355A4C">
              <w:rPr>
                <w:rFonts w:eastAsia="Calibri"/>
                <w:lang w:eastAsia="en-GB"/>
              </w:rPr>
              <w:t>37</w:t>
            </w:r>
          </w:p>
        </w:tc>
        <w:tc>
          <w:tcPr>
            <w:tcW w:w="2830" w:type="dxa"/>
            <w:tcBorders>
              <w:top w:val="single" w:sz="4" w:space="0" w:color="auto"/>
              <w:left w:val="single" w:sz="4" w:space="0" w:color="auto"/>
              <w:bottom w:val="single" w:sz="4" w:space="0" w:color="auto"/>
              <w:right w:val="single" w:sz="4" w:space="0" w:color="auto"/>
            </w:tcBorders>
            <w:vAlign w:val="center"/>
            <w:hideMark/>
          </w:tcPr>
          <w:p w14:paraId="1CAFAA87" w14:textId="77777777" w:rsidR="00BF1480" w:rsidRPr="00355A4C" w:rsidRDefault="00BF1480" w:rsidP="00CC3D8E">
            <w:pPr>
              <w:pStyle w:val="TAC"/>
              <w:rPr>
                <w:rFonts w:eastAsia="Calibri"/>
                <w:lang w:eastAsia="en-GB"/>
              </w:rPr>
            </w:pPr>
            <w:r w:rsidRPr="00355A4C">
              <w:rPr>
                <w:rFonts w:eastAsia="Calibri"/>
                <w:lang w:eastAsia="en-GB"/>
              </w:rPr>
              <w:t xml:space="preserve"> 32 </w:t>
            </w:r>
          </w:p>
          <w:p w14:paraId="1A2DC0DB" w14:textId="77777777" w:rsidR="00BF1480" w:rsidRPr="00355A4C" w:rsidRDefault="00BF1480" w:rsidP="00CC3D8E">
            <w:pPr>
              <w:pStyle w:val="TAC"/>
              <w:rPr>
                <w:lang w:eastAsia="en-GB"/>
              </w:rPr>
            </w:pPr>
            <w:r w:rsidRPr="00355A4C">
              <w:rPr>
                <w:rFonts w:eastAsia="Calibri"/>
                <w:lang w:eastAsia="en-GB"/>
              </w:rPr>
              <w:t>(MASA audio)</w:t>
            </w:r>
          </w:p>
        </w:tc>
      </w:tr>
      <w:tr w:rsidR="00BF1480" w:rsidRPr="00355A4C" w14:paraId="204EA4BD" w14:textId="77777777" w:rsidTr="00CC3D8E">
        <w:trPr>
          <w:jc w:val="center"/>
        </w:trPr>
        <w:tc>
          <w:tcPr>
            <w:tcW w:w="0" w:type="auto"/>
            <w:vMerge/>
            <w:vAlign w:val="center"/>
            <w:hideMark/>
          </w:tcPr>
          <w:p w14:paraId="53378277"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94E267" w14:textId="77777777" w:rsidR="00BF1480" w:rsidRPr="00355A4C" w:rsidRDefault="00BF1480" w:rsidP="00CC3D8E">
            <w:pPr>
              <w:pStyle w:val="TAH"/>
              <w:rPr>
                <w:rFonts w:eastAsia="Calibri"/>
                <w:szCs w:val="18"/>
                <w:lang w:eastAsia="en-GB"/>
              </w:rPr>
            </w:pPr>
            <w:r w:rsidRPr="00355A4C">
              <w:rPr>
                <w:rFonts w:cs="Arial"/>
                <w:szCs w:val="18"/>
                <w:lang w:eastAsia="en-GB"/>
              </w:rPr>
              <w:t>OSBA</w:t>
            </w:r>
          </w:p>
        </w:tc>
        <w:tc>
          <w:tcPr>
            <w:tcW w:w="868" w:type="dxa"/>
            <w:tcBorders>
              <w:top w:val="single" w:sz="4" w:space="0" w:color="auto"/>
              <w:left w:val="single" w:sz="4" w:space="0" w:color="auto"/>
              <w:bottom w:val="single" w:sz="4" w:space="0" w:color="auto"/>
              <w:right w:val="single" w:sz="4" w:space="0" w:color="auto"/>
            </w:tcBorders>
            <w:vAlign w:val="center"/>
            <w:hideMark/>
          </w:tcPr>
          <w:p w14:paraId="51BE54B8" w14:textId="77777777" w:rsidR="00BF1480" w:rsidRPr="00355A4C" w:rsidRDefault="00BF1480" w:rsidP="00CC3D8E">
            <w:pPr>
              <w:pStyle w:val="TAC"/>
              <w:rPr>
                <w:lang w:eastAsia="en-GB"/>
              </w:rPr>
            </w:pPr>
            <w:r w:rsidRPr="00355A4C">
              <w:rPr>
                <w:rFonts w:eastAsia="Calibri"/>
                <w:lang w:eastAsia="en-GB"/>
              </w:rPr>
              <w:t>33</w:t>
            </w:r>
          </w:p>
        </w:tc>
        <w:tc>
          <w:tcPr>
            <w:tcW w:w="777" w:type="dxa"/>
            <w:tcBorders>
              <w:top w:val="single" w:sz="4" w:space="0" w:color="auto"/>
              <w:left w:val="single" w:sz="4" w:space="0" w:color="auto"/>
              <w:bottom w:val="single" w:sz="4" w:space="0" w:color="auto"/>
              <w:right w:val="single" w:sz="4" w:space="0" w:color="auto"/>
            </w:tcBorders>
            <w:vAlign w:val="center"/>
            <w:hideMark/>
          </w:tcPr>
          <w:p w14:paraId="0DC505BE" w14:textId="77777777" w:rsidR="00BF1480" w:rsidRPr="00355A4C" w:rsidRDefault="00BF1480" w:rsidP="00CC3D8E">
            <w:pPr>
              <w:pStyle w:val="TAC"/>
              <w:rPr>
                <w:lang w:eastAsia="en-GB"/>
              </w:rPr>
            </w:pPr>
            <w:r w:rsidRPr="00355A4C">
              <w:rPr>
                <w:rFonts w:eastAsia="Calibri"/>
                <w:lang w:eastAsia="en-GB"/>
              </w:rPr>
              <w:t>33</w:t>
            </w:r>
          </w:p>
        </w:tc>
        <w:tc>
          <w:tcPr>
            <w:tcW w:w="955" w:type="dxa"/>
            <w:tcBorders>
              <w:top w:val="single" w:sz="4" w:space="0" w:color="auto"/>
              <w:left w:val="single" w:sz="4" w:space="0" w:color="auto"/>
              <w:bottom w:val="single" w:sz="4" w:space="0" w:color="auto"/>
              <w:right w:val="single" w:sz="4" w:space="0" w:color="auto"/>
            </w:tcBorders>
            <w:vAlign w:val="center"/>
            <w:hideMark/>
          </w:tcPr>
          <w:p w14:paraId="5A79F6E7" w14:textId="77777777" w:rsidR="00BF1480" w:rsidRPr="00355A4C" w:rsidRDefault="00BF1480" w:rsidP="00CC3D8E">
            <w:pPr>
              <w:pStyle w:val="TAC"/>
              <w:rPr>
                <w:lang w:eastAsia="en-GB"/>
              </w:rPr>
            </w:pPr>
            <w:r w:rsidRPr="00355A4C">
              <w:rPr>
                <w:rFonts w:eastAsia="Calibri"/>
                <w:lang w:eastAsia="en-GB"/>
              </w:rPr>
              <w:t>38</w:t>
            </w:r>
          </w:p>
        </w:tc>
        <w:tc>
          <w:tcPr>
            <w:tcW w:w="937" w:type="dxa"/>
            <w:tcBorders>
              <w:top w:val="single" w:sz="4" w:space="0" w:color="auto"/>
              <w:left w:val="single" w:sz="4" w:space="0" w:color="auto"/>
              <w:bottom w:val="single" w:sz="4" w:space="0" w:color="auto"/>
              <w:right w:val="single" w:sz="4" w:space="0" w:color="auto"/>
            </w:tcBorders>
            <w:vAlign w:val="center"/>
            <w:hideMark/>
          </w:tcPr>
          <w:p w14:paraId="1401F48E" w14:textId="77777777" w:rsidR="00BF1480" w:rsidRPr="00355A4C" w:rsidRDefault="00BF1480" w:rsidP="00CC3D8E">
            <w:pPr>
              <w:pStyle w:val="TAC"/>
              <w:rPr>
                <w:lang w:eastAsia="en-GB"/>
              </w:rPr>
            </w:pPr>
            <w:r w:rsidRPr="00355A4C">
              <w:rPr>
                <w:rFonts w:eastAsia="Calibri"/>
                <w:lang w:eastAsia="en-GB"/>
              </w:rPr>
              <w:t>38</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0FAFFF" w14:textId="77777777" w:rsidR="00BF1480" w:rsidRPr="00355A4C" w:rsidRDefault="00BF1480" w:rsidP="00CC3D8E">
            <w:pPr>
              <w:pStyle w:val="TAC"/>
              <w:rPr>
                <w:lang w:eastAsia="en-GB"/>
              </w:rPr>
            </w:pPr>
            <w:r w:rsidRPr="00355A4C">
              <w:rPr>
                <w:rFonts w:eastAsia="Calibri"/>
                <w:lang w:eastAsia="en-GB"/>
              </w:rPr>
              <w:t>38</w:t>
            </w:r>
          </w:p>
        </w:tc>
        <w:tc>
          <w:tcPr>
            <w:tcW w:w="2830" w:type="dxa"/>
            <w:tcBorders>
              <w:top w:val="single" w:sz="4" w:space="0" w:color="auto"/>
              <w:left w:val="single" w:sz="4" w:space="0" w:color="auto"/>
              <w:bottom w:val="single" w:sz="4" w:space="0" w:color="auto"/>
              <w:right w:val="single" w:sz="4" w:space="0" w:color="auto"/>
            </w:tcBorders>
            <w:vAlign w:val="center"/>
          </w:tcPr>
          <w:p w14:paraId="36DF9D42" w14:textId="77777777" w:rsidR="00BF1480" w:rsidRPr="00355A4C" w:rsidRDefault="00BF1480" w:rsidP="00CC3D8E">
            <w:pPr>
              <w:pStyle w:val="TAC"/>
              <w:rPr>
                <w:lang w:eastAsia="en-GB"/>
              </w:rPr>
            </w:pPr>
            <w:r w:rsidRPr="00355A4C">
              <w:rPr>
                <w:lang w:eastAsia="en-GB"/>
              </w:rPr>
              <w:t xml:space="preserve">38 </w:t>
            </w:r>
          </w:p>
          <w:p w14:paraId="3BA0BBBA" w14:textId="77777777" w:rsidR="00BF1480" w:rsidRPr="00355A4C" w:rsidRDefault="00BF1480" w:rsidP="00CC3D8E">
            <w:pPr>
              <w:pStyle w:val="TAC"/>
              <w:rPr>
                <w:lang w:eastAsia="en-GB"/>
              </w:rPr>
            </w:pPr>
            <w:r w:rsidRPr="00355A4C">
              <w:rPr>
                <w:lang w:eastAsia="en-GB"/>
              </w:rPr>
              <w:t>(object-based + SBA audio)</w:t>
            </w:r>
          </w:p>
        </w:tc>
      </w:tr>
      <w:tr w:rsidR="00BF1480" w:rsidRPr="00355A4C" w14:paraId="59E9B6D7" w14:textId="77777777" w:rsidTr="00CC3D8E">
        <w:trPr>
          <w:jc w:val="center"/>
        </w:trPr>
        <w:tc>
          <w:tcPr>
            <w:tcW w:w="0" w:type="auto"/>
            <w:vMerge/>
            <w:vAlign w:val="center"/>
            <w:hideMark/>
          </w:tcPr>
          <w:p w14:paraId="0412BC28" w14:textId="77777777" w:rsidR="00BF1480" w:rsidRPr="00355A4C" w:rsidRDefault="00BF1480" w:rsidP="00CC3D8E">
            <w:pPr>
              <w:spacing w:after="0"/>
              <w:rPr>
                <w:rFonts w:ascii="Calibri" w:eastAsia="Calibri" w:hAnsi="Calibri" w:cs="Calibri"/>
                <w:b/>
                <w:bCs/>
                <w:color w:val="000000" w:themeColor="text1"/>
                <w:sz w:val="22"/>
                <w:szCs w:val="22"/>
                <w:lang w:eastAsia="en-GB"/>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C907AC" w14:textId="77777777" w:rsidR="00BF1480" w:rsidRPr="00355A4C" w:rsidRDefault="00BF1480" w:rsidP="00CC3D8E">
            <w:pPr>
              <w:pStyle w:val="TAH"/>
              <w:rPr>
                <w:rFonts w:eastAsia="Calibri"/>
                <w:szCs w:val="18"/>
                <w:lang w:eastAsia="en-GB"/>
              </w:rPr>
            </w:pPr>
            <w:r w:rsidRPr="00355A4C">
              <w:rPr>
                <w:rFonts w:cs="Arial"/>
                <w:szCs w:val="18"/>
                <w:lang w:eastAsia="en-GB"/>
              </w:rPr>
              <w:t>OMASA</w:t>
            </w:r>
          </w:p>
        </w:tc>
        <w:tc>
          <w:tcPr>
            <w:tcW w:w="868" w:type="dxa"/>
            <w:tcBorders>
              <w:top w:val="single" w:sz="4" w:space="0" w:color="auto"/>
              <w:left w:val="single" w:sz="4" w:space="0" w:color="auto"/>
              <w:bottom w:val="single" w:sz="4" w:space="0" w:color="auto"/>
              <w:right w:val="single" w:sz="4" w:space="0" w:color="auto"/>
            </w:tcBorders>
            <w:vAlign w:val="center"/>
            <w:hideMark/>
          </w:tcPr>
          <w:p w14:paraId="043833B8" w14:textId="77777777" w:rsidR="00BF1480" w:rsidRPr="00355A4C" w:rsidRDefault="00BF1480" w:rsidP="00CC3D8E">
            <w:pPr>
              <w:pStyle w:val="TAC"/>
              <w:rPr>
                <w:lang w:eastAsia="en-GB"/>
              </w:rPr>
            </w:pPr>
            <w:r w:rsidRPr="00355A4C">
              <w:rPr>
                <w:rFonts w:eastAsia="Calibri"/>
                <w:lang w:eastAsia="en-GB"/>
              </w:rPr>
              <w:t>32 / 37</w:t>
            </w:r>
          </w:p>
        </w:tc>
        <w:tc>
          <w:tcPr>
            <w:tcW w:w="777" w:type="dxa"/>
            <w:tcBorders>
              <w:top w:val="single" w:sz="4" w:space="0" w:color="auto"/>
              <w:left w:val="single" w:sz="4" w:space="0" w:color="auto"/>
              <w:bottom w:val="single" w:sz="4" w:space="0" w:color="auto"/>
              <w:right w:val="single" w:sz="4" w:space="0" w:color="auto"/>
            </w:tcBorders>
            <w:vAlign w:val="center"/>
            <w:hideMark/>
          </w:tcPr>
          <w:p w14:paraId="7B24D256" w14:textId="77777777" w:rsidR="00BF1480" w:rsidRPr="00355A4C" w:rsidRDefault="00BF1480" w:rsidP="00CC3D8E">
            <w:pPr>
              <w:pStyle w:val="TAC"/>
              <w:rPr>
                <w:lang w:eastAsia="en-GB"/>
              </w:rPr>
            </w:pPr>
            <w:r w:rsidRPr="00355A4C">
              <w:rPr>
                <w:rFonts w:eastAsia="Calibri"/>
                <w:lang w:eastAsia="en-GB"/>
              </w:rPr>
              <w:t>37</w:t>
            </w:r>
          </w:p>
        </w:tc>
        <w:tc>
          <w:tcPr>
            <w:tcW w:w="955" w:type="dxa"/>
            <w:tcBorders>
              <w:top w:val="single" w:sz="4" w:space="0" w:color="auto"/>
              <w:left w:val="single" w:sz="4" w:space="0" w:color="auto"/>
              <w:bottom w:val="single" w:sz="4" w:space="0" w:color="auto"/>
              <w:right w:val="single" w:sz="4" w:space="0" w:color="auto"/>
            </w:tcBorders>
            <w:vAlign w:val="center"/>
            <w:hideMark/>
          </w:tcPr>
          <w:p w14:paraId="4EA62BCC" w14:textId="77777777" w:rsidR="00BF1480" w:rsidRPr="00355A4C" w:rsidRDefault="00BF1480" w:rsidP="00CC3D8E">
            <w:pPr>
              <w:pStyle w:val="TAC"/>
              <w:rPr>
                <w:lang w:eastAsia="en-GB"/>
              </w:rPr>
            </w:pPr>
            <w:r w:rsidRPr="00355A4C">
              <w:rPr>
                <w:rFonts w:eastAsia="Calibri"/>
                <w:lang w:eastAsia="en-GB"/>
              </w:rPr>
              <w:t>37</w:t>
            </w:r>
          </w:p>
        </w:tc>
        <w:tc>
          <w:tcPr>
            <w:tcW w:w="937" w:type="dxa"/>
            <w:tcBorders>
              <w:top w:val="single" w:sz="4" w:space="0" w:color="auto"/>
              <w:left w:val="single" w:sz="4" w:space="0" w:color="auto"/>
              <w:bottom w:val="single" w:sz="4" w:space="0" w:color="auto"/>
              <w:right w:val="single" w:sz="4" w:space="0" w:color="auto"/>
            </w:tcBorders>
            <w:vAlign w:val="center"/>
            <w:hideMark/>
          </w:tcPr>
          <w:p w14:paraId="57EB0301" w14:textId="77777777" w:rsidR="00BF1480" w:rsidRPr="00355A4C" w:rsidRDefault="00BF1480" w:rsidP="00CC3D8E">
            <w:pPr>
              <w:pStyle w:val="TAC"/>
              <w:rPr>
                <w:lang w:eastAsia="en-GB"/>
              </w:rPr>
            </w:pPr>
            <w:r w:rsidRPr="00355A4C">
              <w:rPr>
                <w:rFonts w:eastAsia="Calibri"/>
                <w:lang w:eastAsia="en-GB"/>
              </w:rPr>
              <w:t>37</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DF2BA8" w14:textId="77777777" w:rsidR="00BF1480" w:rsidRPr="00355A4C" w:rsidRDefault="00BF1480" w:rsidP="00CC3D8E">
            <w:pPr>
              <w:pStyle w:val="TAC"/>
              <w:rPr>
                <w:lang w:eastAsia="en-GB"/>
              </w:rPr>
            </w:pPr>
            <w:r w:rsidRPr="00355A4C">
              <w:rPr>
                <w:rFonts w:eastAsia="Calibri"/>
                <w:lang w:eastAsia="en-GB"/>
              </w:rPr>
              <w:t>37</w:t>
            </w:r>
          </w:p>
        </w:tc>
        <w:tc>
          <w:tcPr>
            <w:tcW w:w="2830" w:type="dxa"/>
            <w:tcBorders>
              <w:top w:val="single" w:sz="4" w:space="0" w:color="auto"/>
              <w:left w:val="single" w:sz="4" w:space="0" w:color="auto"/>
              <w:bottom w:val="single" w:sz="4" w:space="0" w:color="auto"/>
              <w:right w:val="single" w:sz="4" w:space="0" w:color="auto"/>
            </w:tcBorders>
            <w:vAlign w:val="center"/>
          </w:tcPr>
          <w:p w14:paraId="259AB442" w14:textId="77777777" w:rsidR="00BF1480" w:rsidRPr="00355A4C" w:rsidRDefault="00BF1480" w:rsidP="00CC3D8E">
            <w:pPr>
              <w:pStyle w:val="TAC"/>
              <w:rPr>
                <w:lang w:eastAsia="en-GB"/>
              </w:rPr>
            </w:pPr>
            <w:r w:rsidRPr="00355A4C">
              <w:rPr>
                <w:lang w:eastAsia="en-GB"/>
              </w:rPr>
              <w:t xml:space="preserve">32 </w:t>
            </w:r>
          </w:p>
          <w:p w14:paraId="3B0214EE" w14:textId="77777777" w:rsidR="00BF1480" w:rsidRPr="00355A4C" w:rsidRDefault="00BF1480" w:rsidP="00CC3D8E">
            <w:pPr>
              <w:pStyle w:val="TAC"/>
              <w:rPr>
                <w:lang w:eastAsia="en-GB"/>
              </w:rPr>
            </w:pPr>
            <w:r w:rsidRPr="00355A4C">
              <w:rPr>
                <w:lang w:eastAsia="en-GB"/>
              </w:rPr>
              <w:t>(object-based + MASA audio)</w:t>
            </w:r>
          </w:p>
        </w:tc>
      </w:tr>
    </w:tbl>
    <w:p w14:paraId="761841C6" w14:textId="77777777" w:rsidR="00BF1480" w:rsidRDefault="00BF1480" w:rsidP="00BF1480">
      <w:pPr>
        <w:ind w:left="1135" w:hanging="851"/>
        <w:rPr>
          <w:noProof/>
        </w:rPr>
      </w:pPr>
    </w:p>
    <w:p w14:paraId="1BA049CF" w14:textId="77777777" w:rsidR="00BF1480" w:rsidRDefault="00BF1480" w:rsidP="00BF1480">
      <w:pPr>
        <w:ind w:left="1135" w:hanging="851"/>
        <w:rPr>
          <w:noProof/>
        </w:rPr>
      </w:pPr>
    </w:p>
    <w:p w14:paraId="6F3C4DDB" w14:textId="77777777" w:rsidR="00BF1480" w:rsidRDefault="00BF1480" w:rsidP="00BF1480">
      <w:pPr>
        <w:ind w:left="1135" w:hanging="851"/>
      </w:pPr>
      <w:r w:rsidRPr="4D660F2A">
        <w:rPr>
          <w:noProof/>
        </w:rPr>
        <w:t>NOTE1:</w:t>
      </w:r>
      <w:r>
        <w:tab/>
      </w:r>
      <w:r w:rsidRPr="4D660F2A">
        <w:rPr>
          <w:noProof/>
        </w:rPr>
        <w:t xml:space="preserve">Stereo input format also includes binaural input format. </w:t>
      </w:r>
    </w:p>
    <w:p w14:paraId="7783CB95" w14:textId="77777777" w:rsidR="00BF1480" w:rsidRDefault="00BF1480" w:rsidP="00BF1480">
      <w:pPr>
        <w:ind w:left="1135" w:hanging="851"/>
        <w:rPr>
          <w:ins w:id="50" w:author="Archit Tamarapu" w:date="2025-11-11T17:38:00Z" w16du:dateUtc="2025-11-11T17:38:42Z"/>
        </w:rPr>
      </w:pPr>
      <w:r w:rsidRPr="1792A3B3">
        <w:rPr>
          <w:noProof/>
        </w:rPr>
        <w:t>NOTE2:</w:t>
      </w:r>
      <w:r>
        <w:tab/>
      </w:r>
      <w:r w:rsidRPr="1792A3B3">
        <w:rPr>
          <w:noProof/>
        </w:rPr>
        <w:t>Metadata-assisted spatial audio (MASA) decoder output allows also for mono or stereo decoder output at 32 ms algorithmic delay by stripping the metadata file.</w:t>
      </w:r>
    </w:p>
    <w:p w14:paraId="16260B18" w14:textId="77777777" w:rsidR="00BF1480" w:rsidRDefault="00BF1480" w:rsidP="00BF1480">
      <w:pPr>
        <w:ind w:left="1135" w:hanging="851"/>
        <w:rPr>
          <w:noProof/>
        </w:rPr>
      </w:pPr>
      <w:ins w:id="51" w:author="Archit Tamarapu" w:date="2025-11-11T17:38:00Z">
        <w:r w:rsidRPr="1792A3B3">
          <w:rPr>
            <w:noProof/>
          </w:rPr>
          <w:t>NOTE3:</w:t>
        </w:r>
        <w:r>
          <w:tab/>
        </w:r>
        <w:r w:rsidRPr="1792A3B3">
          <w:rPr>
            <w:noProof/>
          </w:rPr>
          <w:t>Mono and Stereo outputs to other formats marked with [*] are further described in clauses 7.2.1.5, 7.2.2.6 and 7.2.3.</w:t>
        </w:r>
      </w:ins>
    </w:p>
    <w:p w14:paraId="4C8443DA" w14:textId="77777777" w:rsidR="00BF1480" w:rsidRDefault="00BF1480" w:rsidP="00BF1480">
      <w:pPr>
        <w:ind w:left="1135" w:hanging="851"/>
      </w:pPr>
      <w:r w:rsidRPr="4D660F2A">
        <w:rPr>
          <w:noProof/>
        </w:rPr>
        <w:t xml:space="preserve">The algorithmic delay related to the core-coder coding in IVAS is 32 ms similarly as in EVS though its splitting between the encoder and the decoder is slightly different. It consists of 8.75 ms for the encoder look-ahead and 3.25 ms for the decoder delay related to the time-domain BWE and resampling in the DFT domain. </w:t>
      </w:r>
    </w:p>
    <w:p w14:paraId="092BDB83" w14:textId="77777777" w:rsidR="00BF1480" w:rsidRDefault="00BF1480" w:rsidP="00BF1480">
      <w:r w:rsidRPr="4D660F2A">
        <w:rPr>
          <w:noProof/>
        </w:rPr>
        <w:t>Further, the IVAS delay consists of 5 ms delay related to the rendering to the related output configuration, thus making the overall delay of 32 ms in some set-ups and 37 ms in other set-ups.</w:t>
      </w:r>
    </w:p>
    <w:p w14:paraId="7290F7D8" w14:textId="77777777" w:rsidR="00BF1480" w:rsidRDefault="00BF1480" w:rsidP="00BF1480">
      <w:r w:rsidRPr="4D660F2A">
        <w:rPr>
          <w:noProof/>
        </w:rPr>
        <w:t>Finally, in SBA format, an additional encoder delay of 1 ms is present and it is related to the filter-bank analyses prior to the encoding.</w:t>
      </w:r>
    </w:p>
    <w:p w14:paraId="3E810FB5" w14:textId="77777777" w:rsidR="00BF1480" w:rsidRDefault="00BF1480" w:rsidP="00BF1480">
      <w:r w:rsidRPr="4D660F2A">
        <w:rPr>
          <w:noProof/>
        </w:rPr>
        <w:t>It is also noted that the delay figures exclude any HRIR/BRIR induced delay.</w:t>
      </w:r>
    </w:p>
    <w:p w14:paraId="78445E5A" w14:textId="77777777" w:rsidR="00BF1480" w:rsidRDefault="00BF1480" w:rsidP="00BF1480">
      <w:r w:rsidRPr="4D660F2A">
        <w:rPr>
          <w:noProof/>
        </w:rPr>
        <w:t>The codec delay for mono (EVS) operation and stereo downmix operation in EVS compatible operation is 32 ms described in clause 4.3 in [3].</w:t>
      </w:r>
    </w:p>
    <w:p w14:paraId="602BDEA2" w14:textId="77777777" w:rsidR="00BF1480" w:rsidRDefault="00BF1480">
      <w:pPr>
        <w:spacing w:after="0"/>
        <w:rPr>
          <w:noProof/>
        </w:rPr>
      </w:pPr>
    </w:p>
    <w:p w14:paraId="05B9280A" w14:textId="77777777" w:rsidR="00BF1480" w:rsidRDefault="00BF1480">
      <w:pPr>
        <w:spacing w:after="0"/>
        <w:rPr>
          <w:noProof/>
        </w:rPr>
      </w:pPr>
    </w:p>
    <w:p w14:paraId="48E9B228" w14:textId="77777777" w:rsidR="00BF1480" w:rsidRDefault="00BF1480">
      <w:pPr>
        <w:spacing w:after="0"/>
        <w:rPr>
          <w:noProof/>
        </w:rPr>
      </w:pPr>
    </w:p>
    <w:p w14:paraId="755B412C" w14:textId="1974DE79" w:rsidR="00D04157" w:rsidRDefault="00D04157" w:rsidP="00D04157">
      <w:pPr>
        <w:pBdr>
          <w:top w:val="single" w:sz="4" w:space="1" w:color="auto"/>
          <w:left w:val="single" w:sz="4" w:space="4" w:color="auto"/>
          <w:bottom w:val="single" w:sz="4" w:space="1" w:color="auto"/>
          <w:right w:val="single" w:sz="4" w:space="4" w:color="auto"/>
        </w:pBdr>
        <w:shd w:val="clear" w:color="auto" w:fill="FFFF00"/>
        <w:jc w:val="center"/>
        <w:rPr>
          <w:noProof/>
        </w:rPr>
      </w:pPr>
      <w:bookmarkStart w:id="52" w:name="equ_coh_1"/>
      <w:bookmarkStart w:id="53" w:name="_Toc210813845"/>
      <w:bookmarkEnd w:id="52"/>
      <w:r>
        <w:rPr>
          <w:noProof/>
        </w:rPr>
        <w:t xml:space="preserve">CHANGE </w:t>
      </w:r>
      <w:r>
        <w:rPr>
          <w:noProof/>
        </w:rPr>
        <w:fldChar w:fldCharType="begin"/>
      </w:r>
      <w:r>
        <w:rPr>
          <w:noProof/>
        </w:rPr>
        <w:instrText xml:space="preserve"> SEQ NumChange </w:instrText>
      </w:r>
      <w:r>
        <w:rPr>
          <w:noProof/>
        </w:rPr>
        <w:fldChar w:fldCharType="separate"/>
      </w:r>
      <w:r w:rsidR="00BF1480">
        <w:rPr>
          <w:noProof/>
        </w:rPr>
        <w:t>5</w:t>
      </w:r>
      <w:r>
        <w:rPr>
          <w:noProof/>
        </w:rPr>
        <w:fldChar w:fldCharType="end"/>
      </w:r>
    </w:p>
    <w:p w14:paraId="6882F40F" w14:textId="77777777" w:rsidR="00D04157" w:rsidRPr="00F90C47" w:rsidRDefault="00D04157" w:rsidP="00D04157">
      <w:pPr>
        <w:keepNext/>
        <w:keepLines/>
        <w:overflowPunct w:val="0"/>
        <w:autoSpaceDE w:val="0"/>
        <w:autoSpaceDN w:val="0"/>
        <w:adjustRightInd w:val="0"/>
        <w:spacing w:before="120"/>
        <w:ind w:left="1418" w:hanging="1418"/>
        <w:textAlignment w:val="baseline"/>
        <w:outlineLvl w:val="3"/>
        <w:rPr>
          <w:rFonts w:ascii="Arial" w:hAnsi="Arial"/>
          <w:sz w:val="24"/>
        </w:rPr>
      </w:pPr>
      <w:r w:rsidRPr="00F90C47">
        <w:rPr>
          <w:rFonts w:ascii="Arial" w:hAnsi="Arial"/>
          <w:sz w:val="24"/>
        </w:rPr>
        <w:t>5.3.5.2</w:t>
      </w:r>
      <w:r w:rsidRPr="00F90C47">
        <w:rPr>
          <w:rFonts w:ascii="Arial" w:hAnsi="Arial"/>
          <w:sz w:val="24"/>
        </w:rPr>
        <w:tab/>
        <w:t>DTX in MDCT-based stereo</w:t>
      </w:r>
      <w:bookmarkEnd w:id="53"/>
    </w:p>
    <w:p w14:paraId="02D9E12F" w14:textId="77777777" w:rsidR="00D04157" w:rsidRPr="00F90C47" w:rsidRDefault="00D04157" w:rsidP="00D04157">
      <w:pPr>
        <w:keepNext/>
        <w:keepLines/>
        <w:overflowPunct w:val="0"/>
        <w:autoSpaceDE w:val="0"/>
        <w:autoSpaceDN w:val="0"/>
        <w:adjustRightInd w:val="0"/>
        <w:spacing w:before="120"/>
        <w:ind w:left="1701" w:hanging="1701"/>
        <w:textAlignment w:val="baseline"/>
        <w:outlineLvl w:val="4"/>
        <w:rPr>
          <w:rFonts w:ascii="Arial" w:hAnsi="Arial"/>
          <w:sz w:val="22"/>
        </w:rPr>
      </w:pPr>
      <w:bookmarkStart w:id="54" w:name="_Toc210813846"/>
      <w:r w:rsidRPr="00F90C47">
        <w:rPr>
          <w:rFonts w:ascii="Arial" w:hAnsi="Arial"/>
          <w:sz w:val="22"/>
        </w:rPr>
        <w:t>5.3.5.2.1</w:t>
      </w:r>
      <w:r w:rsidRPr="00F90C47">
        <w:rPr>
          <w:rFonts w:ascii="Arial" w:hAnsi="Arial"/>
          <w:sz w:val="22"/>
        </w:rPr>
        <w:tab/>
        <w:t>Overview</w:t>
      </w:r>
      <w:bookmarkEnd w:id="54"/>
    </w:p>
    <w:p w14:paraId="7BA0739B" w14:textId="77777777" w:rsidR="00D04157" w:rsidRPr="00F90C47" w:rsidRDefault="00D04157" w:rsidP="00D04157">
      <w:pPr>
        <w:overflowPunct w:val="0"/>
        <w:autoSpaceDE w:val="0"/>
        <w:autoSpaceDN w:val="0"/>
        <w:adjustRightInd w:val="0"/>
        <w:textAlignment w:val="baseline"/>
        <w:rPr>
          <w:rFonts w:eastAsia="Calibri"/>
        </w:rPr>
      </w:pPr>
      <w:r w:rsidRPr="00F90C47">
        <w:rPr>
          <w:rFonts w:eastAsia="Calibri"/>
        </w:rPr>
        <w:t xml:space="preserve">DTX operation in MDCT-based stereo is based on the FD-CNG functionality from EVS. It is extended by encoding </w:t>
      </w:r>
      <w:ins w:id="55" w:author="Fotopoulou, Eleni" w:date="2025-10-27T14:06:00Z" w16du:dateUtc="2025-10-27T13:06:00Z">
        <w:r w:rsidRPr="00F90C47">
          <w:rPr>
            <w:rFonts w:eastAsia="Calibri"/>
          </w:rPr>
          <w:t xml:space="preserve">frequency-dependent </w:t>
        </w:r>
      </w:ins>
      <w:r w:rsidRPr="00F90C47">
        <w:rPr>
          <w:rFonts w:eastAsia="Calibri"/>
        </w:rPr>
        <w:t xml:space="preserve">information about the coherence between the two channels in the SID frame </w:t>
      </w:r>
      <w:del w:id="56" w:author="Fotopoulou, Eleni" w:date="2025-10-27T14:06:00Z" w16du:dateUtc="2025-10-27T13:06:00Z">
        <w:r w:rsidRPr="00170537">
          <w:rPr>
            <w:rFonts w:eastAsia="Calibri"/>
          </w:rPr>
          <w:delText>and</w:delText>
        </w:r>
      </w:del>
      <w:ins w:id="57" w:author="Fotopoulou, Eleni" w:date="2025-10-27T14:06:00Z" w16du:dateUtc="2025-10-27T13:06:00Z">
        <w:r w:rsidRPr="00F90C47">
          <w:rPr>
            <w:rFonts w:eastAsia="Calibri"/>
          </w:rPr>
          <w:t>to enable generation of stereo comfort noise with the same frequency-dependent coherence in the decoder. Additionally,</w:t>
        </w:r>
      </w:ins>
      <w:r w:rsidRPr="00F90C47">
        <w:rPr>
          <w:rFonts w:eastAsia="Calibri"/>
        </w:rPr>
        <w:t xml:space="preserve"> an efficient way of transmitting the parametric background noise description for both channels</w:t>
      </w:r>
      <w:ins w:id="58" w:author="Fotopoulou, Eleni" w:date="2025-10-27T14:06:00Z" w16du:dateUtc="2025-10-27T13:06:00Z">
        <w:r w:rsidRPr="00F90C47">
          <w:rPr>
            <w:rFonts w:eastAsia="Calibri"/>
          </w:rPr>
          <w:t xml:space="preserve"> is employed to encode the spectral shape parameters for both channels of the background noise with low additional bitrate demand</w:t>
        </w:r>
      </w:ins>
      <w:r w:rsidRPr="00F90C47">
        <w:rPr>
          <w:rFonts w:eastAsia="Calibri"/>
        </w:rPr>
        <w:t>.</w:t>
      </w:r>
    </w:p>
    <w:p w14:paraId="557FEF9B" w14:textId="77777777" w:rsidR="00D04157" w:rsidRPr="00F90C47" w:rsidRDefault="00D04157" w:rsidP="00D04157">
      <w:pPr>
        <w:overflowPunct w:val="0"/>
        <w:autoSpaceDE w:val="0"/>
        <w:autoSpaceDN w:val="0"/>
        <w:adjustRightInd w:val="0"/>
        <w:textAlignment w:val="baseline"/>
      </w:pPr>
      <w:r w:rsidRPr="00F90C47">
        <w:lastRenderedPageBreak/>
        <w:t>Similar to the EVS, the MDCT-based stereo DTX coding employs a more efficient DTX coding (“regular”) strategy at bitrates lower or equal to 80 kbps while a conservative coding strategy is used at bitrates higher than 80 kbps. The conservative coding means that the DTX segments correspond to signals with a very low energy.</w:t>
      </w:r>
    </w:p>
    <w:p w14:paraId="2817E61A" w14:textId="77777777" w:rsidR="00D04157" w:rsidRPr="00F90C47" w:rsidRDefault="00D04157" w:rsidP="00D04157">
      <w:pPr>
        <w:overflowPunct w:val="0"/>
        <w:autoSpaceDE w:val="0"/>
        <w:autoSpaceDN w:val="0"/>
        <w:adjustRightInd w:val="0"/>
        <w:textAlignment w:val="baseline"/>
        <w:rPr>
          <w:rFonts w:eastAsia="Calibri"/>
        </w:rPr>
      </w:pPr>
    </w:p>
    <w:p w14:paraId="37E3304A" w14:textId="77777777" w:rsidR="00D04157" w:rsidRPr="00F90C47" w:rsidRDefault="00D04157" w:rsidP="00D04157">
      <w:pPr>
        <w:keepNext/>
        <w:keepLines/>
        <w:overflowPunct w:val="0"/>
        <w:autoSpaceDE w:val="0"/>
        <w:autoSpaceDN w:val="0"/>
        <w:adjustRightInd w:val="0"/>
        <w:spacing w:before="120"/>
        <w:ind w:left="1701" w:hanging="1701"/>
        <w:textAlignment w:val="baseline"/>
        <w:outlineLvl w:val="4"/>
        <w:rPr>
          <w:rFonts w:ascii="Arial" w:hAnsi="Arial"/>
          <w:sz w:val="22"/>
        </w:rPr>
      </w:pPr>
      <w:bookmarkStart w:id="59" w:name="_Toc210813847"/>
      <w:r w:rsidRPr="00F90C47">
        <w:rPr>
          <w:rFonts w:ascii="Arial" w:hAnsi="Arial"/>
          <w:sz w:val="22"/>
        </w:rPr>
        <w:t>5.3.5.2.2</w:t>
      </w:r>
      <w:r w:rsidRPr="00F90C47">
        <w:rPr>
          <w:rFonts w:ascii="Arial" w:hAnsi="Arial"/>
          <w:sz w:val="22"/>
        </w:rPr>
        <w:tab/>
        <w:t>VAD in MDCT-based Stereo</w:t>
      </w:r>
      <w:bookmarkEnd w:id="59"/>
    </w:p>
    <w:p w14:paraId="21C04D3E" w14:textId="77777777" w:rsidR="00D04157" w:rsidRPr="00F90C47" w:rsidRDefault="00D04157" w:rsidP="00D04157">
      <w:pPr>
        <w:overflowPunct w:val="0"/>
        <w:autoSpaceDE w:val="0"/>
        <w:autoSpaceDN w:val="0"/>
        <w:adjustRightInd w:val="0"/>
        <w:textAlignment w:val="baseline"/>
        <w:rPr>
          <w:rFonts w:eastAsia="Calibri"/>
        </w:rPr>
      </w:pPr>
      <w:r w:rsidRPr="00F90C47">
        <w:rPr>
          <w:rFonts w:eastAsia="Calibri"/>
        </w:rPr>
        <w:t>The stereo signal is analyzed by a voice activity detector that determines a frame to be an inactive frame or an active frame. The activity detector analyzes the two channels separately to classify them as either active or inactive. Then, it determines the whole frame to be inactive if both the first channel and the second channel are classified as inactive. Otherwise, the frame is classified as active. The decision to classify a single channel as active or inactive is done the same as described in clause 5.2.2.2.5.</w:t>
      </w:r>
    </w:p>
    <w:p w14:paraId="69600C80" w14:textId="0A39F208" w:rsidR="00D04157" w:rsidRPr="00F90C47" w:rsidRDefault="00D04157" w:rsidP="00D04157">
      <w:pPr>
        <w:overflowPunct w:val="0"/>
        <w:autoSpaceDE w:val="0"/>
        <w:autoSpaceDN w:val="0"/>
        <w:adjustRightInd w:val="0"/>
        <w:textAlignment w:val="baseline"/>
        <w:rPr>
          <w:rFonts w:eastAsia="Calibri"/>
        </w:rPr>
      </w:pPr>
      <w:r w:rsidRPr="00F90C47">
        <w:rPr>
          <w:rFonts w:eastAsia="Calibri"/>
        </w:rPr>
        <w:t xml:space="preserve">The VAD functionalities in each of the channels operate completely independent of each other. This also includes the mechanism for determining when to send the next SID frame in variable-DTX-update-interval operation (see clauses 5.6.1.1 and 5.6.1.2 of </w:t>
      </w:r>
      <w:r w:rsidRPr="00F90C47">
        <w:t>[3]</w:t>
      </w:r>
      <w:r w:rsidRPr="00F90C47">
        <w:rPr>
          <w:rFonts w:eastAsia="Calibri"/>
        </w:rPr>
        <w:t xml:space="preserve">). To prevent the two channel VADs to go out of synch, a synchronization mechanism is employed as depicted in </w:t>
      </w:r>
      <w:r w:rsidRPr="00F90C47">
        <w:t>Figure 5.3</w:t>
      </w:r>
      <w:ins w:id="60" w:author="Lasse J. Laaksonen (Nokia)" w:date="2025-11-03T15:27:00Z" w16du:dateUtc="2025-11-03T13:27:00Z">
        <w:r>
          <w:t>-</w:t>
        </w:r>
      </w:ins>
      <w:r w:rsidRPr="00F90C47">
        <w:t>46</w:t>
      </w:r>
      <w:r w:rsidRPr="00F90C47">
        <w:rPr>
          <w:rFonts w:eastAsia="Calibri"/>
        </w:rPr>
        <w:t xml:space="preserve">. </w:t>
      </w:r>
      <w:ins w:id="61" w:author="Fotopoulou, Eleni" w:date="2025-10-27T14:06:00Z" w16du:dateUtc="2025-10-27T13:06:00Z">
        <w:r w:rsidRPr="00F90C47">
          <w:rPr>
            <w:rFonts w:eastAsia="Calibri"/>
          </w:rPr>
          <w:t xml:space="preserve">If any of the two channels is classified as active, the current frame is classified as active and will be encoded using the discrete channel encoding of MDCT-based stereo as described in clause 5.3.3. </w:t>
        </w:r>
      </w:ins>
      <w:r w:rsidRPr="00F90C47">
        <w:rPr>
          <w:rFonts w:eastAsia="Calibri"/>
        </w:rPr>
        <w:t>If any of the two channel VADs decides on sending an SID in the current frame, the current frame will be an SID frame, even if the other channel’s VAD decides that based on the other channel, the current frame would be a NO_DATA frame.</w:t>
      </w:r>
    </w:p>
    <w:p w14:paraId="24CC878F" w14:textId="77777777" w:rsidR="00D04157" w:rsidRPr="00F90C47" w:rsidRDefault="005B3707" w:rsidP="00D04157">
      <w:pPr>
        <w:keepNext/>
        <w:keepLines/>
        <w:overflowPunct w:val="0"/>
        <w:autoSpaceDE w:val="0"/>
        <w:autoSpaceDN w:val="0"/>
        <w:adjustRightInd w:val="0"/>
        <w:spacing w:before="60"/>
        <w:jc w:val="center"/>
        <w:textAlignment w:val="baseline"/>
        <w:rPr>
          <w:rFonts w:ascii="Arial" w:hAnsi="Arial"/>
          <w:b/>
        </w:rPr>
      </w:pPr>
      <w:r w:rsidRPr="001111CF">
        <w:rPr>
          <w:rFonts w:ascii="Arial" w:hAnsi="Arial"/>
          <w:b/>
          <w:noProof/>
        </w:rPr>
        <w:object w:dxaOrig="3271" w:dyaOrig="4471" w14:anchorId="21F2EF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168.3pt;height:221.85pt;mso-width-percent:0;mso-height-percent:0;mso-width-percent:0;mso-height-percent:0" o:ole="">
            <v:imagedata r:id="rId16" o:title=""/>
          </v:shape>
          <o:OLEObject Type="Embed" ProgID="Visio.Drawing.15" ShapeID="_x0000_i1029" DrawAspect="Content" ObjectID="_1825048851" r:id="rId17"/>
        </w:object>
      </w:r>
    </w:p>
    <w:p w14:paraId="5579327E" w14:textId="77777777" w:rsidR="00D04157" w:rsidRPr="00F90C47" w:rsidRDefault="00D04157">
      <w:pPr>
        <w:keepLines/>
        <w:overflowPunct w:val="0"/>
        <w:autoSpaceDE w:val="0"/>
        <w:autoSpaceDN w:val="0"/>
        <w:adjustRightInd w:val="0"/>
        <w:spacing w:after="240"/>
        <w:jc w:val="center"/>
        <w:textAlignment w:val="baseline"/>
        <w:rPr>
          <w:rFonts w:ascii="Arial" w:hAnsi="Arial"/>
          <w:b/>
        </w:rPr>
        <w:pPrChange w:id="62" w:author="Fotopoulou, Eleni" w:date="2025-10-27T14:06:00Z" w16du:dateUtc="2025-10-27T13:06:00Z">
          <w:pPr/>
        </w:pPrChange>
      </w:pPr>
      <w:r w:rsidRPr="00F90C47">
        <w:rPr>
          <w:rFonts w:ascii="Arial" w:hAnsi="Arial"/>
          <w:b/>
          <w:rPrChange w:id="63" w:author="Fotopoulou, Eleni" w:date="2025-10-27T14:06:00Z" w16du:dateUtc="2025-10-27T13:06:00Z">
            <w:rPr/>
          </w:rPrChange>
        </w:rPr>
        <w:t>Figure 5.3</w:t>
      </w:r>
      <w:r w:rsidRPr="00F90C47">
        <w:rPr>
          <w:rFonts w:ascii="Arial" w:hAnsi="Arial"/>
          <w:b/>
          <w:rPrChange w:id="64" w:author="Fotopoulou, Eleni" w:date="2025-10-27T14:06:00Z" w16du:dateUtc="2025-10-27T13:06:00Z">
            <w:rPr/>
          </w:rPrChange>
        </w:rPr>
        <w:noBreakHyphen/>
        <w:t>46: Frame type decision in MDCT-based Stereo DTX</w:t>
      </w:r>
    </w:p>
    <w:p w14:paraId="2592F8CC" w14:textId="77777777" w:rsidR="00D04157" w:rsidRPr="00F90C47" w:rsidRDefault="00D04157" w:rsidP="00D04157">
      <w:pPr>
        <w:keepNext/>
        <w:keepLines/>
        <w:overflowPunct w:val="0"/>
        <w:autoSpaceDE w:val="0"/>
        <w:autoSpaceDN w:val="0"/>
        <w:adjustRightInd w:val="0"/>
        <w:spacing w:before="120"/>
        <w:ind w:left="1701" w:hanging="1701"/>
        <w:textAlignment w:val="baseline"/>
        <w:outlineLvl w:val="4"/>
        <w:rPr>
          <w:rFonts w:ascii="Arial" w:hAnsi="Arial"/>
          <w:sz w:val="22"/>
        </w:rPr>
      </w:pPr>
      <w:bookmarkStart w:id="65" w:name="_Toc210813848"/>
      <w:r w:rsidRPr="00F90C47">
        <w:rPr>
          <w:rFonts w:ascii="Arial" w:hAnsi="Arial"/>
          <w:sz w:val="22"/>
        </w:rPr>
        <w:t>5.3.5.2.3</w:t>
      </w:r>
      <w:r w:rsidRPr="00F90C47">
        <w:rPr>
          <w:rFonts w:ascii="Arial" w:hAnsi="Arial"/>
          <w:sz w:val="22"/>
        </w:rPr>
        <w:tab/>
        <w:t>Coherence estimation</w:t>
      </w:r>
      <w:bookmarkEnd w:id="65"/>
    </w:p>
    <w:p w14:paraId="125F689A" w14:textId="0B70DE13" w:rsidR="00D04157" w:rsidRPr="00F90C47" w:rsidRDefault="00D04157" w:rsidP="00D04157">
      <w:pPr>
        <w:overflowPunct w:val="0"/>
        <w:autoSpaceDE w:val="0"/>
        <w:autoSpaceDN w:val="0"/>
        <w:adjustRightInd w:val="0"/>
        <w:textAlignment w:val="baseline"/>
        <w:rPr>
          <w:ins w:id="66" w:author="Fotopoulou, Eleni" w:date="2025-10-27T14:06:00Z" w16du:dateUtc="2025-10-27T13:06:00Z"/>
          <w:rFonts w:eastAsia="Calibri"/>
        </w:rPr>
      </w:pPr>
      <w:ins w:id="67" w:author="Fotopoulou, Eleni" w:date="2025-10-27T14:06:00Z" w16du:dateUtc="2025-10-27T13:06:00Z">
        <w:r w:rsidRPr="00F90C47">
          <w:rPr>
            <w:rFonts w:eastAsia="Calibri"/>
          </w:rPr>
          <w:t>Frequency-dependent coherence information for the background noise signal is measured in inactive frames by calculating the coherence between the left and the right channel signal in 5 frequency bands. The bands are adapted to the psychoacoustic ERB scale. They are non-overlapping with monotonically increasing size and were derived by combining multiple of the stereo bands defined in table 5.3-17 which follow the ERB scale approximately. The first band starts at 50</w:t>
        </w:r>
      </w:ins>
      <w:ins w:id="68" w:author="Lasse J. Laaksonen (Nokia)" w:date="2025-11-03T15:28:00Z" w16du:dateUtc="2025-11-03T13:28:00Z">
        <w:r>
          <w:rPr>
            <w:rFonts w:eastAsia="Calibri"/>
          </w:rPr>
          <w:t xml:space="preserve"> </w:t>
        </w:r>
      </w:ins>
      <w:ins w:id="69" w:author="Fotopoulou, Eleni" w:date="2025-10-27T14:06:00Z" w16du:dateUtc="2025-10-27T13:06:00Z">
        <w:r w:rsidRPr="00F90C47">
          <w:rPr>
            <w:rFonts w:eastAsia="Calibri"/>
          </w:rPr>
          <w:t>Hz, so the calculated coherence parameters only define the coherence between the channels above this frequency. The coherence is calculated using the FFT spectrum from the pre-processing spectral analysis calculated on the 12.8</w:t>
        </w:r>
      </w:ins>
      <w:ins w:id="70" w:author="Lasse J. Laaksonen (Nokia)" w:date="2025-11-03T15:28:00Z" w16du:dateUtc="2025-11-03T13:28:00Z">
        <w:r>
          <w:rPr>
            <w:rFonts w:eastAsia="Calibri"/>
          </w:rPr>
          <w:t xml:space="preserve"> </w:t>
        </w:r>
      </w:ins>
      <w:ins w:id="71" w:author="Fotopoulou, Eleni" w:date="2025-10-27T14:06:00Z" w16du:dateUtc="2025-10-27T13:06:00Z">
        <w:r w:rsidRPr="00F90C47">
          <w:rPr>
            <w:rFonts w:eastAsia="Calibri"/>
          </w:rPr>
          <w:t>kHz downsampled signal, so the bands only cover that frequency range. See table 5.3-25 for the band definitions.</w:t>
        </w:r>
      </w:ins>
    </w:p>
    <w:p w14:paraId="713CA227" w14:textId="77777777" w:rsidR="00D04157" w:rsidRPr="00F90C47" w:rsidRDefault="00D04157" w:rsidP="00D04157">
      <w:pPr>
        <w:keepNext/>
        <w:keepLines/>
        <w:overflowPunct w:val="0"/>
        <w:autoSpaceDE w:val="0"/>
        <w:autoSpaceDN w:val="0"/>
        <w:adjustRightInd w:val="0"/>
        <w:spacing w:before="60"/>
        <w:jc w:val="center"/>
        <w:textAlignment w:val="baseline"/>
        <w:rPr>
          <w:ins w:id="72" w:author="Fotopoulou, Eleni" w:date="2025-10-27T14:06:00Z" w16du:dateUtc="2025-10-27T13:06:00Z"/>
          <w:rFonts w:ascii="Arial" w:hAnsi="Arial"/>
          <w:b/>
        </w:rPr>
      </w:pPr>
      <w:ins w:id="73" w:author="Fotopoulou, Eleni" w:date="2025-10-27T14:06:00Z" w16du:dateUtc="2025-10-27T13:06:00Z">
        <w:r w:rsidRPr="00F90C47">
          <w:rPr>
            <w:rFonts w:ascii="Arial" w:hAnsi="Arial"/>
            <w:b/>
          </w:rPr>
          <w:lastRenderedPageBreak/>
          <w:t>Table 5.3</w:t>
        </w:r>
        <w:r w:rsidRPr="00F90C47">
          <w:rPr>
            <w:rFonts w:ascii="Arial" w:hAnsi="Arial"/>
            <w:b/>
          </w:rPr>
          <w:noBreakHyphen/>
          <w:t>25: Frequency bands for the background noise coherence estimation</w:t>
        </w:r>
      </w:ins>
    </w:p>
    <w:tbl>
      <w:tblPr>
        <w:tblStyle w:val="TableGrid"/>
        <w:tblW w:w="0" w:type="auto"/>
        <w:jc w:val="center"/>
        <w:tblLook w:val="04A0" w:firstRow="1" w:lastRow="0" w:firstColumn="1" w:lastColumn="0" w:noHBand="0" w:noVBand="1"/>
      </w:tblPr>
      <w:tblGrid>
        <w:gridCol w:w="828"/>
        <w:gridCol w:w="1205"/>
        <w:gridCol w:w="758"/>
      </w:tblGrid>
      <w:tr w:rsidR="00D04157" w:rsidRPr="00F90C47" w14:paraId="2D0C2C1F" w14:textId="77777777" w:rsidTr="00EA12A7">
        <w:trPr>
          <w:tblHeader/>
          <w:jc w:val="center"/>
          <w:ins w:id="74" w:author="Fotopoulou, Eleni" w:date="2025-10-27T14:06:00Z"/>
        </w:trPr>
        <w:tc>
          <w:tcPr>
            <w:tcW w:w="828" w:type="dxa"/>
            <w:shd w:val="clear" w:color="auto" w:fill="D9D9D9"/>
          </w:tcPr>
          <w:p w14:paraId="3E259393" w14:textId="77777777" w:rsidR="00D04157" w:rsidRPr="00F90C47" w:rsidRDefault="00D04157" w:rsidP="00EA12A7">
            <w:pPr>
              <w:keepNext/>
              <w:keepLines/>
              <w:overflowPunct w:val="0"/>
              <w:autoSpaceDE w:val="0"/>
              <w:autoSpaceDN w:val="0"/>
              <w:adjustRightInd w:val="0"/>
              <w:jc w:val="center"/>
              <w:textAlignment w:val="baseline"/>
              <w:rPr>
                <w:ins w:id="75" w:author="Fotopoulou, Eleni" w:date="2025-10-27T14:06:00Z" w16du:dateUtc="2025-10-27T13:06:00Z"/>
                <w:rFonts w:ascii="Arial" w:hAnsi="Arial"/>
                <w:b/>
                <w:sz w:val="18"/>
              </w:rPr>
            </w:pPr>
            <w:ins w:id="76" w:author="Fotopoulou, Eleni" w:date="2025-10-27T14:06:00Z" w16du:dateUtc="2025-10-27T13:06:00Z">
              <w:r w:rsidRPr="00F90C47">
                <w:rPr>
                  <w:rFonts w:ascii="Arial" w:hAnsi="Arial"/>
                  <w:b/>
                  <w:sz w:val="18"/>
                </w:rPr>
                <w:t>Band</w:t>
              </w:r>
            </w:ins>
          </w:p>
        </w:tc>
        <w:tc>
          <w:tcPr>
            <w:tcW w:w="1205" w:type="dxa"/>
            <w:shd w:val="clear" w:color="auto" w:fill="D9D9D9"/>
          </w:tcPr>
          <w:p w14:paraId="429B4D56" w14:textId="77777777" w:rsidR="00D04157" w:rsidRPr="00F90C47" w:rsidRDefault="00000000" w:rsidP="00EA12A7">
            <w:pPr>
              <w:keepNext/>
              <w:keepLines/>
              <w:overflowPunct w:val="0"/>
              <w:autoSpaceDE w:val="0"/>
              <w:autoSpaceDN w:val="0"/>
              <w:adjustRightInd w:val="0"/>
              <w:jc w:val="center"/>
              <w:textAlignment w:val="baseline"/>
              <w:rPr>
                <w:ins w:id="77" w:author="Fotopoulou, Eleni" w:date="2025-10-27T14:06:00Z" w16du:dateUtc="2025-10-27T13:06:00Z"/>
                <w:rFonts w:ascii="Arial" w:hAnsi="Arial"/>
                <w:b/>
                <w:sz w:val="18"/>
              </w:rPr>
            </w:pPr>
            <m:oMathPara>
              <m:oMath>
                <m:sSub>
                  <m:sSubPr>
                    <m:ctrlPr>
                      <w:ins w:id="78" w:author="Fotopoulou, Eleni" w:date="2025-10-27T14:06:00Z" w16du:dateUtc="2025-10-27T13:06:00Z">
                        <w:rPr>
                          <w:rFonts w:ascii="Cambria Math" w:hAnsi="Cambria Math"/>
                          <w:b/>
                          <w:i/>
                          <w:sz w:val="18"/>
                        </w:rPr>
                      </w:ins>
                    </m:ctrlPr>
                  </m:sSubPr>
                  <m:e>
                    <m:r>
                      <w:ins w:id="79" w:author="Fotopoulou, Eleni" w:date="2025-10-27T14:06:00Z" w16du:dateUtc="2025-10-27T13:06:00Z">
                        <m:rPr>
                          <m:sty m:val="bi"/>
                        </m:rPr>
                        <w:rPr>
                          <w:rFonts w:ascii="Cambria Math" w:hAnsi="Cambria Math"/>
                          <w:sz w:val="18"/>
                        </w:rPr>
                        <m:t>b</m:t>
                      </w:ins>
                    </m:r>
                  </m:e>
                  <m:sub>
                    <m:r>
                      <w:ins w:id="80" w:author="Fotopoulou, Eleni" w:date="2025-10-27T14:06:00Z" w16du:dateUtc="2025-10-27T13:06:00Z">
                        <m:rPr>
                          <m:sty m:val="bi"/>
                        </m:rPr>
                        <w:rPr>
                          <w:rFonts w:ascii="Cambria Math" w:hAnsi="Cambria Math"/>
                          <w:sz w:val="18"/>
                        </w:rPr>
                        <m:t>offset</m:t>
                      </w:ins>
                    </m:r>
                  </m:sub>
                </m:sSub>
              </m:oMath>
            </m:oMathPara>
          </w:p>
        </w:tc>
        <w:tc>
          <w:tcPr>
            <w:tcW w:w="758" w:type="dxa"/>
            <w:shd w:val="clear" w:color="auto" w:fill="D9D9D9"/>
          </w:tcPr>
          <w:p w14:paraId="5AF2BB66" w14:textId="77777777" w:rsidR="00D04157" w:rsidRPr="00F90C47" w:rsidRDefault="00000000" w:rsidP="00EA12A7">
            <w:pPr>
              <w:keepNext/>
              <w:keepLines/>
              <w:overflowPunct w:val="0"/>
              <w:autoSpaceDE w:val="0"/>
              <w:autoSpaceDN w:val="0"/>
              <w:adjustRightInd w:val="0"/>
              <w:jc w:val="center"/>
              <w:textAlignment w:val="baseline"/>
              <w:rPr>
                <w:ins w:id="81" w:author="Fotopoulou, Eleni" w:date="2025-10-27T14:06:00Z" w16du:dateUtc="2025-10-27T13:06:00Z"/>
                <w:rFonts w:ascii="Arial" w:hAnsi="Arial"/>
                <w:b/>
                <w:sz w:val="18"/>
              </w:rPr>
            </w:pPr>
            <m:oMathPara>
              <m:oMath>
                <m:sSub>
                  <m:sSubPr>
                    <m:ctrlPr>
                      <w:ins w:id="82" w:author="Fotopoulou, Eleni" w:date="2025-10-27T14:06:00Z" w16du:dateUtc="2025-10-27T13:06:00Z">
                        <w:rPr>
                          <w:rFonts w:ascii="Cambria Math" w:hAnsi="Cambria Math"/>
                          <w:b/>
                          <w:sz w:val="18"/>
                        </w:rPr>
                      </w:ins>
                    </m:ctrlPr>
                  </m:sSubPr>
                  <m:e>
                    <m:r>
                      <w:ins w:id="83" w:author="Fotopoulou, Eleni" w:date="2025-10-27T14:06:00Z" w16du:dateUtc="2025-10-27T13:06:00Z">
                        <m:rPr>
                          <m:sty m:val="bi"/>
                        </m:rPr>
                        <w:rPr>
                          <w:rFonts w:ascii="Cambria Math" w:hAnsi="Cambria Math"/>
                          <w:sz w:val="18"/>
                        </w:rPr>
                        <m:t>N</m:t>
                      </w:ins>
                    </m:r>
                  </m:e>
                  <m:sub>
                    <m:r>
                      <w:ins w:id="84" w:author="Fotopoulou, Eleni" w:date="2025-10-27T14:06:00Z" w16du:dateUtc="2025-10-27T13:06:00Z">
                        <m:rPr>
                          <m:sty m:val="bi"/>
                        </m:rPr>
                        <w:rPr>
                          <w:rFonts w:ascii="Cambria Math" w:hAnsi="Cambria Math"/>
                          <w:sz w:val="18"/>
                        </w:rPr>
                        <m:t>bin</m:t>
                      </w:ins>
                    </m:r>
                    <m:r>
                      <w:ins w:id="85" w:author="Fotopoulou, Eleni" w:date="2025-10-27T14:06:00Z" w16du:dateUtc="2025-10-27T13:06:00Z">
                        <m:rPr>
                          <m:sty m:val="b"/>
                        </m:rPr>
                        <w:rPr>
                          <w:rFonts w:ascii="Cambria Math" w:hAnsi="Cambria Math"/>
                          <w:sz w:val="18"/>
                        </w:rPr>
                        <m:t>s</m:t>
                      </w:ins>
                    </m:r>
                  </m:sub>
                </m:sSub>
              </m:oMath>
            </m:oMathPara>
          </w:p>
        </w:tc>
      </w:tr>
      <w:tr w:rsidR="00D04157" w:rsidRPr="00F90C47" w14:paraId="796880CD" w14:textId="77777777" w:rsidTr="00EA12A7">
        <w:trPr>
          <w:tblHeader/>
          <w:jc w:val="center"/>
          <w:ins w:id="86" w:author="Fotopoulou, Eleni" w:date="2025-10-27T14:06:00Z"/>
        </w:trPr>
        <w:tc>
          <w:tcPr>
            <w:tcW w:w="828" w:type="dxa"/>
            <w:shd w:val="clear" w:color="auto" w:fill="D9D9D9"/>
          </w:tcPr>
          <w:p w14:paraId="47056299" w14:textId="77777777" w:rsidR="00D04157" w:rsidRPr="00F90C47" w:rsidRDefault="00D04157" w:rsidP="00EA12A7">
            <w:pPr>
              <w:keepNext/>
              <w:keepLines/>
              <w:overflowPunct w:val="0"/>
              <w:autoSpaceDE w:val="0"/>
              <w:autoSpaceDN w:val="0"/>
              <w:adjustRightInd w:val="0"/>
              <w:jc w:val="center"/>
              <w:textAlignment w:val="baseline"/>
              <w:rPr>
                <w:ins w:id="87" w:author="Fotopoulou, Eleni" w:date="2025-10-27T14:06:00Z" w16du:dateUtc="2025-10-27T13:06:00Z"/>
                <w:rFonts w:ascii="Arial" w:hAnsi="Arial"/>
                <w:b/>
                <w:sz w:val="18"/>
              </w:rPr>
            </w:pPr>
            <w:ins w:id="88" w:author="Fotopoulou, Eleni" w:date="2025-10-27T14:06:00Z" w16du:dateUtc="2025-10-27T13:06:00Z">
              <w:r w:rsidRPr="00F90C47">
                <w:rPr>
                  <w:rFonts w:ascii="Arial" w:hAnsi="Arial"/>
                  <w:b/>
                  <w:sz w:val="18"/>
                </w:rPr>
                <w:t>1</w:t>
              </w:r>
            </w:ins>
          </w:p>
        </w:tc>
        <w:tc>
          <w:tcPr>
            <w:tcW w:w="1205" w:type="dxa"/>
          </w:tcPr>
          <w:p w14:paraId="34A47068" w14:textId="77777777" w:rsidR="00D04157" w:rsidRPr="00F90C47" w:rsidRDefault="00D04157" w:rsidP="00EA12A7">
            <w:pPr>
              <w:keepNext/>
              <w:keepLines/>
              <w:overflowPunct w:val="0"/>
              <w:autoSpaceDE w:val="0"/>
              <w:autoSpaceDN w:val="0"/>
              <w:adjustRightInd w:val="0"/>
              <w:jc w:val="center"/>
              <w:textAlignment w:val="baseline"/>
              <w:rPr>
                <w:ins w:id="89" w:author="Fotopoulou, Eleni" w:date="2025-10-27T14:06:00Z" w16du:dateUtc="2025-10-27T13:06:00Z"/>
                <w:rFonts w:ascii="Arial" w:hAnsi="Arial"/>
                <w:sz w:val="18"/>
              </w:rPr>
            </w:pPr>
            <w:ins w:id="90" w:author="Fotopoulou, Eleni" w:date="2025-10-27T14:06:00Z" w16du:dateUtc="2025-10-27T13:06:00Z">
              <w:r w:rsidRPr="00F90C47">
                <w:rPr>
                  <w:rFonts w:ascii="Arial" w:hAnsi="Arial"/>
                  <w:sz w:val="18"/>
                </w:rPr>
                <w:t>2</w:t>
              </w:r>
            </w:ins>
          </w:p>
        </w:tc>
        <w:tc>
          <w:tcPr>
            <w:tcW w:w="758" w:type="dxa"/>
          </w:tcPr>
          <w:p w14:paraId="2379240B" w14:textId="77777777" w:rsidR="00D04157" w:rsidRPr="00F90C47" w:rsidRDefault="00D04157" w:rsidP="00EA12A7">
            <w:pPr>
              <w:keepNext/>
              <w:keepLines/>
              <w:overflowPunct w:val="0"/>
              <w:autoSpaceDE w:val="0"/>
              <w:autoSpaceDN w:val="0"/>
              <w:adjustRightInd w:val="0"/>
              <w:jc w:val="center"/>
              <w:textAlignment w:val="baseline"/>
              <w:rPr>
                <w:ins w:id="91" w:author="Fotopoulou, Eleni" w:date="2025-10-27T14:06:00Z" w16du:dateUtc="2025-10-27T13:06:00Z"/>
                <w:rFonts w:ascii="Arial" w:hAnsi="Arial"/>
                <w:sz w:val="18"/>
              </w:rPr>
            </w:pPr>
            <w:ins w:id="92" w:author="Fotopoulou, Eleni" w:date="2025-10-27T14:06:00Z" w16du:dateUtc="2025-10-27T13:06:00Z">
              <w:r w:rsidRPr="00F90C47">
                <w:rPr>
                  <w:rFonts w:ascii="Arial" w:hAnsi="Arial"/>
                  <w:sz w:val="18"/>
                </w:rPr>
                <w:t>6</w:t>
              </w:r>
            </w:ins>
          </w:p>
        </w:tc>
      </w:tr>
      <w:tr w:rsidR="00D04157" w:rsidRPr="00F90C47" w14:paraId="345A6AAF" w14:textId="77777777" w:rsidTr="00EA12A7">
        <w:trPr>
          <w:tblHeader/>
          <w:jc w:val="center"/>
          <w:ins w:id="93" w:author="Fotopoulou, Eleni" w:date="2025-10-27T14:06:00Z"/>
        </w:trPr>
        <w:tc>
          <w:tcPr>
            <w:tcW w:w="828" w:type="dxa"/>
            <w:shd w:val="clear" w:color="auto" w:fill="D9D9D9"/>
          </w:tcPr>
          <w:p w14:paraId="39222B43" w14:textId="77777777" w:rsidR="00D04157" w:rsidRPr="00F90C47" w:rsidRDefault="00D04157" w:rsidP="00EA12A7">
            <w:pPr>
              <w:keepNext/>
              <w:keepLines/>
              <w:overflowPunct w:val="0"/>
              <w:autoSpaceDE w:val="0"/>
              <w:autoSpaceDN w:val="0"/>
              <w:adjustRightInd w:val="0"/>
              <w:jc w:val="center"/>
              <w:textAlignment w:val="baseline"/>
              <w:rPr>
                <w:ins w:id="94" w:author="Fotopoulou, Eleni" w:date="2025-10-27T14:06:00Z" w16du:dateUtc="2025-10-27T13:06:00Z"/>
                <w:rFonts w:ascii="Arial" w:hAnsi="Arial"/>
                <w:b/>
                <w:sz w:val="18"/>
              </w:rPr>
            </w:pPr>
            <w:ins w:id="95" w:author="Fotopoulou, Eleni" w:date="2025-10-27T14:06:00Z" w16du:dateUtc="2025-10-27T13:06:00Z">
              <w:r w:rsidRPr="00F90C47">
                <w:rPr>
                  <w:rFonts w:ascii="Arial" w:hAnsi="Arial"/>
                  <w:b/>
                  <w:sz w:val="18"/>
                </w:rPr>
                <w:t>2</w:t>
              </w:r>
            </w:ins>
          </w:p>
        </w:tc>
        <w:tc>
          <w:tcPr>
            <w:tcW w:w="1205" w:type="dxa"/>
          </w:tcPr>
          <w:p w14:paraId="6EE28DAB" w14:textId="77777777" w:rsidR="00D04157" w:rsidRPr="00F90C47" w:rsidRDefault="00D04157" w:rsidP="00EA12A7">
            <w:pPr>
              <w:keepNext/>
              <w:keepLines/>
              <w:overflowPunct w:val="0"/>
              <w:autoSpaceDE w:val="0"/>
              <w:autoSpaceDN w:val="0"/>
              <w:adjustRightInd w:val="0"/>
              <w:jc w:val="center"/>
              <w:textAlignment w:val="baseline"/>
              <w:rPr>
                <w:ins w:id="96" w:author="Fotopoulou, Eleni" w:date="2025-10-27T14:06:00Z" w16du:dateUtc="2025-10-27T13:06:00Z"/>
                <w:rFonts w:ascii="Arial" w:hAnsi="Arial"/>
                <w:sz w:val="18"/>
              </w:rPr>
            </w:pPr>
            <w:ins w:id="97" w:author="Fotopoulou, Eleni" w:date="2025-10-27T14:06:00Z" w16du:dateUtc="2025-10-27T13:06:00Z">
              <w:r w:rsidRPr="00F90C47">
                <w:rPr>
                  <w:rFonts w:ascii="Arial" w:hAnsi="Arial"/>
                  <w:sz w:val="18"/>
                </w:rPr>
                <w:t>8</w:t>
              </w:r>
            </w:ins>
          </w:p>
        </w:tc>
        <w:tc>
          <w:tcPr>
            <w:tcW w:w="758" w:type="dxa"/>
          </w:tcPr>
          <w:p w14:paraId="0461BB48" w14:textId="77777777" w:rsidR="00D04157" w:rsidRPr="00F90C47" w:rsidRDefault="00D04157" w:rsidP="00EA12A7">
            <w:pPr>
              <w:keepNext/>
              <w:keepLines/>
              <w:overflowPunct w:val="0"/>
              <w:autoSpaceDE w:val="0"/>
              <w:autoSpaceDN w:val="0"/>
              <w:adjustRightInd w:val="0"/>
              <w:jc w:val="center"/>
              <w:textAlignment w:val="baseline"/>
              <w:rPr>
                <w:ins w:id="98" w:author="Fotopoulou, Eleni" w:date="2025-10-27T14:06:00Z" w16du:dateUtc="2025-10-27T13:06:00Z"/>
                <w:rFonts w:ascii="Arial" w:hAnsi="Arial"/>
                <w:sz w:val="18"/>
              </w:rPr>
            </w:pPr>
            <w:ins w:id="99" w:author="Fotopoulou, Eleni" w:date="2025-10-27T14:06:00Z" w16du:dateUtc="2025-10-27T13:06:00Z">
              <w:r w:rsidRPr="00F90C47">
                <w:rPr>
                  <w:rFonts w:ascii="Arial" w:hAnsi="Arial"/>
                  <w:sz w:val="18"/>
                </w:rPr>
                <w:t>8</w:t>
              </w:r>
            </w:ins>
          </w:p>
        </w:tc>
      </w:tr>
      <w:tr w:rsidR="00D04157" w:rsidRPr="00F90C47" w14:paraId="28C64D5D" w14:textId="77777777" w:rsidTr="00EA12A7">
        <w:trPr>
          <w:tblHeader/>
          <w:jc w:val="center"/>
          <w:ins w:id="100" w:author="Fotopoulou, Eleni" w:date="2025-10-27T14:06:00Z"/>
        </w:trPr>
        <w:tc>
          <w:tcPr>
            <w:tcW w:w="828" w:type="dxa"/>
            <w:shd w:val="clear" w:color="auto" w:fill="D9D9D9"/>
          </w:tcPr>
          <w:p w14:paraId="0BBB97E4" w14:textId="77777777" w:rsidR="00D04157" w:rsidRPr="00F90C47" w:rsidRDefault="00D04157" w:rsidP="00EA12A7">
            <w:pPr>
              <w:keepNext/>
              <w:keepLines/>
              <w:overflowPunct w:val="0"/>
              <w:autoSpaceDE w:val="0"/>
              <w:autoSpaceDN w:val="0"/>
              <w:adjustRightInd w:val="0"/>
              <w:jc w:val="center"/>
              <w:textAlignment w:val="baseline"/>
              <w:rPr>
                <w:ins w:id="101" w:author="Fotopoulou, Eleni" w:date="2025-10-27T14:06:00Z" w16du:dateUtc="2025-10-27T13:06:00Z"/>
                <w:rFonts w:ascii="Arial" w:hAnsi="Arial"/>
                <w:b/>
                <w:sz w:val="18"/>
              </w:rPr>
            </w:pPr>
            <w:ins w:id="102" w:author="Fotopoulou, Eleni" w:date="2025-10-27T14:06:00Z" w16du:dateUtc="2025-10-27T13:06:00Z">
              <w:r w:rsidRPr="00F90C47">
                <w:rPr>
                  <w:rFonts w:ascii="Arial" w:hAnsi="Arial"/>
                  <w:b/>
                  <w:sz w:val="18"/>
                </w:rPr>
                <w:t>3</w:t>
              </w:r>
            </w:ins>
          </w:p>
        </w:tc>
        <w:tc>
          <w:tcPr>
            <w:tcW w:w="1205" w:type="dxa"/>
          </w:tcPr>
          <w:p w14:paraId="36BEB0EA" w14:textId="77777777" w:rsidR="00D04157" w:rsidRPr="00F90C47" w:rsidRDefault="00D04157" w:rsidP="00EA12A7">
            <w:pPr>
              <w:keepNext/>
              <w:keepLines/>
              <w:overflowPunct w:val="0"/>
              <w:autoSpaceDE w:val="0"/>
              <w:autoSpaceDN w:val="0"/>
              <w:adjustRightInd w:val="0"/>
              <w:jc w:val="center"/>
              <w:textAlignment w:val="baseline"/>
              <w:rPr>
                <w:ins w:id="103" w:author="Fotopoulou, Eleni" w:date="2025-10-27T14:06:00Z" w16du:dateUtc="2025-10-27T13:06:00Z"/>
                <w:rFonts w:ascii="Arial" w:hAnsi="Arial"/>
                <w:sz w:val="18"/>
              </w:rPr>
            </w:pPr>
            <w:ins w:id="104" w:author="Fotopoulou, Eleni" w:date="2025-10-27T14:06:00Z" w16du:dateUtc="2025-10-27T13:06:00Z">
              <w:r w:rsidRPr="00F90C47">
                <w:rPr>
                  <w:rFonts w:ascii="Arial" w:hAnsi="Arial"/>
                  <w:sz w:val="18"/>
                </w:rPr>
                <w:t>16</w:t>
              </w:r>
            </w:ins>
          </w:p>
        </w:tc>
        <w:tc>
          <w:tcPr>
            <w:tcW w:w="758" w:type="dxa"/>
          </w:tcPr>
          <w:p w14:paraId="4C95C57E" w14:textId="77777777" w:rsidR="00D04157" w:rsidRPr="00F90C47" w:rsidRDefault="00D04157" w:rsidP="00EA12A7">
            <w:pPr>
              <w:keepNext/>
              <w:keepLines/>
              <w:overflowPunct w:val="0"/>
              <w:autoSpaceDE w:val="0"/>
              <w:autoSpaceDN w:val="0"/>
              <w:adjustRightInd w:val="0"/>
              <w:jc w:val="center"/>
              <w:textAlignment w:val="baseline"/>
              <w:rPr>
                <w:ins w:id="105" w:author="Fotopoulou, Eleni" w:date="2025-10-27T14:06:00Z" w16du:dateUtc="2025-10-27T13:06:00Z"/>
                <w:rFonts w:ascii="Arial" w:hAnsi="Arial"/>
                <w:sz w:val="18"/>
              </w:rPr>
            </w:pPr>
            <w:ins w:id="106" w:author="Fotopoulou, Eleni" w:date="2025-10-27T14:06:00Z" w16du:dateUtc="2025-10-27T13:06:00Z">
              <w:r w:rsidRPr="00F90C47">
                <w:rPr>
                  <w:rFonts w:ascii="Arial" w:hAnsi="Arial"/>
                  <w:sz w:val="18"/>
                </w:rPr>
                <w:t>16</w:t>
              </w:r>
            </w:ins>
          </w:p>
        </w:tc>
      </w:tr>
      <w:tr w:rsidR="00D04157" w:rsidRPr="00F90C47" w14:paraId="0F746F91" w14:textId="77777777" w:rsidTr="00EA12A7">
        <w:trPr>
          <w:tblHeader/>
          <w:jc w:val="center"/>
          <w:ins w:id="107" w:author="Fotopoulou, Eleni" w:date="2025-10-27T14:06:00Z"/>
        </w:trPr>
        <w:tc>
          <w:tcPr>
            <w:tcW w:w="828" w:type="dxa"/>
            <w:shd w:val="clear" w:color="auto" w:fill="D9D9D9"/>
          </w:tcPr>
          <w:p w14:paraId="5A92B36A" w14:textId="77777777" w:rsidR="00D04157" w:rsidRPr="00F90C47" w:rsidRDefault="00D04157" w:rsidP="00EA12A7">
            <w:pPr>
              <w:keepNext/>
              <w:keepLines/>
              <w:overflowPunct w:val="0"/>
              <w:autoSpaceDE w:val="0"/>
              <w:autoSpaceDN w:val="0"/>
              <w:adjustRightInd w:val="0"/>
              <w:jc w:val="center"/>
              <w:textAlignment w:val="baseline"/>
              <w:rPr>
                <w:ins w:id="108" w:author="Fotopoulou, Eleni" w:date="2025-10-27T14:06:00Z" w16du:dateUtc="2025-10-27T13:06:00Z"/>
                <w:rFonts w:ascii="Arial" w:hAnsi="Arial"/>
                <w:b/>
                <w:sz w:val="18"/>
              </w:rPr>
            </w:pPr>
            <w:ins w:id="109" w:author="Fotopoulou, Eleni" w:date="2025-10-27T14:06:00Z" w16du:dateUtc="2025-10-27T13:06:00Z">
              <w:r w:rsidRPr="00F90C47">
                <w:rPr>
                  <w:rFonts w:ascii="Arial" w:hAnsi="Arial"/>
                  <w:b/>
                  <w:sz w:val="18"/>
                </w:rPr>
                <w:t>4</w:t>
              </w:r>
            </w:ins>
          </w:p>
        </w:tc>
        <w:tc>
          <w:tcPr>
            <w:tcW w:w="1205" w:type="dxa"/>
          </w:tcPr>
          <w:p w14:paraId="48F9C00D" w14:textId="77777777" w:rsidR="00D04157" w:rsidRPr="00F90C47" w:rsidRDefault="00D04157" w:rsidP="00EA12A7">
            <w:pPr>
              <w:keepNext/>
              <w:keepLines/>
              <w:overflowPunct w:val="0"/>
              <w:autoSpaceDE w:val="0"/>
              <w:autoSpaceDN w:val="0"/>
              <w:adjustRightInd w:val="0"/>
              <w:jc w:val="center"/>
              <w:textAlignment w:val="baseline"/>
              <w:rPr>
                <w:ins w:id="110" w:author="Fotopoulou, Eleni" w:date="2025-10-27T14:06:00Z" w16du:dateUtc="2025-10-27T13:06:00Z"/>
                <w:rFonts w:ascii="Arial" w:hAnsi="Arial"/>
                <w:sz w:val="18"/>
              </w:rPr>
            </w:pPr>
            <w:ins w:id="111" w:author="Fotopoulou, Eleni" w:date="2025-10-27T14:06:00Z" w16du:dateUtc="2025-10-27T13:06:00Z">
              <w:r w:rsidRPr="00F90C47">
                <w:rPr>
                  <w:rFonts w:ascii="Arial" w:hAnsi="Arial"/>
                  <w:sz w:val="18"/>
                </w:rPr>
                <w:t>32</w:t>
              </w:r>
            </w:ins>
          </w:p>
        </w:tc>
        <w:tc>
          <w:tcPr>
            <w:tcW w:w="758" w:type="dxa"/>
          </w:tcPr>
          <w:p w14:paraId="304984B2" w14:textId="77777777" w:rsidR="00D04157" w:rsidRPr="00F90C47" w:rsidRDefault="00D04157" w:rsidP="00EA12A7">
            <w:pPr>
              <w:keepNext/>
              <w:keepLines/>
              <w:overflowPunct w:val="0"/>
              <w:autoSpaceDE w:val="0"/>
              <w:autoSpaceDN w:val="0"/>
              <w:adjustRightInd w:val="0"/>
              <w:jc w:val="center"/>
              <w:textAlignment w:val="baseline"/>
              <w:rPr>
                <w:ins w:id="112" w:author="Fotopoulou, Eleni" w:date="2025-10-27T14:06:00Z" w16du:dateUtc="2025-10-27T13:06:00Z"/>
                <w:rFonts w:ascii="Arial" w:hAnsi="Arial"/>
                <w:sz w:val="18"/>
              </w:rPr>
            </w:pPr>
            <w:ins w:id="113" w:author="Fotopoulou, Eleni" w:date="2025-10-27T14:06:00Z" w16du:dateUtc="2025-10-27T13:06:00Z">
              <w:r w:rsidRPr="00F90C47">
                <w:rPr>
                  <w:rFonts w:ascii="Arial" w:hAnsi="Arial"/>
                  <w:sz w:val="18"/>
                </w:rPr>
                <w:t>16</w:t>
              </w:r>
            </w:ins>
          </w:p>
        </w:tc>
      </w:tr>
      <w:tr w:rsidR="00D04157" w:rsidRPr="00F90C47" w14:paraId="7C9B70AD" w14:textId="77777777" w:rsidTr="00EA12A7">
        <w:trPr>
          <w:tblHeader/>
          <w:jc w:val="center"/>
          <w:ins w:id="114" w:author="Fotopoulou, Eleni" w:date="2025-10-27T14:06:00Z"/>
        </w:trPr>
        <w:tc>
          <w:tcPr>
            <w:tcW w:w="828" w:type="dxa"/>
            <w:shd w:val="clear" w:color="auto" w:fill="D9D9D9"/>
          </w:tcPr>
          <w:p w14:paraId="00E8CB6C" w14:textId="77777777" w:rsidR="00D04157" w:rsidRPr="00F90C47" w:rsidRDefault="00D04157" w:rsidP="00EA12A7">
            <w:pPr>
              <w:keepNext/>
              <w:keepLines/>
              <w:overflowPunct w:val="0"/>
              <w:autoSpaceDE w:val="0"/>
              <w:autoSpaceDN w:val="0"/>
              <w:adjustRightInd w:val="0"/>
              <w:jc w:val="center"/>
              <w:textAlignment w:val="baseline"/>
              <w:rPr>
                <w:ins w:id="115" w:author="Fotopoulou, Eleni" w:date="2025-10-27T14:06:00Z" w16du:dateUtc="2025-10-27T13:06:00Z"/>
                <w:rFonts w:ascii="Arial" w:hAnsi="Arial"/>
                <w:b/>
                <w:sz w:val="18"/>
              </w:rPr>
            </w:pPr>
            <w:ins w:id="116" w:author="Fotopoulou, Eleni" w:date="2025-10-27T14:06:00Z" w16du:dateUtc="2025-10-27T13:06:00Z">
              <w:r w:rsidRPr="00F90C47">
                <w:rPr>
                  <w:rFonts w:ascii="Arial" w:hAnsi="Arial"/>
                  <w:b/>
                  <w:sz w:val="18"/>
                </w:rPr>
                <w:t>5</w:t>
              </w:r>
            </w:ins>
          </w:p>
        </w:tc>
        <w:tc>
          <w:tcPr>
            <w:tcW w:w="1205" w:type="dxa"/>
          </w:tcPr>
          <w:p w14:paraId="7DD0951E" w14:textId="77777777" w:rsidR="00D04157" w:rsidRPr="00F90C47" w:rsidRDefault="00D04157" w:rsidP="00EA12A7">
            <w:pPr>
              <w:keepNext/>
              <w:keepLines/>
              <w:overflowPunct w:val="0"/>
              <w:autoSpaceDE w:val="0"/>
              <w:autoSpaceDN w:val="0"/>
              <w:adjustRightInd w:val="0"/>
              <w:jc w:val="center"/>
              <w:textAlignment w:val="baseline"/>
              <w:rPr>
                <w:ins w:id="117" w:author="Fotopoulou, Eleni" w:date="2025-10-27T14:06:00Z" w16du:dateUtc="2025-10-27T13:06:00Z"/>
                <w:rFonts w:ascii="Arial" w:hAnsi="Arial"/>
                <w:sz w:val="18"/>
              </w:rPr>
            </w:pPr>
            <w:ins w:id="118" w:author="Fotopoulou, Eleni" w:date="2025-10-27T14:06:00Z" w16du:dateUtc="2025-10-27T13:06:00Z">
              <w:r w:rsidRPr="00F90C47">
                <w:rPr>
                  <w:rFonts w:ascii="Arial" w:hAnsi="Arial"/>
                  <w:sz w:val="18"/>
                </w:rPr>
                <w:t>48</w:t>
              </w:r>
            </w:ins>
          </w:p>
        </w:tc>
        <w:tc>
          <w:tcPr>
            <w:tcW w:w="758" w:type="dxa"/>
          </w:tcPr>
          <w:p w14:paraId="45F5AA84" w14:textId="77777777" w:rsidR="00D04157" w:rsidRPr="00F90C47" w:rsidRDefault="00D04157" w:rsidP="00EA12A7">
            <w:pPr>
              <w:keepNext/>
              <w:keepLines/>
              <w:overflowPunct w:val="0"/>
              <w:autoSpaceDE w:val="0"/>
              <w:autoSpaceDN w:val="0"/>
              <w:adjustRightInd w:val="0"/>
              <w:jc w:val="center"/>
              <w:textAlignment w:val="baseline"/>
              <w:rPr>
                <w:ins w:id="119" w:author="Fotopoulou, Eleni" w:date="2025-10-27T14:06:00Z" w16du:dateUtc="2025-10-27T13:06:00Z"/>
                <w:rFonts w:ascii="Arial" w:hAnsi="Arial"/>
                <w:sz w:val="18"/>
              </w:rPr>
            </w:pPr>
            <w:ins w:id="120" w:author="Fotopoulou, Eleni" w:date="2025-10-27T14:06:00Z" w16du:dateUtc="2025-10-27T13:06:00Z">
              <w:r w:rsidRPr="00F90C47">
                <w:rPr>
                  <w:rFonts w:ascii="Arial" w:hAnsi="Arial"/>
                  <w:sz w:val="18"/>
                </w:rPr>
                <w:t>80</w:t>
              </w:r>
            </w:ins>
          </w:p>
        </w:tc>
      </w:tr>
    </w:tbl>
    <w:p w14:paraId="723E9E2C" w14:textId="77777777" w:rsidR="00D04157" w:rsidRPr="00F90C47" w:rsidRDefault="00D04157" w:rsidP="00D04157">
      <w:pPr>
        <w:overflowPunct w:val="0"/>
        <w:autoSpaceDE w:val="0"/>
        <w:autoSpaceDN w:val="0"/>
        <w:adjustRightInd w:val="0"/>
        <w:textAlignment w:val="baseline"/>
        <w:rPr>
          <w:ins w:id="121" w:author="Fotopoulou, Eleni" w:date="2025-10-27T14:06:00Z" w16du:dateUtc="2025-10-27T13:06:00Z"/>
          <w:rFonts w:eastAsia="Calibri"/>
        </w:rPr>
      </w:pPr>
    </w:p>
    <w:p w14:paraId="6746EB74" w14:textId="77777777" w:rsidR="00D04157" w:rsidRPr="00F90C47" w:rsidRDefault="00D04157" w:rsidP="00D04157">
      <w:pPr>
        <w:overflowPunct w:val="0"/>
        <w:autoSpaceDE w:val="0"/>
        <w:autoSpaceDN w:val="0"/>
        <w:adjustRightInd w:val="0"/>
        <w:textAlignment w:val="baseline"/>
        <w:rPr>
          <w:rFonts w:eastAsia="Calibri"/>
        </w:rPr>
      </w:pPr>
      <w:r w:rsidRPr="00F90C47">
        <w:rPr>
          <w:rFonts w:eastAsia="Calibri"/>
        </w:rPr>
        <w:t xml:space="preserve">A coherence calculator is run on the two input channel spectra in </w:t>
      </w:r>
      <w:ins w:id="122" w:author="Fotopoulou, Eleni" w:date="2025-10-27T14:06:00Z" w16du:dateUtc="2025-10-27T13:06:00Z">
        <w:r w:rsidRPr="00F90C47">
          <w:rPr>
            <w:rFonts w:eastAsia="Calibri"/>
          </w:rPr>
          <w:t xml:space="preserve">each frequency band in </w:t>
        </w:r>
      </w:ins>
      <w:r w:rsidRPr="00F90C47">
        <w:rPr>
          <w:rFonts w:eastAsia="Calibri"/>
        </w:rPr>
        <w:t xml:space="preserve">every </w:t>
      </w:r>
      <w:ins w:id="123" w:author="Fotopoulou, Eleni" w:date="2025-10-27T14:06:00Z" w16du:dateUtc="2025-10-27T13:06:00Z">
        <w:r w:rsidRPr="00F90C47">
          <w:rPr>
            <w:rFonts w:eastAsia="Calibri"/>
          </w:rPr>
          <w:t xml:space="preserve">inactive </w:t>
        </w:r>
      </w:ins>
      <w:r w:rsidRPr="00F90C47">
        <w:rPr>
          <w:rFonts w:eastAsia="Calibri"/>
        </w:rPr>
        <w:t>frame to calculate a coherence value</w:t>
      </w:r>
      <w:ins w:id="124" w:author="Fotopoulou, Eleni" w:date="2025-10-27T14:06:00Z" w16du:dateUtc="2025-10-27T13:06:00Z">
        <w:r w:rsidRPr="00F90C47">
          <w:rPr>
            <w:rFonts w:eastAsia="Calibri"/>
          </w:rPr>
          <w:t xml:space="preserve"> for the respective band. The calculation is done the same in each band and only differs in which part of the spectrum is processed (according to the band definitions in table 5.3-25). It is explained for a single band here and applied analoguously for the other bands</w:t>
        </w:r>
      </w:ins>
      <w:r w:rsidRPr="00F90C47">
        <w:rPr>
          <w:rFonts w:eastAsia="Calibri"/>
        </w:rPr>
        <w:t xml:space="preserve">. In each of two subframes, four intermediate values (a real intermediate value, </w:t>
      </w:r>
      <w:r w:rsidRPr="00F90C47">
        <w:rPr>
          <w:rFonts w:eastAsia="Calibri"/>
          <w:i/>
          <w:iCs/>
        </w:rPr>
        <w:t>c</w:t>
      </w:r>
      <w:r w:rsidRPr="00F90C47">
        <w:rPr>
          <w:rFonts w:eastAsia="Calibri"/>
          <w:i/>
          <w:iCs/>
          <w:vertAlign w:val="subscript"/>
        </w:rPr>
        <w:t>real</w:t>
      </w:r>
      <w:r w:rsidRPr="00F90C47">
        <w:rPr>
          <w:rFonts w:eastAsia="Calibri"/>
        </w:rPr>
        <w:t xml:space="preserve">, and an imaginary intermediate value, </w:t>
      </w:r>
      <w:r w:rsidRPr="00F90C47">
        <w:rPr>
          <w:rFonts w:eastAsia="Calibri"/>
          <w:i/>
          <w:iCs/>
        </w:rPr>
        <w:t>c</w:t>
      </w:r>
      <w:r w:rsidRPr="00F90C47">
        <w:rPr>
          <w:rFonts w:eastAsia="Calibri"/>
          <w:i/>
          <w:iCs/>
          <w:vertAlign w:val="subscript"/>
        </w:rPr>
        <w:t>imag</w:t>
      </w:r>
      <w:r w:rsidRPr="00F90C47">
        <w:rPr>
          <w:rFonts w:eastAsia="Calibri"/>
        </w:rPr>
        <w:t xml:space="preserve">, as well as a first energy value for the first channel, </w:t>
      </w:r>
      <w:r w:rsidRPr="00F90C47">
        <w:rPr>
          <w:rFonts w:eastAsia="Calibri"/>
          <w:i/>
          <w:iCs/>
        </w:rPr>
        <w:t>e</w:t>
      </w:r>
      <w:r w:rsidRPr="00F90C47">
        <w:rPr>
          <w:rFonts w:eastAsia="Calibri"/>
          <w:i/>
          <w:iCs/>
          <w:vertAlign w:val="subscript"/>
        </w:rPr>
        <w:t>L</w:t>
      </w:r>
      <w:r w:rsidRPr="00F90C47">
        <w:rPr>
          <w:rFonts w:eastAsia="Calibri"/>
        </w:rPr>
        <w:t xml:space="preserve">, and a second energy value for the second channel, </w:t>
      </w:r>
      <w:r w:rsidRPr="00F90C47">
        <w:rPr>
          <w:rFonts w:eastAsia="Calibri"/>
          <w:i/>
          <w:iCs/>
        </w:rPr>
        <w:t>e</w:t>
      </w:r>
      <w:r w:rsidRPr="00F90C47">
        <w:rPr>
          <w:rFonts w:eastAsia="Calibri"/>
          <w:i/>
          <w:iCs/>
          <w:vertAlign w:val="subscript"/>
        </w:rPr>
        <w:t>R</w:t>
      </w:r>
      <w:r w:rsidRPr="00F90C47">
        <w:rPr>
          <w:rFonts w:eastAsia="Calibri"/>
        </w:rPr>
        <w:t>) are calculated as</w:t>
      </w:r>
    </w:p>
    <w:p w14:paraId="26C3A985"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rPr>
          <w:rFonts w:eastAsia="Calibri"/>
        </w:rPr>
        <w:tab/>
      </w:r>
      <m:oMath>
        <m:sSub>
          <m:sSubPr>
            <m:ctrlPr>
              <w:rPr>
                <w:rFonts w:ascii="Cambria Math" w:hAnsi="Cambria Math"/>
              </w:rPr>
            </m:ctrlPr>
          </m:sSubPr>
          <m:e>
            <m:r>
              <w:rPr>
                <w:rFonts w:ascii="Cambria Math" w:hAnsi="Cambria Math"/>
              </w:rPr>
              <m:t>c</m:t>
            </m:r>
          </m:e>
          <m:sub>
            <m:r>
              <w:rPr>
                <w:rFonts w:ascii="Cambria Math" w:hAnsi="Cambria Math"/>
              </w:rPr>
              <m:t>real</m:t>
            </m:r>
          </m:sub>
        </m:sSub>
        <m:r>
          <m:rPr>
            <m:sty m:val="p"/>
          </m:rPr>
          <w:rPr>
            <w:rFonts w:ascii="Cambria Math" w:hAnsi="Cambria Math"/>
          </w:rPr>
          <m:t>=</m:t>
        </m:r>
        <m:nary>
          <m:naryPr>
            <m:chr m:val="∑"/>
            <m:ctrlPr>
              <w:rPr>
                <w:rFonts w:ascii="Cambria Math" w:hAnsi="Cambria Math"/>
              </w:rPr>
            </m:ctrlPr>
          </m:naryPr>
          <m:sub>
            <m:r>
              <w:rPr>
                <w:rFonts w:ascii="Cambria Math" w:hAnsi="Cambria Math"/>
              </w:rPr>
              <m:t>i</m:t>
            </m:r>
            <m:r>
              <m:rPr>
                <m:sty m:val="p"/>
              </m:rPr>
              <w:rPr>
                <w:rFonts w:ascii="Cambria Math" w:hAnsi="Cambria Math"/>
              </w:rPr>
              <m:t>=0</m:t>
            </m:r>
          </m:sub>
          <m:sup>
            <m:r>
              <w:rPr>
                <w:rFonts w:ascii="Cambria Math" w:hAnsi="Cambria Math"/>
              </w:rPr>
              <m:t>M</m:t>
            </m:r>
            <m:r>
              <m:rPr>
                <m:sty m:val="p"/>
              </m:rPr>
              <w:rPr>
                <w:rFonts w:ascii="Cambria Math" w:hAnsi="Cambria Math"/>
              </w:rPr>
              <m:t>-1</m:t>
            </m:r>
          </m:sup>
          <m:e>
            <m:r>
              <m:rPr>
                <m:scr m:val="fraktur"/>
                <m:sty m:val="p"/>
              </m:rPr>
              <w:rPr>
                <w:rFonts w:ascii="Cambria Math" w:hAnsi="Cambria Math"/>
              </w:rPr>
              <m:t>R</m:t>
            </m:r>
            <m:d>
              <m:dPr>
                <m:begChr m:val="{"/>
                <m:endChr m:val="}"/>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sSubSup>
                  <m:sSubSupPr>
                    <m:ctrlPr>
                      <w:rPr>
                        <w:rFonts w:ascii="Cambria Math" w:hAnsi="Cambria Math"/>
                      </w:rPr>
                    </m:ctrlPr>
                  </m:sSubSupPr>
                  <m:e>
                    <m:r>
                      <w:rPr>
                        <w:rFonts w:ascii="Cambria Math" w:hAnsi="Cambria Math"/>
                      </w:rPr>
                      <m:t>R</m:t>
                    </m:r>
                  </m:e>
                  <m:sub>
                    <m:r>
                      <w:rPr>
                        <w:rFonts w:ascii="Cambria Math" w:hAnsi="Cambria Math"/>
                      </w:rPr>
                      <m:t>i</m:t>
                    </m:r>
                  </m:sub>
                  <m:sup>
                    <m:r>
                      <m:rPr>
                        <m:sty m:val="p"/>
                      </m:rPr>
                      <w:rPr>
                        <w:rFonts w:ascii="Cambria Math" w:hAnsi="Cambria Math"/>
                      </w:rPr>
                      <m:t>*</m:t>
                    </m:r>
                  </m:sup>
                </m:sSubSup>
              </m:e>
            </m:d>
          </m:e>
        </m:nary>
      </m:oMath>
      <w:r w:rsidRPr="00F90C47">
        <w:tab/>
        <w:t>(5.3-325)</w:t>
      </w:r>
    </w:p>
    <w:p w14:paraId="3B4B07C4"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tab/>
      </w:r>
      <m:oMath>
        <m:sSub>
          <m:sSubPr>
            <m:ctrlPr>
              <w:rPr>
                <w:rFonts w:ascii="Cambria Math" w:hAnsi="Cambria Math"/>
              </w:rPr>
            </m:ctrlPr>
          </m:sSubPr>
          <m:e>
            <m:r>
              <w:rPr>
                <w:rFonts w:ascii="Cambria Math" w:hAnsi="Cambria Math"/>
              </w:rPr>
              <m:t>c</m:t>
            </m:r>
          </m:e>
          <m:sub>
            <m:r>
              <w:rPr>
                <w:rFonts w:ascii="Cambria Math" w:hAnsi="Cambria Math"/>
              </w:rPr>
              <m:t>imag</m:t>
            </m:r>
          </m:sub>
        </m:sSub>
        <m:r>
          <m:rPr>
            <m:sty m:val="p"/>
          </m:rPr>
          <w:rPr>
            <w:rFonts w:ascii="Cambria Math" w:hAnsi="Cambria Math"/>
          </w:rPr>
          <m:t>=</m:t>
        </m:r>
        <m:nary>
          <m:naryPr>
            <m:chr m:val="∑"/>
            <m:ctrlPr>
              <w:rPr>
                <w:rFonts w:ascii="Cambria Math" w:hAnsi="Cambria Math"/>
              </w:rPr>
            </m:ctrlPr>
          </m:naryPr>
          <m:sub>
            <m:r>
              <w:rPr>
                <w:rFonts w:ascii="Cambria Math" w:hAnsi="Cambria Math"/>
              </w:rPr>
              <m:t>i</m:t>
            </m:r>
            <m:r>
              <m:rPr>
                <m:sty m:val="p"/>
              </m:rPr>
              <w:rPr>
                <w:rFonts w:ascii="Cambria Math" w:hAnsi="Cambria Math"/>
              </w:rPr>
              <m:t>=0</m:t>
            </m:r>
          </m:sub>
          <m:sup>
            <m:r>
              <w:rPr>
                <w:rFonts w:ascii="Cambria Math" w:hAnsi="Cambria Math"/>
              </w:rPr>
              <m:t>M</m:t>
            </m:r>
            <m:r>
              <m:rPr>
                <m:sty m:val="p"/>
              </m:rPr>
              <w:rPr>
                <w:rFonts w:ascii="Cambria Math" w:hAnsi="Cambria Math"/>
              </w:rPr>
              <m:t>-1</m:t>
            </m:r>
          </m:sup>
          <m:e>
            <m:r>
              <m:rPr>
                <m:scr m:val="fraktur"/>
                <m:sty m:val="p"/>
              </m:rPr>
              <w:rPr>
                <w:rFonts w:ascii="Cambria Math" w:hAnsi="Cambria Math"/>
              </w:rPr>
              <m:t>I</m:t>
            </m:r>
            <m:d>
              <m:dPr>
                <m:begChr m:val="{"/>
                <m:endChr m:val="}"/>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sSubSup>
                  <m:sSubSupPr>
                    <m:ctrlPr>
                      <w:rPr>
                        <w:rFonts w:ascii="Cambria Math" w:hAnsi="Cambria Math"/>
                      </w:rPr>
                    </m:ctrlPr>
                  </m:sSubSupPr>
                  <m:e>
                    <m:r>
                      <w:rPr>
                        <w:rFonts w:ascii="Cambria Math" w:hAnsi="Cambria Math"/>
                      </w:rPr>
                      <m:t>R</m:t>
                    </m:r>
                  </m:e>
                  <m:sub>
                    <m:r>
                      <w:rPr>
                        <w:rFonts w:ascii="Cambria Math" w:hAnsi="Cambria Math"/>
                      </w:rPr>
                      <m:t>i</m:t>
                    </m:r>
                  </m:sub>
                  <m:sup>
                    <m:r>
                      <m:rPr>
                        <m:sty m:val="p"/>
                      </m:rPr>
                      <w:rPr>
                        <w:rFonts w:ascii="Cambria Math" w:hAnsi="Cambria Math"/>
                      </w:rPr>
                      <m:t>*</m:t>
                    </m:r>
                  </m:sup>
                </m:sSubSup>
              </m:e>
            </m:d>
          </m:e>
        </m:nary>
      </m:oMath>
      <w:r w:rsidRPr="00F90C47">
        <w:tab/>
        <w:t>(5.3-326)</w:t>
      </w:r>
    </w:p>
    <w:p w14:paraId="4875C9BD"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tab/>
      </w:r>
      <m:oMath>
        <m:sSub>
          <m:sSubPr>
            <m:ctrlPr>
              <w:rPr>
                <w:rFonts w:ascii="Cambria Math" w:hAnsi="Cambria Math"/>
              </w:rPr>
            </m:ctrlPr>
          </m:sSubPr>
          <m:e>
            <m:r>
              <w:rPr>
                <w:rFonts w:ascii="Cambria Math" w:hAnsi="Cambria Math"/>
              </w:rPr>
              <m:t>e</m:t>
            </m:r>
          </m:e>
          <m:sub>
            <m:r>
              <w:rPr>
                <w:rFonts w:ascii="Cambria Math" w:hAnsi="Cambria Math"/>
              </w:rPr>
              <m:t>L</m:t>
            </m:r>
          </m:sub>
        </m:sSub>
        <m:r>
          <m:rPr>
            <m:sty m:val="p"/>
          </m:rPr>
          <w:rPr>
            <w:rFonts w:ascii="Cambria Math" w:hAnsi="Cambria Math"/>
          </w:rPr>
          <m:t>=</m:t>
        </m:r>
        <m:d>
          <m:dPr>
            <m:begChr m:val="⟨"/>
            <m:endChr m:val="⟩"/>
            <m:ctrlPr>
              <w:rPr>
                <w:rFonts w:ascii="Cambria Math" w:hAnsi="Cambria Math"/>
              </w:rPr>
            </m:ctrlPr>
          </m:dPr>
          <m:e>
            <m:r>
              <w:rPr>
                <w:rFonts w:ascii="Cambria Math" w:hAnsi="Cambria Math"/>
              </w:rPr>
              <m:t>L</m:t>
            </m:r>
            <m:r>
              <m:rPr>
                <m:sty m:val="p"/>
              </m:rPr>
              <w:rPr>
                <w:rFonts w:ascii="Cambria Math" w:hAnsi="Cambria Math"/>
              </w:rPr>
              <m:t>,</m:t>
            </m:r>
            <m:r>
              <w:rPr>
                <w:rFonts w:ascii="Cambria Math" w:hAnsi="Cambria Math"/>
              </w:rPr>
              <m:t>L</m:t>
            </m:r>
          </m:e>
        </m:d>
        <m:r>
          <m:rPr>
            <m:sty m:val="p"/>
          </m:rPr>
          <w:rPr>
            <w:rFonts w:ascii="Cambria Math" w:hAnsi="Cambria Math"/>
          </w:rPr>
          <m:t>=</m:t>
        </m:r>
        <m:nary>
          <m:naryPr>
            <m:chr m:val="∑"/>
            <m:ctrlPr>
              <w:rPr>
                <w:rFonts w:ascii="Cambria Math" w:hAnsi="Cambria Math"/>
              </w:rPr>
            </m:ctrlPr>
          </m:naryPr>
          <m:sub>
            <m:r>
              <w:rPr>
                <w:rFonts w:ascii="Cambria Math" w:hAnsi="Cambria Math"/>
              </w:rPr>
              <m:t>i</m:t>
            </m:r>
            <m:r>
              <m:rPr>
                <m:sty m:val="p"/>
              </m:rPr>
              <w:rPr>
                <w:rFonts w:ascii="Cambria Math" w:hAnsi="Cambria Math"/>
              </w:rPr>
              <m:t>=0</m:t>
            </m:r>
          </m:sub>
          <m:sup>
            <m:r>
              <w:rPr>
                <w:rFonts w:ascii="Cambria Math" w:hAnsi="Cambria Math"/>
              </w:rPr>
              <m:t>M</m:t>
            </m:r>
            <m:r>
              <m:rPr>
                <m:sty m:val="p"/>
              </m:rPr>
              <w:rPr>
                <w:rFonts w:ascii="Cambria Math" w:hAnsi="Cambria Math"/>
              </w:rPr>
              <m:t>-1</m:t>
            </m:r>
          </m:sup>
          <m:e>
            <m:sSub>
              <m:sSubPr>
                <m:ctrlPr>
                  <w:rPr>
                    <w:rFonts w:ascii="Cambria Math" w:hAnsi="Cambria Math"/>
                  </w:rPr>
                </m:ctrlPr>
              </m:sSubPr>
              <m:e>
                <m:r>
                  <w:rPr>
                    <w:rFonts w:ascii="Cambria Math" w:hAnsi="Cambria Math"/>
                  </w:rPr>
                  <m:t>L</m:t>
                </m:r>
              </m:e>
              <m:sub>
                <m:r>
                  <w:rPr>
                    <w:rFonts w:ascii="Cambria Math" w:hAnsi="Cambria Math"/>
                  </w:rPr>
                  <m:t>i</m:t>
                </m:r>
              </m:sub>
            </m:sSub>
          </m:e>
        </m:nary>
        <m:r>
          <m:rPr>
            <m:sty m:val="p"/>
          </m:rPr>
          <w:rPr>
            <w:rFonts w:ascii="Cambria Math" w:hAnsi="Cambria Math"/>
          </w:rPr>
          <m:t>×</m:t>
        </m:r>
        <m:sSubSup>
          <m:sSubSupPr>
            <m:ctrlPr>
              <w:rPr>
                <w:rFonts w:ascii="Cambria Math" w:hAnsi="Cambria Math"/>
              </w:rPr>
            </m:ctrlPr>
          </m:sSubSupPr>
          <m:e>
            <m:r>
              <w:rPr>
                <w:rFonts w:ascii="Cambria Math" w:hAnsi="Cambria Math"/>
              </w:rPr>
              <m:t>L</m:t>
            </m:r>
          </m:e>
          <m:sub>
            <m:r>
              <w:rPr>
                <w:rFonts w:ascii="Cambria Math" w:hAnsi="Cambria Math"/>
              </w:rPr>
              <m:t>i</m:t>
            </m:r>
          </m:sub>
          <m:sup>
            <m:r>
              <m:rPr>
                <m:sty m:val="p"/>
              </m:rPr>
              <w:rPr>
                <w:rFonts w:ascii="Cambria Math" w:hAnsi="Cambria Math"/>
              </w:rPr>
              <m:t>*</m:t>
            </m:r>
          </m:sup>
        </m:sSubSup>
      </m:oMath>
      <w:r w:rsidRPr="00F90C47">
        <w:tab/>
        <w:t>(5.3-327)</w:t>
      </w:r>
    </w:p>
    <w:p w14:paraId="69C921D6"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tab/>
      </w:r>
      <m:oMath>
        <m:sSub>
          <m:sSubPr>
            <m:ctrlPr>
              <w:rPr>
                <w:rFonts w:ascii="Cambria Math" w:hAnsi="Cambria Math"/>
              </w:rPr>
            </m:ctrlPr>
          </m:sSubPr>
          <m:e>
            <m:r>
              <w:rPr>
                <w:rFonts w:ascii="Cambria Math" w:hAnsi="Cambria Math"/>
              </w:rPr>
              <m:t>e</m:t>
            </m:r>
          </m:e>
          <m:sub>
            <m:r>
              <w:rPr>
                <w:rFonts w:ascii="Cambria Math" w:hAnsi="Cambria Math"/>
              </w:rPr>
              <m:t>R</m:t>
            </m:r>
          </m:sub>
        </m:sSub>
        <m:r>
          <m:rPr>
            <m:sty m:val="p"/>
          </m:rPr>
          <w:rPr>
            <w:rFonts w:ascii="Cambria Math" w:hAnsi="Cambria Math"/>
          </w:rPr>
          <m:t>=</m:t>
        </m:r>
        <m:d>
          <m:dPr>
            <m:begChr m:val="⟨"/>
            <m:endChr m:val="⟩"/>
            <m:ctrlPr>
              <w:rPr>
                <w:rFonts w:ascii="Cambria Math" w:hAnsi="Cambria Math"/>
              </w:rPr>
            </m:ctrlPr>
          </m:dPr>
          <m:e>
            <m:r>
              <w:rPr>
                <w:rFonts w:ascii="Cambria Math" w:hAnsi="Cambria Math"/>
              </w:rPr>
              <m:t>R</m:t>
            </m:r>
            <m:r>
              <m:rPr>
                <m:sty m:val="p"/>
              </m:rPr>
              <w:rPr>
                <w:rFonts w:ascii="Cambria Math" w:hAnsi="Cambria Math"/>
              </w:rPr>
              <m:t>,</m:t>
            </m:r>
            <m:r>
              <w:rPr>
                <w:rFonts w:ascii="Cambria Math" w:hAnsi="Cambria Math"/>
              </w:rPr>
              <m:t>R</m:t>
            </m:r>
          </m:e>
        </m:d>
        <m:r>
          <m:rPr>
            <m:sty m:val="p"/>
          </m:rPr>
          <w:rPr>
            <w:rFonts w:ascii="Cambria Math" w:hAnsi="Cambria Math"/>
          </w:rPr>
          <m:t>=</m:t>
        </m:r>
        <m:nary>
          <m:naryPr>
            <m:chr m:val="∑"/>
            <m:ctrlPr>
              <w:rPr>
                <w:rFonts w:ascii="Cambria Math" w:hAnsi="Cambria Math"/>
              </w:rPr>
            </m:ctrlPr>
          </m:naryPr>
          <m:sub>
            <m:r>
              <w:rPr>
                <w:rFonts w:ascii="Cambria Math" w:hAnsi="Cambria Math"/>
              </w:rPr>
              <m:t>i</m:t>
            </m:r>
            <m:r>
              <m:rPr>
                <m:sty m:val="p"/>
              </m:rPr>
              <w:rPr>
                <w:rFonts w:ascii="Cambria Math" w:hAnsi="Cambria Math"/>
              </w:rPr>
              <m:t>=0</m:t>
            </m:r>
          </m:sub>
          <m:sup>
            <m:r>
              <w:rPr>
                <w:rFonts w:ascii="Cambria Math" w:hAnsi="Cambria Math"/>
              </w:rPr>
              <m:t>M</m:t>
            </m:r>
            <m:r>
              <m:rPr>
                <m:sty m:val="p"/>
              </m:rPr>
              <w:rPr>
                <w:rFonts w:ascii="Cambria Math" w:hAnsi="Cambria Math"/>
              </w:rPr>
              <m:t>-1</m:t>
            </m:r>
          </m:sup>
          <m:e>
            <m:sSub>
              <m:sSubPr>
                <m:ctrlPr>
                  <w:rPr>
                    <w:rFonts w:ascii="Cambria Math" w:hAnsi="Cambria Math"/>
                  </w:rPr>
                </m:ctrlPr>
              </m:sSubPr>
              <m:e>
                <m:r>
                  <w:rPr>
                    <w:rFonts w:ascii="Cambria Math" w:hAnsi="Cambria Math"/>
                  </w:rPr>
                  <m:t>R</m:t>
                </m:r>
              </m:e>
              <m:sub>
                <m:r>
                  <w:rPr>
                    <w:rFonts w:ascii="Cambria Math" w:hAnsi="Cambria Math"/>
                  </w:rPr>
                  <m:t>i</m:t>
                </m:r>
              </m:sub>
            </m:sSub>
          </m:e>
        </m:nary>
        <m:r>
          <m:rPr>
            <m:sty m:val="p"/>
          </m:rPr>
          <w:rPr>
            <w:rFonts w:ascii="Cambria Math" w:hAnsi="Cambria Math"/>
          </w:rPr>
          <m:t>×</m:t>
        </m:r>
        <m:sSubSup>
          <m:sSubSupPr>
            <m:ctrlPr>
              <w:rPr>
                <w:rFonts w:ascii="Cambria Math" w:hAnsi="Cambria Math"/>
              </w:rPr>
            </m:ctrlPr>
          </m:sSubSupPr>
          <m:e>
            <m:r>
              <w:rPr>
                <w:rFonts w:ascii="Cambria Math" w:hAnsi="Cambria Math"/>
              </w:rPr>
              <m:t>R</m:t>
            </m:r>
          </m:e>
          <m:sub>
            <m:r>
              <w:rPr>
                <w:rFonts w:ascii="Cambria Math" w:hAnsi="Cambria Math"/>
              </w:rPr>
              <m:t>i</m:t>
            </m:r>
          </m:sub>
          <m:sup>
            <m:r>
              <m:rPr>
                <m:sty m:val="p"/>
              </m:rPr>
              <w:rPr>
                <w:rFonts w:ascii="Cambria Math" w:hAnsi="Cambria Math"/>
              </w:rPr>
              <m:t>*</m:t>
            </m:r>
          </m:sup>
        </m:sSubSup>
      </m:oMath>
      <w:r w:rsidRPr="00F90C47">
        <w:tab/>
        <w:t>(5.3-328)</w:t>
      </w:r>
    </w:p>
    <w:p w14:paraId="64240833" w14:textId="77777777" w:rsidR="00D04157" w:rsidRPr="00F90C47" w:rsidRDefault="00D04157" w:rsidP="00D04157">
      <w:pPr>
        <w:keepNext/>
        <w:keepLines/>
        <w:tabs>
          <w:tab w:val="center" w:pos="4536"/>
          <w:tab w:val="right" w:pos="9072"/>
        </w:tabs>
        <w:suppressAutoHyphens/>
        <w:overflowPunct w:val="0"/>
        <w:autoSpaceDE w:val="0"/>
        <w:autoSpaceDN w:val="0"/>
        <w:adjustRightInd w:val="0"/>
        <w:textAlignment w:val="baseline"/>
        <w:rPr>
          <w:rFonts w:eastAsia="Calibri"/>
        </w:rPr>
      </w:pPr>
      <w:r w:rsidRPr="00F90C47">
        <w:rPr>
          <w:rFonts w:eastAsia="Calibri"/>
        </w:rPr>
        <w:t xml:space="preserve">where </w:t>
      </w:r>
      <w:r w:rsidRPr="00F90C47">
        <w:rPr>
          <w:rFonts w:eastAsia="Calibri"/>
          <w:i/>
          <w:iCs/>
        </w:rPr>
        <w:t>L</w:t>
      </w:r>
      <w:r w:rsidRPr="00F90C47">
        <w:rPr>
          <w:rFonts w:eastAsia="Calibri"/>
        </w:rPr>
        <w:t xml:space="preserve"> and </w:t>
      </w:r>
      <w:r w:rsidRPr="00F90C47">
        <w:rPr>
          <w:rFonts w:eastAsia="Calibri"/>
          <w:i/>
          <w:iCs/>
        </w:rPr>
        <w:t>R</w:t>
      </w:r>
      <w:r w:rsidRPr="00F90C47">
        <w:rPr>
          <w:rFonts w:eastAsia="Calibri"/>
        </w:rPr>
        <w:t xml:space="preserve"> denote the subframe's FFT spectrum as calculated in clause 5.1.5 of </w:t>
      </w:r>
      <w:r w:rsidRPr="00F90C47">
        <w:t>[3]</w:t>
      </w:r>
      <w:r w:rsidRPr="00F90C47">
        <w:rPr>
          <w:rFonts w:eastAsia="Calibri"/>
        </w:rPr>
        <w:t>. The final coherence value is calculated using the real intermediate value, the imaginary intermediate value, the first energy value and the second energy value after smoothing all the intermediate values. The smoothed values are calculated as</w:t>
      </w:r>
    </w:p>
    <w:p w14:paraId="555B7739"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rPr>
          <w:rFonts w:eastAsia="Calibri"/>
        </w:rPr>
        <w:tab/>
      </w:r>
      <m:oMath>
        <m:sSub>
          <m:sSubPr>
            <m:ctrlPr>
              <w:rPr>
                <w:rFonts w:ascii="Cambria Math" w:hAnsi="Cambria Math"/>
              </w:rPr>
            </m:ctrlPr>
          </m:sSubPr>
          <m:e>
            <m:bar>
              <m:barPr>
                <m:pos m:val="top"/>
                <m:ctrlPr>
                  <w:rPr>
                    <w:rFonts w:ascii="Cambria Math" w:hAnsi="Cambria Math"/>
                  </w:rPr>
                </m:ctrlPr>
              </m:barPr>
              <m:e>
                <m:r>
                  <w:rPr>
                    <w:rFonts w:ascii="Cambria Math" w:hAnsi="Cambria Math"/>
                  </w:rPr>
                  <m:t>c</m:t>
                </m:r>
              </m:e>
            </m:bar>
          </m:e>
          <m:sub>
            <m:r>
              <w:rPr>
                <w:rFonts w:ascii="Cambria Math" w:hAnsi="Cambria Math"/>
              </w:rPr>
              <m:t>real</m:t>
            </m:r>
          </m:sub>
        </m:sSub>
        <m:r>
          <m:rPr>
            <m:sty m:val="p"/>
          </m:rPr>
          <w:rPr>
            <w:rFonts w:ascii="Cambria Math" w:hAnsi="Cambria Math"/>
          </w:rPr>
          <m:t xml:space="preserve">=0.95 </m:t>
        </m:r>
        <m:sSub>
          <m:sSubPr>
            <m:ctrlPr>
              <w:rPr>
                <w:rFonts w:ascii="Cambria Math" w:hAnsi="Cambria Math"/>
              </w:rPr>
            </m:ctrlPr>
          </m:sSubPr>
          <m:e>
            <m:bar>
              <m:barPr>
                <m:pos m:val="top"/>
                <m:ctrlPr>
                  <w:rPr>
                    <w:rFonts w:ascii="Cambria Math" w:hAnsi="Cambria Math"/>
                  </w:rPr>
                </m:ctrlPr>
              </m:barPr>
              <m:e>
                <m:r>
                  <w:rPr>
                    <w:rFonts w:ascii="Cambria Math" w:hAnsi="Cambria Math"/>
                  </w:rPr>
                  <m:t>c</m:t>
                </m:r>
              </m:e>
            </m:bar>
          </m:e>
          <m:sub>
            <m:r>
              <w:rPr>
                <w:rFonts w:ascii="Cambria Math" w:hAnsi="Cambria Math"/>
              </w:rPr>
              <m:t>real</m:t>
            </m:r>
            <m:r>
              <m:rPr>
                <m:sty m:val="p"/>
              </m:rPr>
              <w:rPr>
                <w:rFonts w:ascii="Cambria Math" w:hAnsi="Cambria Math"/>
              </w:rPr>
              <m:t>, </m:t>
            </m:r>
            <m:r>
              <w:rPr>
                <w:rFonts w:ascii="Cambria Math" w:hAnsi="Cambria Math"/>
              </w:rPr>
              <m:t>previous</m:t>
            </m:r>
          </m:sub>
        </m:sSub>
        <m:r>
          <m:rPr>
            <m:sty m:val="p"/>
          </m:rPr>
          <w:rPr>
            <w:rFonts w:ascii="Cambria Math" w:hAnsi="Cambria Math"/>
          </w:rPr>
          <m:t xml:space="preserve">+0.05 </m:t>
        </m:r>
        <m:sSub>
          <m:sSubPr>
            <m:ctrlPr>
              <w:rPr>
                <w:rFonts w:ascii="Cambria Math" w:hAnsi="Cambria Math"/>
              </w:rPr>
            </m:ctrlPr>
          </m:sSubPr>
          <m:e>
            <m:r>
              <w:rPr>
                <w:rFonts w:ascii="Cambria Math" w:hAnsi="Cambria Math"/>
              </w:rPr>
              <m:t>c</m:t>
            </m:r>
          </m:e>
          <m:sub>
            <m:r>
              <w:rPr>
                <w:rFonts w:ascii="Cambria Math" w:hAnsi="Cambria Math"/>
              </w:rPr>
              <m:t>real</m:t>
            </m:r>
          </m:sub>
        </m:sSub>
      </m:oMath>
      <w:r w:rsidRPr="00F90C47">
        <w:tab/>
        <w:t>(5.3-329)</w:t>
      </w:r>
    </w:p>
    <w:p w14:paraId="30F9B8B9"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tab/>
      </w:r>
      <m:oMath>
        <m:sSub>
          <m:sSubPr>
            <m:ctrlPr>
              <w:rPr>
                <w:rFonts w:ascii="Cambria Math" w:hAnsi="Cambria Math"/>
              </w:rPr>
            </m:ctrlPr>
          </m:sSubPr>
          <m:e>
            <m:bar>
              <m:barPr>
                <m:pos m:val="top"/>
                <m:ctrlPr>
                  <w:rPr>
                    <w:rFonts w:ascii="Cambria Math" w:hAnsi="Cambria Math"/>
                  </w:rPr>
                </m:ctrlPr>
              </m:barPr>
              <m:e>
                <m:r>
                  <w:rPr>
                    <w:rFonts w:ascii="Cambria Math" w:hAnsi="Cambria Math"/>
                  </w:rPr>
                  <m:t>c</m:t>
                </m:r>
              </m:e>
            </m:bar>
          </m:e>
          <m:sub>
            <m:r>
              <w:rPr>
                <w:rFonts w:ascii="Cambria Math" w:hAnsi="Cambria Math"/>
              </w:rPr>
              <m:t>imag</m:t>
            </m:r>
          </m:sub>
        </m:sSub>
        <m:r>
          <m:rPr>
            <m:sty m:val="p"/>
          </m:rPr>
          <w:rPr>
            <w:rFonts w:ascii="Cambria Math" w:hAnsi="Cambria Math"/>
          </w:rPr>
          <m:t xml:space="preserve">=0.95 </m:t>
        </m:r>
        <m:sSub>
          <m:sSubPr>
            <m:ctrlPr>
              <w:rPr>
                <w:rFonts w:ascii="Cambria Math" w:hAnsi="Cambria Math"/>
              </w:rPr>
            </m:ctrlPr>
          </m:sSubPr>
          <m:e>
            <m:bar>
              <m:barPr>
                <m:pos m:val="top"/>
                <m:ctrlPr>
                  <w:rPr>
                    <w:rFonts w:ascii="Cambria Math" w:hAnsi="Cambria Math"/>
                  </w:rPr>
                </m:ctrlPr>
              </m:barPr>
              <m:e>
                <m:r>
                  <w:rPr>
                    <w:rFonts w:ascii="Cambria Math" w:hAnsi="Cambria Math"/>
                  </w:rPr>
                  <m:t>c</m:t>
                </m:r>
              </m:e>
            </m:bar>
          </m:e>
          <m:sub>
            <m:r>
              <w:rPr>
                <w:rFonts w:ascii="Cambria Math" w:hAnsi="Cambria Math"/>
              </w:rPr>
              <m:t>imag</m:t>
            </m:r>
            <m:r>
              <m:rPr>
                <m:sty m:val="p"/>
              </m:rPr>
              <w:rPr>
                <w:rFonts w:ascii="Cambria Math" w:hAnsi="Cambria Math"/>
              </w:rPr>
              <m:t>, </m:t>
            </m:r>
            <m:r>
              <w:rPr>
                <w:rFonts w:ascii="Cambria Math" w:hAnsi="Cambria Math"/>
              </w:rPr>
              <m:t>previous</m:t>
            </m:r>
          </m:sub>
        </m:sSub>
        <m:r>
          <m:rPr>
            <m:sty m:val="p"/>
          </m:rPr>
          <w:rPr>
            <w:rFonts w:ascii="Cambria Math" w:hAnsi="Cambria Math"/>
          </w:rPr>
          <m:t xml:space="preserve">+0.05 </m:t>
        </m:r>
        <m:sSub>
          <m:sSubPr>
            <m:ctrlPr>
              <w:rPr>
                <w:rFonts w:ascii="Cambria Math" w:hAnsi="Cambria Math"/>
              </w:rPr>
            </m:ctrlPr>
          </m:sSubPr>
          <m:e>
            <m:r>
              <w:rPr>
                <w:rFonts w:ascii="Cambria Math" w:hAnsi="Cambria Math"/>
              </w:rPr>
              <m:t>c</m:t>
            </m:r>
          </m:e>
          <m:sub>
            <m:r>
              <w:rPr>
                <w:rFonts w:ascii="Cambria Math" w:hAnsi="Cambria Math"/>
              </w:rPr>
              <m:t>imag</m:t>
            </m:r>
          </m:sub>
        </m:sSub>
      </m:oMath>
      <w:r w:rsidRPr="00F90C47">
        <w:tab/>
        <w:t>(5.3-330)</w:t>
      </w:r>
    </w:p>
    <w:p w14:paraId="77306413"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tab/>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L</m:t>
            </m:r>
          </m:sub>
        </m:sSub>
        <m:r>
          <m:rPr>
            <m:sty m:val="p"/>
          </m:rPr>
          <w:rPr>
            <w:rFonts w:ascii="Cambria Math" w:hAnsi="Cambria Math"/>
          </w:rPr>
          <m:t xml:space="preserve">=0.95 </m:t>
        </m:r>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L</m:t>
            </m:r>
            <m:r>
              <m:rPr>
                <m:sty m:val="p"/>
              </m:rPr>
              <w:rPr>
                <w:rFonts w:ascii="Cambria Math" w:hAnsi="Cambria Math"/>
              </w:rPr>
              <m:t>, </m:t>
            </m:r>
            <m:r>
              <w:rPr>
                <w:rFonts w:ascii="Cambria Math" w:hAnsi="Cambria Math"/>
              </w:rPr>
              <m:t>previous</m:t>
            </m:r>
          </m:sub>
        </m:sSub>
        <m:r>
          <m:rPr>
            <m:sty m:val="p"/>
          </m:rPr>
          <w:rPr>
            <w:rFonts w:ascii="Cambria Math" w:hAnsi="Cambria Math"/>
          </w:rPr>
          <m:t xml:space="preserve">+0.05 </m:t>
        </m:r>
        <m:sSub>
          <m:sSubPr>
            <m:ctrlPr>
              <w:rPr>
                <w:rFonts w:ascii="Cambria Math" w:hAnsi="Cambria Math"/>
              </w:rPr>
            </m:ctrlPr>
          </m:sSubPr>
          <m:e>
            <m:r>
              <w:rPr>
                <w:rFonts w:ascii="Cambria Math" w:hAnsi="Cambria Math"/>
              </w:rPr>
              <m:t>e</m:t>
            </m:r>
          </m:e>
          <m:sub>
            <m:r>
              <w:rPr>
                <w:rFonts w:ascii="Cambria Math" w:hAnsi="Cambria Math"/>
              </w:rPr>
              <m:t>L</m:t>
            </m:r>
          </m:sub>
        </m:sSub>
      </m:oMath>
      <w:r w:rsidRPr="00F90C47">
        <w:tab/>
        <w:t>(5.3-331)</w:t>
      </w:r>
    </w:p>
    <w:p w14:paraId="167C2910"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tab/>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R</m:t>
            </m:r>
          </m:sub>
        </m:sSub>
        <m:r>
          <m:rPr>
            <m:sty m:val="p"/>
          </m:rPr>
          <w:rPr>
            <w:rFonts w:ascii="Cambria Math" w:hAnsi="Cambria Math"/>
          </w:rPr>
          <m:t xml:space="preserve">=0.95 </m:t>
        </m:r>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R</m:t>
            </m:r>
            <m:r>
              <m:rPr>
                <m:sty m:val="p"/>
              </m:rPr>
              <w:rPr>
                <w:rFonts w:ascii="Cambria Math" w:hAnsi="Cambria Math"/>
              </w:rPr>
              <m:t>, </m:t>
            </m:r>
            <m:r>
              <w:rPr>
                <w:rFonts w:ascii="Cambria Math" w:hAnsi="Cambria Math"/>
              </w:rPr>
              <m:t>previous</m:t>
            </m:r>
          </m:sub>
        </m:sSub>
        <m:r>
          <m:rPr>
            <m:sty m:val="p"/>
          </m:rPr>
          <w:rPr>
            <w:rFonts w:ascii="Cambria Math" w:hAnsi="Cambria Math"/>
          </w:rPr>
          <m:t xml:space="preserve">+0.05 </m:t>
        </m:r>
        <m:sSub>
          <m:sSubPr>
            <m:ctrlPr>
              <w:rPr>
                <w:rFonts w:ascii="Cambria Math" w:hAnsi="Cambria Math"/>
              </w:rPr>
            </m:ctrlPr>
          </m:sSubPr>
          <m:e>
            <m:r>
              <w:rPr>
                <w:rFonts w:ascii="Cambria Math" w:hAnsi="Cambria Math"/>
              </w:rPr>
              <m:t>e</m:t>
            </m:r>
          </m:e>
          <m:sub>
            <m:r>
              <w:rPr>
                <w:rFonts w:ascii="Cambria Math" w:hAnsi="Cambria Math"/>
              </w:rPr>
              <m:t>R</m:t>
            </m:r>
          </m:sub>
        </m:sSub>
      </m:oMath>
      <w:r w:rsidRPr="00F90C47">
        <w:tab/>
        <w:t>(5.3-332)</w:t>
      </w:r>
    </w:p>
    <w:p w14:paraId="343FFD8A" w14:textId="77777777" w:rsidR="00D04157" w:rsidRPr="00F90C47" w:rsidRDefault="00D04157" w:rsidP="00D04157">
      <w:pPr>
        <w:overflowPunct w:val="0"/>
        <w:autoSpaceDE w:val="0"/>
        <w:autoSpaceDN w:val="0"/>
        <w:adjustRightInd w:val="0"/>
        <w:jc w:val="both"/>
        <w:textAlignment w:val="baseline"/>
        <w:rPr>
          <w:rFonts w:eastAsia="Calibri"/>
        </w:rPr>
      </w:pPr>
      <w:r w:rsidRPr="00F90C47">
        <w:rPr>
          <w:rFonts w:eastAsia="Calibri"/>
        </w:rPr>
        <w:t>where</w:t>
      </w:r>
      <w:r w:rsidRPr="00F90C47">
        <w:rPr>
          <w:rFonts w:eastAsia="Calibri"/>
          <w:i/>
          <w:iCs/>
        </w:rPr>
        <w:t xml:space="preserve"> </w:t>
      </w:r>
      <m:oMath>
        <m:sSub>
          <m:sSubPr>
            <m:ctrlPr>
              <w:rPr>
                <w:rFonts w:ascii="Cambria Math" w:hAnsi="Cambria Math"/>
              </w:rPr>
            </m:ctrlPr>
          </m:sSubPr>
          <m:e>
            <m:bar>
              <m:barPr>
                <m:pos m:val="top"/>
                <m:ctrlPr>
                  <w:rPr>
                    <w:rFonts w:ascii="Cambria Math" w:hAnsi="Cambria Math"/>
                  </w:rPr>
                </m:ctrlPr>
              </m:barPr>
              <m:e>
                <m:r>
                  <w:rPr>
                    <w:rFonts w:ascii="Cambria Math" w:hAnsi="Cambria Math"/>
                  </w:rPr>
                  <m:t>c</m:t>
                </m:r>
              </m:e>
            </m:bar>
          </m:e>
          <m:sub>
            <m:r>
              <w:rPr>
                <w:rFonts w:ascii="Cambria Math" w:hAnsi="Cambria Math"/>
              </w:rPr>
              <m:t>real</m:t>
            </m:r>
            <m:r>
              <m:rPr>
                <m:sty m:val="p"/>
              </m:rPr>
              <w:rPr>
                <w:rFonts w:ascii="Cambria Math" w:hAnsi="Cambria Math"/>
              </w:rPr>
              <m:t>, </m:t>
            </m:r>
            <m:r>
              <w:rPr>
                <w:rFonts w:ascii="Cambria Math" w:hAnsi="Cambria Math"/>
              </w:rPr>
              <m:t>previous</m:t>
            </m:r>
          </m:sub>
        </m:sSub>
      </m:oMath>
      <w:r w:rsidRPr="00F90C47">
        <w:rPr>
          <w:rFonts w:eastAsia="Calibri"/>
        </w:rPr>
        <w:t xml:space="preserve">, </w:t>
      </w:r>
      <m:oMath>
        <m:sSub>
          <m:sSubPr>
            <m:ctrlPr>
              <w:rPr>
                <w:rFonts w:ascii="Cambria Math" w:hAnsi="Cambria Math"/>
              </w:rPr>
            </m:ctrlPr>
          </m:sSubPr>
          <m:e>
            <m:bar>
              <m:barPr>
                <m:pos m:val="top"/>
                <m:ctrlPr>
                  <w:rPr>
                    <w:rFonts w:ascii="Cambria Math" w:hAnsi="Cambria Math"/>
                  </w:rPr>
                </m:ctrlPr>
              </m:barPr>
              <m:e>
                <m:r>
                  <w:rPr>
                    <w:rFonts w:ascii="Cambria Math" w:hAnsi="Cambria Math"/>
                  </w:rPr>
                  <m:t>c</m:t>
                </m:r>
              </m:e>
            </m:bar>
          </m:e>
          <m:sub>
            <m:r>
              <w:rPr>
                <w:rFonts w:ascii="Cambria Math" w:hAnsi="Cambria Math"/>
              </w:rPr>
              <m:t>imag</m:t>
            </m:r>
            <m:r>
              <m:rPr>
                <m:sty m:val="p"/>
              </m:rPr>
              <w:rPr>
                <w:rFonts w:ascii="Cambria Math" w:hAnsi="Cambria Math"/>
              </w:rPr>
              <m:t>, </m:t>
            </m:r>
            <m:r>
              <w:rPr>
                <w:rFonts w:ascii="Cambria Math" w:hAnsi="Cambria Math"/>
              </w:rPr>
              <m:t>previous</m:t>
            </m:r>
          </m:sub>
        </m:sSub>
      </m:oMath>
      <w:r w:rsidRPr="00F90C47">
        <w:rPr>
          <w:rFonts w:eastAsia="Calibri"/>
        </w:rPr>
        <w:t xml:space="preserve">, </w:t>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L</m:t>
            </m:r>
            <m:r>
              <m:rPr>
                <m:sty m:val="p"/>
              </m:rPr>
              <w:rPr>
                <w:rFonts w:ascii="Cambria Math" w:hAnsi="Cambria Math"/>
              </w:rPr>
              <m:t>, </m:t>
            </m:r>
            <m:r>
              <w:rPr>
                <w:rFonts w:ascii="Cambria Math" w:hAnsi="Cambria Math"/>
              </w:rPr>
              <m:t>previous</m:t>
            </m:r>
          </m:sub>
        </m:sSub>
        <m:r>
          <w:rPr>
            <w:rFonts w:ascii="Cambria Math" w:hAnsi="Cambria Math"/>
          </w:rPr>
          <m:t xml:space="preserve"> </m:t>
        </m:r>
      </m:oMath>
      <w:r w:rsidRPr="00F90C47">
        <w:rPr>
          <w:rFonts w:eastAsia="Calibri"/>
        </w:rPr>
        <w:t xml:space="preserve">and </w:t>
      </w:r>
      <m:oMath>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R</m:t>
            </m:r>
            <m:r>
              <m:rPr>
                <m:sty m:val="p"/>
              </m:rPr>
              <w:rPr>
                <w:rFonts w:ascii="Cambria Math" w:hAnsi="Cambria Math"/>
              </w:rPr>
              <m:t>, </m:t>
            </m:r>
            <m:r>
              <w:rPr>
                <w:rFonts w:ascii="Cambria Math" w:hAnsi="Cambria Math"/>
              </w:rPr>
              <m:t>previous</m:t>
            </m:r>
          </m:sub>
        </m:sSub>
      </m:oMath>
      <w:r w:rsidRPr="00F90C47">
        <w:rPr>
          <w:rFonts w:eastAsia="Calibri"/>
        </w:rPr>
        <w:t xml:space="preserve"> denote the respective intermediate values as calculated for the previous frame. If the current frame is the first frame to be encoded or a </w:t>
      </w:r>
      <w:ins w:id="125" w:author="Fotopoulou, Eleni" w:date="2025-10-27T14:06:00Z" w16du:dateUtc="2025-10-27T13:06:00Z">
        <w:r w:rsidRPr="00F90C47">
          <w:rPr>
            <w:rFonts w:eastAsia="Calibri"/>
          </w:rPr>
          <w:t xml:space="preserve">bit </w:t>
        </w:r>
      </w:ins>
      <w:r w:rsidRPr="00F90C47">
        <w:rPr>
          <w:rFonts w:eastAsia="Calibri"/>
        </w:rPr>
        <w:t xml:space="preserve">rate switch has happened from </w:t>
      </w:r>
      <w:ins w:id="126" w:author="Fotopoulou, Eleni" w:date="2025-10-27T14:06:00Z" w16du:dateUtc="2025-10-27T13:06:00Z">
        <w:r w:rsidRPr="00F90C47">
          <w:rPr>
            <w:rFonts w:eastAsia="Calibri"/>
          </w:rPr>
          <w:t xml:space="preserve">a </w:t>
        </w:r>
      </w:ins>
      <w:r w:rsidRPr="00F90C47">
        <w:rPr>
          <w:rFonts w:eastAsia="Calibri"/>
        </w:rPr>
        <w:t>unified stereo</w:t>
      </w:r>
      <w:ins w:id="127" w:author="Fotopoulou, Eleni" w:date="2025-10-27T14:06:00Z" w16du:dateUtc="2025-10-27T13:06:00Z">
        <w:r w:rsidRPr="00F90C47">
          <w:rPr>
            <w:rFonts w:eastAsia="Calibri"/>
          </w:rPr>
          <w:t xml:space="preserve"> bit rate</w:t>
        </w:r>
      </w:ins>
      <w:r w:rsidRPr="00F90C47">
        <w:rPr>
          <w:rFonts w:eastAsia="Calibri"/>
        </w:rPr>
        <w:t>, all the previous-frame values are initialized to 10</w:t>
      </w:r>
      <w:r w:rsidRPr="00F90C47">
        <w:rPr>
          <w:rFonts w:eastAsia="Calibri"/>
          <w:vertAlign w:val="superscript"/>
        </w:rPr>
        <w:t>-15</w:t>
      </w:r>
      <w:r w:rsidRPr="00F90C47">
        <w:rPr>
          <w:rFonts w:eastAsia="Calibri"/>
        </w:rPr>
        <w:t>. The coherence value is calculated using the smoothed values as</w:t>
      </w:r>
    </w:p>
    <w:p w14:paraId="15EE6FDA"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rPr>
          <w:rFonts w:eastAsia="Calibri"/>
        </w:rPr>
        <w:tab/>
      </w:r>
      <m:oMath>
        <m:r>
          <w:rPr>
            <w:rFonts w:ascii="Cambria Math" w:hAnsi="Cambria Math"/>
          </w:rPr>
          <m:t>c</m:t>
        </m:r>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sSubSup>
                  <m:sSubSupPr>
                    <m:ctrlPr>
                      <w:rPr>
                        <w:rFonts w:ascii="Cambria Math" w:hAnsi="Cambria Math"/>
                      </w:rPr>
                    </m:ctrlPr>
                  </m:sSubSupPr>
                  <m:e>
                    <m:bar>
                      <m:barPr>
                        <m:pos m:val="top"/>
                        <m:ctrlPr>
                          <w:rPr>
                            <w:rFonts w:ascii="Cambria Math" w:hAnsi="Cambria Math"/>
                          </w:rPr>
                        </m:ctrlPr>
                      </m:barPr>
                      <m:e>
                        <m:r>
                          <w:rPr>
                            <w:rFonts w:ascii="Cambria Math" w:hAnsi="Cambria Math"/>
                          </w:rPr>
                          <m:t>c</m:t>
                        </m:r>
                      </m:e>
                    </m:bar>
                  </m:e>
                  <m:sub>
                    <m:r>
                      <w:rPr>
                        <w:rFonts w:ascii="Cambria Math" w:hAnsi="Cambria Math"/>
                      </w:rPr>
                      <m:t>real</m:t>
                    </m:r>
                  </m:sub>
                  <m:sup>
                    <m:r>
                      <m:rPr>
                        <m:sty m:val="p"/>
                      </m:rPr>
                      <w:rPr>
                        <w:rFonts w:ascii="Cambria Math" w:hAnsi="Cambria Math"/>
                      </w:rPr>
                      <m:t>2</m:t>
                    </m:r>
                  </m:sup>
                </m:sSubSup>
                <m:r>
                  <m:rPr>
                    <m:sty m:val="p"/>
                  </m:rPr>
                  <w:rPr>
                    <w:rFonts w:ascii="Cambria Math" w:hAnsi="Cambria Math"/>
                  </w:rPr>
                  <m:t>+</m:t>
                </m:r>
                <m:sSubSup>
                  <m:sSubSupPr>
                    <m:ctrlPr>
                      <w:rPr>
                        <w:rFonts w:ascii="Cambria Math" w:hAnsi="Cambria Math"/>
                      </w:rPr>
                    </m:ctrlPr>
                  </m:sSubSupPr>
                  <m:e>
                    <m:bar>
                      <m:barPr>
                        <m:pos m:val="top"/>
                        <m:ctrlPr>
                          <w:rPr>
                            <w:rFonts w:ascii="Cambria Math" w:hAnsi="Cambria Math"/>
                          </w:rPr>
                        </m:ctrlPr>
                      </m:barPr>
                      <m:e>
                        <m:r>
                          <w:rPr>
                            <w:rFonts w:ascii="Cambria Math" w:hAnsi="Cambria Math"/>
                          </w:rPr>
                          <m:t>c</m:t>
                        </m:r>
                      </m:e>
                    </m:bar>
                  </m:e>
                  <m:sub>
                    <m:r>
                      <w:rPr>
                        <w:rFonts w:ascii="Cambria Math" w:hAnsi="Cambria Math"/>
                      </w:rPr>
                      <m:t>imag</m:t>
                    </m:r>
                  </m:sub>
                  <m:sup>
                    <m:r>
                      <m:rPr>
                        <m:sty m:val="p"/>
                      </m:rPr>
                      <w:rPr>
                        <w:rFonts w:ascii="Cambria Math" w:hAnsi="Cambria Math"/>
                      </w:rPr>
                      <m:t>2</m:t>
                    </m:r>
                  </m:sup>
                </m:sSubSup>
              </m:num>
              <m:den>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L</m:t>
                    </m:r>
                  </m:sub>
                </m:sSub>
                <m:r>
                  <m:rPr>
                    <m:sty m:val="p"/>
                  </m:rPr>
                  <w:rPr>
                    <w:rFonts w:ascii="Cambria Math" w:hAnsi="Cambria Math"/>
                  </w:rPr>
                  <m:t>×</m:t>
                </m:r>
                <m:sSub>
                  <m:sSubPr>
                    <m:ctrlPr>
                      <w:rPr>
                        <w:rFonts w:ascii="Cambria Math" w:hAnsi="Cambria Math"/>
                      </w:rPr>
                    </m:ctrlPr>
                  </m:sSubPr>
                  <m:e>
                    <m:bar>
                      <m:barPr>
                        <m:pos m:val="top"/>
                        <m:ctrlPr>
                          <w:rPr>
                            <w:rFonts w:ascii="Cambria Math" w:hAnsi="Cambria Math"/>
                          </w:rPr>
                        </m:ctrlPr>
                      </m:barPr>
                      <m:e>
                        <m:r>
                          <w:rPr>
                            <w:rFonts w:ascii="Cambria Math" w:hAnsi="Cambria Math"/>
                          </w:rPr>
                          <m:t>e</m:t>
                        </m:r>
                      </m:e>
                    </m:bar>
                  </m:e>
                  <m:sub>
                    <m:r>
                      <w:rPr>
                        <w:rFonts w:ascii="Cambria Math" w:hAnsi="Cambria Math"/>
                      </w:rPr>
                      <m:t>R</m:t>
                    </m:r>
                  </m:sub>
                </m:sSub>
              </m:den>
            </m:f>
          </m:e>
        </m:rad>
      </m:oMath>
      <w:r w:rsidRPr="00F90C47">
        <w:tab/>
        <w:t>(5.3-333)</w:t>
      </w:r>
    </w:p>
    <w:p w14:paraId="7745B411" w14:textId="77777777" w:rsidR="00D04157" w:rsidRPr="00F90C47" w:rsidRDefault="00D04157" w:rsidP="00D04157">
      <w:pPr>
        <w:overflowPunct w:val="0"/>
        <w:autoSpaceDE w:val="0"/>
        <w:autoSpaceDN w:val="0"/>
        <w:adjustRightInd w:val="0"/>
        <w:jc w:val="both"/>
        <w:textAlignment w:val="baseline"/>
        <w:rPr>
          <w:ins w:id="128" w:author="Fotopoulou, Eleni" w:date="2025-10-27T14:06:00Z" w16du:dateUtc="2025-10-27T13:06:00Z"/>
          <w:rFonts w:eastAsia="Calibri"/>
          <w:lang w:val="en-US"/>
        </w:rPr>
      </w:pPr>
      <w:ins w:id="129" w:author="Fotopoulou, Eleni" w:date="2025-10-27T14:06:00Z" w16du:dateUtc="2025-10-27T13:06:00Z">
        <w:r w:rsidRPr="00F90C47">
          <w:rPr>
            <w:rFonts w:eastAsia="Calibri"/>
          </w:rPr>
          <w:t>In the first 50 frames after starting the encoding process, the coherence calculation is always run regardless of the frame classification as active or inactive to initialize the buffers and converge to more reasonable default values in case no inactive frame is encountered for a longer period at the start of encoding.</w:t>
        </w:r>
      </w:ins>
    </w:p>
    <w:p w14:paraId="4819E105" w14:textId="77777777" w:rsidR="00D04157" w:rsidRPr="00F90C47" w:rsidRDefault="00D04157" w:rsidP="00D04157">
      <w:pPr>
        <w:overflowPunct w:val="0"/>
        <w:autoSpaceDE w:val="0"/>
        <w:autoSpaceDN w:val="0"/>
        <w:adjustRightInd w:val="0"/>
        <w:jc w:val="both"/>
        <w:textAlignment w:val="baseline"/>
        <w:rPr>
          <w:rFonts w:eastAsia="Calibri"/>
        </w:rPr>
      </w:pPr>
      <w:r w:rsidRPr="00F90C47">
        <w:rPr>
          <w:rFonts w:eastAsia="Calibri"/>
        </w:rPr>
        <w:t>The coherence value</w:t>
      </w:r>
      <w:ins w:id="130" w:author="Fotopoulou, Eleni" w:date="2025-10-27T14:06:00Z" w16du:dateUtc="2025-10-27T13:06:00Z">
        <w:r w:rsidRPr="00F90C47">
          <w:rPr>
            <w:rFonts w:eastAsia="Calibri"/>
          </w:rPr>
          <w:t xml:space="preserve"> for each band</w:t>
        </w:r>
      </w:ins>
      <w:r w:rsidRPr="00F90C47">
        <w:rPr>
          <w:rFonts w:eastAsia="Calibri"/>
        </w:rPr>
        <w:t xml:space="preserve"> is quantized as</w:t>
      </w:r>
    </w:p>
    <w:p w14:paraId="23DA456D" w14:textId="77777777" w:rsidR="00D04157" w:rsidRPr="00F90C47" w:rsidRDefault="00D04157" w:rsidP="00D04157">
      <w:pPr>
        <w:keepLines/>
        <w:tabs>
          <w:tab w:val="center" w:pos="4536"/>
          <w:tab w:val="right" w:pos="9072"/>
        </w:tabs>
        <w:overflowPunct w:val="0"/>
        <w:autoSpaceDE w:val="0"/>
        <w:autoSpaceDN w:val="0"/>
        <w:adjustRightInd w:val="0"/>
        <w:textAlignment w:val="baseline"/>
      </w:pPr>
      <w:r w:rsidRPr="00F90C47">
        <w:rPr>
          <w:rFonts w:eastAsia="Calibri"/>
        </w:rPr>
        <w:tab/>
      </w:r>
      <m:oMath>
        <m:sSub>
          <m:sSubPr>
            <m:ctrlPr>
              <w:rPr>
                <w:rFonts w:ascii="Cambria Math" w:hAnsi="Cambria Math"/>
              </w:rPr>
            </m:ctrlPr>
          </m:sSubPr>
          <m:e>
            <m:r>
              <w:rPr>
                <w:rFonts w:ascii="Cambria Math" w:hAnsi="Cambria Math"/>
              </w:rPr>
              <m:t>c</m:t>
            </m:r>
          </m:e>
          <m:sub>
            <m:r>
              <w:rPr>
                <w:rFonts w:ascii="Cambria Math" w:hAnsi="Cambria Math"/>
              </w:rPr>
              <m:t>ind</m:t>
            </m:r>
          </m:sub>
        </m:sSub>
        <m:r>
          <m:rPr>
            <m:sty m:val="p"/>
          </m:rPr>
          <w:rPr>
            <w:rFonts w:ascii="Cambria Math" w:hAnsi="Cambria Math"/>
          </w:rPr>
          <m:t>=</m:t>
        </m:r>
        <m:func>
          <m:funcPr>
            <m:ctrlPr>
              <w:rPr>
                <w:rFonts w:ascii="Cambria Math" w:hAnsi="Cambria Math"/>
              </w:rPr>
            </m:ctrlPr>
          </m:funcPr>
          <m:fName>
            <m:r>
              <m:rPr>
                <m:sty m:val="p"/>
              </m:rPr>
              <w:rPr>
                <w:rFonts w:ascii="Cambria Math" w:hAnsi="Cambria Math"/>
              </w:rPr>
              <m:t>min</m:t>
            </m:r>
          </m:fName>
          <m:e>
            <m:d>
              <m:dPr>
                <m:ctrlPr>
                  <w:rPr>
                    <w:rFonts w:ascii="Cambria Math" w:hAnsi="Cambria Math"/>
                  </w:rPr>
                </m:ctrlPr>
              </m:dPr>
              <m:e>
                <m:r>
                  <m:rPr>
                    <m:sty m:val="p"/>
                  </m:rPr>
                  <w:rPr>
                    <w:rFonts w:ascii="Cambria Math" w:hAnsi="Cambria Math"/>
                  </w:rPr>
                  <m:t>15,</m:t>
                </m:r>
                <m:d>
                  <m:dPr>
                    <m:begChr m:val="⌊"/>
                    <m:endChr m:val="⌋"/>
                    <m:ctrlPr>
                      <w:rPr>
                        <w:rFonts w:ascii="Cambria Math" w:hAnsi="Cambria Math"/>
                      </w:rPr>
                    </m:ctrlPr>
                  </m:dPr>
                  <m:e>
                    <m:r>
                      <m:rPr>
                        <m:sty m:val="p"/>
                      </m:rPr>
                      <w:rPr>
                        <w:rFonts w:ascii="Cambria Math" w:hAnsi="Cambria Math"/>
                      </w:rPr>
                      <m:t>15×</m:t>
                    </m:r>
                    <m:r>
                      <w:rPr>
                        <w:rFonts w:ascii="Cambria Math" w:hAnsi="Cambria Math"/>
                      </w:rPr>
                      <m:t>c</m:t>
                    </m:r>
                    <m:r>
                      <m:rPr>
                        <m:sty m:val="p"/>
                      </m:rPr>
                      <w:rPr>
                        <w:rFonts w:ascii="Cambria Math" w:hAnsi="Cambria Math"/>
                      </w:rPr>
                      <m:t>+0.5</m:t>
                    </m:r>
                  </m:e>
                </m:d>
              </m:e>
            </m:d>
          </m:e>
        </m:func>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0,15</m:t>
            </m:r>
          </m:e>
        </m:d>
      </m:oMath>
      <w:r w:rsidRPr="00F90C47">
        <w:tab/>
        <w:t>(5.3-334)</w:t>
      </w:r>
    </w:p>
    <w:p w14:paraId="07A61A74" w14:textId="77777777" w:rsidR="00D04157" w:rsidRDefault="00D04157" w:rsidP="00D04157">
      <w:pPr>
        <w:overflowPunct w:val="0"/>
        <w:autoSpaceDE w:val="0"/>
        <w:autoSpaceDN w:val="0"/>
        <w:adjustRightInd w:val="0"/>
        <w:spacing w:after="120"/>
        <w:textAlignment w:val="baseline"/>
        <w:rPr>
          <w:rFonts w:eastAsia="Calibri"/>
        </w:rPr>
      </w:pPr>
      <w:r w:rsidRPr="00F90C47">
        <w:rPr>
          <w:rFonts w:eastAsia="Calibri"/>
        </w:rPr>
        <w:t>and encoded in the SID bitstream using four bits</w:t>
      </w:r>
      <w:ins w:id="131" w:author="Fotopoulou, Eleni" w:date="2025-10-27T14:06:00Z" w16du:dateUtc="2025-10-27T13:06:00Z">
        <w:r w:rsidRPr="00F90C47">
          <w:rPr>
            <w:rFonts w:eastAsia="Calibri"/>
          </w:rPr>
          <w:t xml:space="preserve"> each</w:t>
        </w:r>
      </w:ins>
      <w:r w:rsidRPr="00F90C47">
        <w:rPr>
          <w:rFonts w:eastAsia="Calibri"/>
        </w:rPr>
        <w:t>.</w:t>
      </w:r>
    </w:p>
    <w:p w14:paraId="0A517BEE" w14:textId="77777777" w:rsidR="00D04157" w:rsidRDefault="00D04157" w:rsidP="00D04157">
      <w:pPr>
        <w:overflowPunct w:val="0"/>
        <w:autoSpaceDE w:val="0"/>
        <w:autoSpaceDN w:val="0"/>
        <w:adjustRightInd w:val="0"/>
        <w:spacing w:after="120"/>
        <w:textAlignment w:val="baseline"/>
        <w:rPr>
          <w:rFonts w:eastAsia="Calibri"/>
        </w:rPr>
      </w:pPr>
    </w:p>
    <w:p w14:paraId="730C1E3E" w14:textId="77777777" w:rsidR="00D04157" w:rsidRPr="00F13382" w:rsidRDefault="00D04157" w:rsidP="00D04157">
      <w:pPr>
        <w:keepNext/>
        <w:keepLines/>
        <w:overflowPunct w:val="0"/>
        <w:autoSpaceDE w:val="0"/>
        <w:autoSpaceDN w:val="0"/>
        <w:adjustRightInd w:val="0"/>
        <w:spacing w:before="120"/>
        <w:ind w:left="1701" w:hanging="1701"/>
        <w:textAlignment w:val="baseline"/>
        <w:outlineLvl w:val="4"/>
        <w:rPr>
          <w:rFonts w:ascii="Arial" w:hAnsi="Arial"/>
          <w:sz w:val="22"/>
        </w:rPr>
      </w:pPr>
      <w:bookmarkStart w:id="132" w:name="_Toc210813849"/>
      <w:r w:rsidRPr="00F13382">
        <w:rPr>
          <w:rFonts w:ascii="Arial" w:hAnsi="Arial"/>
          <w:sz w:val="22"/>
        </w:rPr>
        <w:lastRenderedPageBreak/>
        <w:t>5.3.5.2.4</w:t>
      </w:r>
      <w:r w:rsidRPr="00F13382">
        <w:rPr>
          <w:rFonts w:ascii="Arial" w:hAnsi="Arial"/>
          <w:sz w:val="22"/>
        </w:rPr>
        <w:tab/>
        <w:t>Noise parameter estimation and encoding</w:t>
      </w:r>
      <w:bookmarkEnd w:id="132"/>
    </w:p>
    <w:p w14:paraId="32F126FC" w14:textId="77777777" w:rsidR="00D04157" w:rsidRPr="00F13382" w:rsidRDefault="00D04157" w:rsidP="00D04157">
      <w:pPr>
        <w:overflowPunct w:val="0"/>
        <w:autoSpaceDE w:val="0"/>
        <w:autoSpaceDN w:val="0"/>
        <w:adjustRightInd w:val="0"/>
        <w:jc w:val="both"/>
        <w:textAlignment w:val="baseline"/>
        <w:rPr>
          <w:rFonts w:eastAsia="Calibri"/>
        </w:rPr>
      </w:pPr>
      <w:r w:rsidRPr="00F13382">
        <w:rPr>
          <w:rFonts w:eastAsia="Calibri"/>
        </w:rPr>
        <w:t xml:space="preserve">Information about the spectral shape of the background noise is derived by a noise parameter calculator that calculates first parametric noise data for the first channel of the stereo signal and second parametric noise data for the second channel of the stereo signal. The parameter calculator consists of the noise estimation algorithm as described in clause 5.6.3.2 of </w:t>
      </w:r>
      <w:r w:rsidRPr="00F13382">
        <w:t>[3]</w:t>
      </w:r>
      <w:r w:rsidRPr="00F13382">
        <w:rPr>
          <w:rFonts w:eastAsia="Calibri"/>
        </w:rPr>
        <w:t xml:space="preserve"> which is run separately on the two channels of the stereo signal to generate two sets of parametric noise data - </w:t>
      </w:r>
      <w:r w:rsidRPr="00F13382">
        <w:rPr>
          <w:rFonts w:eastAsia="Calibri"/>
          <w:i/>
          <w:iCs/>
        </w:rPr>
        <w:t>N</w:t>
      </w:r>
      <w:r w:rsidRPr="00F13382">
        <w:rPr>
          <w:rFonts w:eastAsia="Calibri"/>
          <w:i/>
          <w:iCs/>
          <w:vertAlign w:val="subscript"/>
        </w:rPr>
        <w:t>L,FD-CNG</w:t>
      </w:r>
      <w:r w:rsidRPr="00F13382">
        <w:rPr>
          <w:rFonts w:eastAsia="Calibri"/>
          <w:vertAlign w:val="subscript"/>
        </w:rPr>
        <w:t xml:space="preserve"> </w:t>
      </w:r>
      <w:r w:rsidRPr="00F13382">
        <w:rPr>
          <w:rFonts w:eastAsia="Calibri"/>
        </w:rPr>
        <w:t xml:space="preserve">for the left channel and </w:t>
      </w:r>
      <w:r w:rsidRPr="00F13382">
        <w:rPr>
          <w:rFonts w:eastAsia="Calibri"/>
          <w:i/>
          <w:iCs/>
        </w:rPr>
        <w:t>N</w:t>
      </w:r>
      <w:r w:rsidRPr="00F13382">
        <w:rPr>
          <w:rFonts w:eastAsia="Calibri"/>
          <w:i/>
          <w:iCs/>
          <w:vertAlign w:val="subscript"/>
        </w:rPr>
        <w:t>R,FD-CNG</w:t>
      </w:r>
      <w:r w:rsidRPr="00F13382">
        <w:rPr>
          <w:rFonts w:eastAsia="Calibri"/>
          <w:vertAlign w:val="subscript"/>
        </w:rPr>
        <w:t xml:space="preserve"> </w:t>
      </w:r>
      <w:r w:rsidRPr="00F13382">
        <w:rPr>
          <w:rFonts w:eastAsia="Calibri"/>
        </w:rPr>
        <w:t>for the right channel. Additionally, the noise parameter calculator is configured to convert the first parametric noise data and second parametric noise data from a left/right representation to a mid/side representation. This conversion is applied after converting the parametric noise data values to dB as</w:t>
      </w:r>
    </w:p>
    <w:p w14:paraId="68717221" w14:textId="77777777" w:rsidR="00D04157" w:rsidRPr="00F13382" w:rsidRDefault="00D04157" w:rsidP="00D04157">
      <w:pPr>
        <w:keepLines/>
        <w:tabs>
          <w:tab w:val="center" w:pos="4536"/>
          <w:tab w:val="right" w:pos="9072"/>
        </w:tabs>
        <w:overflowPunct w:val="0"/>
        <w:autoSpaceDE w:val="0"/>
        <w:autoSpaceDN w:val="0"/>
        <w:adjustRightInd w:val="0"/>
        <w:textAlignment w:val="baseline"/>
      </w:pPr>
      <w:r w:rsidRPr="00F13382">
        <w:rPr>
          <w:rFonts w:eastAsia="Calibri"/>
        </w:rPr>
        <w:tab/>
      </w:r>
      <m:oMath>
        <m:sSubSup>
          <m:sSubSupPr>
            <m:ctrlPr>
              <w:rPr>
                <w:rFonts w:ascii="Cambria Math" w:hAnsi="Cambria Math"/>
              </w:rPr>
            </m:ctrlPr>
          </m:sSubSupPr>
          <m:e>
            <m:r>
              <w:rPr>
                <w:rFonts w:ascii="Cambria Math" w:hAnsi="Cambria Math"/>
              </w:rPr>
              <m:t>N</m:t>
            </m:r>
          </m:e>
          <m:sub>
            <m:r>
              <w:rPr>
                <w:rFonts w:ascii="Cambria Math" w:hAnsi="Cambria Math"/>
              </w:rPr>
              <m:t>L</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d>
          <m:dPr>
            <m:ctrlPr>
              <w:rPr>
                <w:rFonts w:ascii="Cambria Math" w:hAnsi="Cambria Math"/>
              </w:rPr>
            </m:ctrlPr>
          </m:dPr>
          <m:e>
            <m:r>
              <w:rPr>
                <w:rFonts w:ascii="Cambria Math" w:hAnsi="Cambria Math"/>
              </w:rPr>
              <m:t>i</m:t>
            </m:r>
          </m:e>
        </m:d>
        <m:r>
          <m:rPr>
            <m:sty m:val="p"/>
          </m:rPr>
          <w:rPr>
            <w:rFonts w:ascii="Cambria Math" w:hAnsi="Cambria Math"/>
          </w:rPr>
          <m:t> = 10 </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fName>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L</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Sub>
                <m:d>
                  <m:dPr>
                    <m:ctrlPr>
                      <w:rPr>
                        <w:rFonts w:ascii="Cambria Math" w:hAnsi="Cambria Math"/>
                      </w:rPr>
                    </m:ctrlPr>
                  </m:dPr>
                  <m:e>
                    <m:r>
                      <w:rPr>
                        <w:rFonts w:ascii="Cambria Math" w:hAnsi="Cambria Math"/>
                      </w:rPr>
                      <m:t>i</m:t>
                    </m:r>
                  </m:e>
                </m:d>
                <m:r>
                  <m:rPr>
                    <m:sty m:val="p"/>
                  </m:rPr>
                  <w:rPr>
                    <w:rFonts w:ascii="Cambria Math" w:hAnsi="Cambria Math"/>
                  </w:rPr>
                  <m:t> + 0.0001</m:t>
                </m:r>
              </m:e>
            </m:d>
          </m:e>
        </m:func>
      </m:oMath>
      <w:r w:rsidRPr="00F13382">
        <w:tab/>
        <w:t>(5.3-335)</w:t>
      </w:r>
    </w:p>
    <w:p w14:paraId="63343AFF" w14:textId="77777777" w:rsidR="00D04157" w:rsidRPr="00F13382" w:rsidRDefault="00D04157" w:rsidP="00D04157">
      <w:pPr>
        <w:keepLines/>
        <w:tabs>
          <w:tab w:val="center" w:pos="4536"/>
          <w:tab w:val="right" w:pos="9072"/>
        </w:tabs>
        <w:overflowPunct w:val="0"/>
        <w:autoSpaceDE w:val="0"/>
        <w:autoSpaceDN w:val="0"/>
        <w:adjustRightInd w:val="0"/>
        <w:textAlignment w:val="baseline"/>
      </w:pPr>
      <w:r w:rsidRPr="00F13382">
        <w:tab/>
      </w:r>
      <m:oMath>
        <m:sSubSup>
          <m:sSubSupPr>
            <m:ctrlPr>
              <w:rPr>
                <w:rFonts w:ascii="Cambria Math" w:hAnsi="Cambria Math"/>
              </w:rPr>
            </m:ctrlPr>
          </m:sSubSupPr>
          <m:e>
            <m:r>
              <w:rPr>
                <w:rFonts w:ascii="Cambria Math" w:hAnsi="Cambria Math"/>
              </w:rPr>
              <m:t>N</m:t>
            </m:r>
          </m:e>
          <m:sub>
            <m:r>
              <w:rPr>
                <w:rFonts w:ascii="Cambria Math" w:hAnsi="Cambria Math"/>
              </w:rPr>
              <m:t>R</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d>
          <m:dPr>
            <m:ctrlPr>
              <w:rPr>
                <w:rFonts w:ascii="Cambria Math" w:hAnsi="Cambria Math"/>
              </w:rPr>
            </m:ctrlPr>
          </m:dPr>
          <m:e>
            <m:r>
              <w:rPr>
                <w:rFonts w:ascii="Cambria Math" w:hAnsi="Cambria Math"/>
              </w:rPr>
              <m:t>i</m:t>
            </m:r>
          </m:e>
        </m:d>
        <m:r>
          <m:rPr>
            <m:sty m:val="p"/>
          </m:rPr>
          <w:rPr>
            <w:rFonts w:ascii="Cambria Math" w:hAnsi="Cambria Math"/>
          </w:rPr>
          <m:t> = 10 </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fName>
          <m:e>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R</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Sub>
                <m:d>
                  <m:dPr>
                    <m:ctrlPr>
                      <w:rPr>
                        <w:rFonts w:ascii="Cambria Math" w:hAnsi="Cambria Math"/>
                      </w:rPr>
                    </m:ctrlPr>
                  </m:dPr>
                  <m:e>
                    <m:r>
                      <w:rPr>
                        <w:rFonts w:ascii="Cambria Math" w:hAnsi="Cambria Math"/>
                      </w:rPr>
                      <m:t>i</m:t>
                    </m:r>
                  </m:e>
                </m:d>
                <m:r>
                  <m:rPr>
                    <m:sty m:val="p"/>
                  </m:rPr>
                  <w:rPr>
                    <w:rFonts w:ascii="Cambria Math" w:hAnsi="Cambria Math"/>
                  </w:rPr>
                  <m:t> + 0.0001</m:t>
                </m:r>
              </m:e>
            </m:d>
          </m:e>
        </m:func>
      </m:oMath>
      <w:r w:rsidRPr="00F13382">
        <w:tab/>
        <w:t>(5.3-336)</w:t>
      </w:r>
    </w:p>
    <w:p w14:paraId="65C82EC3" w14:textId="77777777" w:rsidR="00D04157" w:rsidRPr="00F13382" w:rsidRDefault="00D04157" w:rsidP="00D04157">
      <w:pPr>
        <w:overflowPunct w:val="0"/>
        <w:autoSpaceDE w:val="0"/>
        <w:autoSpaceDN w:val="0"/>
        <w:adjustRightInd w:val="0"/>
        <w:textAlignment w:val="baseline"/>
        <w:rPr>
          <w:rFonts w:eastAsia="Calibri"/>
        </w:rPr>
      </w:pPr>
      <w:r w:rsidRPr="00F13382">
        <w:rPr>
          <w:rFonts w:eastAsia="Calibri"/>
        </w:rPr>
        <w:t>From these, parametric noise data in a mid/side representation are calculated:</w:t>
      </w:r>
    </w:p>
    <w:p w14:paraId="4BB6DEC8" w14:textId="77777777" w:rsidR="00D04157" w:rsidRPr="00F13382" w:rsidRDefault="00D04157" w:rsidP="00D04157">
      <w:pPr>
        <w:keepLines/>
        <w:tabs>
          <w:tab w:val="center" w:pos="4536"/>
          <w:tab w:val="right" w:pos="9072"/>
        </w:tabs>
        <w:overflowPunct w:val="0"/>
        <w:autoSpaceDE w:val="0"/>
        <w:autoSpaceDN w:val="0"/>
        <w:adjustRightInd w:val="0"/>
        <w:textAlignment w:val="baseline"/>
      </w:pPr>
      <w:r w:rsidRPr="00F13382">
        <w:rPr>
          <w:rFonts w:eastAsia="Calibri"/>
        </w:rPr>
        <w:tab/>
      </w:r>
      <m:oMath>
        <m:sSubSup>
          <m:sSubSupPr>
            <m:ctrlPr>
              <w:rPr>
                <w:rFonts w:ascii="Cambria Math" w:hAnsi="Cambria Math"/>
              </w:rPr>
            </m:ctrlPr>
          </m:sSubSupPr>
          <m:e>
            <m:r>
              <w:rPr>
                <w:rFonts w:ascii="Cambria Math" w:hAnsi="Cambria Math"/>
              </w:rPr>
              <m:t>N</m:t>
            </m:r>
          </m:e>
          <m:sub>
            <m:r>
              <w:rPr>
                <w:rFonts w:ascii="Cambria Math" w:hAnsi="Cambria Math"/>
              </w:rPr>
              <m:t>M</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r>
          <m:rPr>
            <m:sty m:val="p"/>
          </m:rPr>
          <w:rPr>
            <w:rFonts w:ascii="Cambria Math" w:hAnsi="Cambria Math"/>
          </w:rPr>
          <m:t>=0.5</m:t>
        </m:r>
        <m:d>
          <m:dPr>
            <m:ctrlPr>
              <w:rPr>
                <w:rFonts w:ascii="Cambria Math" w:hAnsi="Cambria Math"/>
              </w:rPr>
            </m:ctrlPr>
          </m:dPr>
          <m:e>
            <m:sSubSup>
              <m:sSubSupPr>
                <m:ctrlPr>
                  <w:rPr>
                    <w:rFonts w:ascii="Cambria Math" w:hAnsi="Cambria Math"/>
                  </w:rPr>
                </m:ctrlPr>
              </m:sSubSupPr>
              <m:e>
                <m:r>
                  <w:rPr>
                    <w:rFonts w:ascii="Cambria Math" w:hAnsi="Cambria Math"/>
                  </w:rPr>
                  <m:t>N</m:t>
                </m:r>
              </m:e>
              <m:sub>
                <m:r>
                  <w:rPr>
                    <w:rFonts w:ascii="Cambria Math" w:hAnsi="Cambria Math"/>
                  </w:rPr>
                  <m:t>L</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d>
              <m:dPr>
                <m:ctrlPr>
                  <w:rPr>
                    <w:rFonts w:ascii="Cambria Math" w:hAnsi="Cambria Math"/>
                  </w:rPr>
                </m:ctrlPr>
              </m:dPr>
              <m:e>
                <m:r>
                  <w:rPr>
                    <w:rFonts w:ascii="Cambria Math" w:hAnsi="Cambria Math"/>
                  </w:rPr>
                  <m:t>i</m:t>
                </m:r>
              </m:e>
            </m:d>
            <m:r>
              <m:rPr>
                <m:sty m:val="p"/>
              </m:rP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R</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d>
              <m:dPr>
                <m:ctrlPr>
                  <w:rPr>
                    <w:rFonts w:ascii="Cambria Math" w:hAnsi="Cambria Math"/>
                  </w:rPr>
                </m:ctrlPr>
              </m:dPr>
              <m:e>
                <m:r>
                  <w:rPr>
                    <w:rFonts w:ascii="Cambria Math" w:hAnsi="Cambria Math"/>
                  </w:rPr>
                  <m:t>i</m:t>
                </m:r>
              </m:e>
            </m:d>
          </m:e>
        </m:d>
      </m:oMath>
      <w:r w:rsidRPr="00F13382">
        <w:tab/>
        <w:t>(5.3-337)</w:t>
      </w:r>
    </w:p>
    <w:p w14:paraId="418D86BB" w14:textId="77777777" w:rsidR="00D04157" w:rsidRPr="00F13382" w:rsidRDefault="00D04157" w:rsidP="00D04157">
      <w:pPr>
        <w:keepLines/>
        <w:tabs>
          <w:tab w:val="center" w:pos="4536"/>
          <w:tab w:val="right" w:pos="9072"/>
        </w:tabs>
        <w:overflowPunct w:val="0"/>
        <w:autoSpaceDE w:val="0"/>
        <w:autoSpaceDN w:val="0"/>
        <w:adjustRightInd w:val="0"/>
        <w:textAlignment w:val="baseline"/>
      </w:pPr>
      <w:r w:rsidRPr="00F13382">
        <w:tab/>
      </w:r>
      <m:oMath>
        <m:sSubSup>
          <m:sSubSupPr>
            <m:ctrlPr>
              <w:rPr>
                <w:rFonts w:ascii="Cambria Math" w:hAnsi="Cambria Math"/>
              </w:rPr>
            </m:ctrlPr>
          </m:sSubSupPr>
          <m:e>
            <m:r>
              <w:rPr>
                <w:rFonts w:ascii="Cambria Math" w:hAnsi="Cambria Math"/>
              </w:rPr>
              <m:t>N</m:t>
            </m:r>
          </m:e>
          <m:sub>
            <m:r>
              <w:rPr>
                <w:rFonts w:ascii="Cambria Math" w:hAnsi="Cambria Math"/>
              </w:rPr>
              <m:t>S</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r>
          <m:rPr>
            <m:sty m:val="p"/>
          </m:rPr>
          <w:rPr>
            <w:rFonts w:ascii="Cambria Math" w:hAnsi="Cambria Math"/>
          </w:rPr>
          <m:t>=0.5</m:t>
        </m:r>
        <m:d>
          <m:dPr>
            <m:ctrlPr>
              <w:rPr>
                <w:rFonts w:ascii="Cambria Math" w:hAnsi="Cambria Math"/>
              </w:rPr>
            </m:ctrlPr>
          </m:dPr>
          <m:e>
            <m:sSubSup>
              <m:sSubSupPr>
                <m:ctrlPr>
                  <w:rPr>
                    <w:rFonts w:ascii="Cambria Math" w:hAnsi="Cambria Math"/>
                  </w:rPr>
                </m:ctrlPr>
              </m:sSubSupPr>
              <m:e>
                <m:r>
                  <w:rPr>
                    <w:rFonts w:ascii="Cambria Math" w:hAnsi="Cambria Math"/>
                  </w:rPr>
                  <m:t>N</m:t>
                </m:r>
              </m:e>
              <m:sub>
                <m:r>
                  <w:rPr>
                    <w:rFonts w:ascii="Cambria Math" w:hAnsi="Cambria Math"/>
                  </w:rPr>
                  <m:t>L</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d>
              <m:dPr>
                <m:ctrlPr>
                  <w:rPr>
                    <w:rFonts w:ascii="Cambria Math" w:hAnsi="Cambria Math"/>
                  </w:rPr>
                </m:ctrlPr>
              </m:dPr>
              <m:e>
                <m:r>
                  <w:rPr>
                    <w:rFonts w:ascii="Cambria Math" w:hAnsi="Cambria Math"/>
                  </w:rPr>
                  <m:t>i</m:t>
                </m:r>
              </m:e>
            </m:d>
            <m:r>
              <m:rPr>
                <m:sty m:val="p"/>
              </m:rP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R</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d>
              <m:dPr>
                <m:ctrlPr>
                  <w:rPr>
                    <w:rFonts w:ascii="Cambria Math" w:hAnsi="Cambria Math"/>
                  </w:rPr>
                </m:ctrlPr>
              </m:dPr>
              <m:e>
                <m:r>
                  <w:rPr>
                    <w:rFonts w:ascii="Cambria Math" w:hAnsi="Cambria Math"/>
                  </w:rPr>
                  <m:t>i</m:t>
                </m:r>
              </m:e>
            </m:d>
          </m:e>
        </m:d>
      </m:oMath>
      <w:r w:rsidRPr="00F13382">
        <w:tab/>
        <w:t>(5.3-338)</w:t>
      </w:r>
    </w:p>
    <w:p w14:paraId="6D76993C" w14:textId="0E64CC0D" w:rsidR="00D04157" w:rsidRPr="00F13382" w:rsidRDefault="00D04157" w:rsidP="00D04157">
      <w:pPr>
        <w:overflowPunct w:val="0"/>
        <w:autoSpaceDE w:val="0"/>
        <w:autoSpaceDN w:val="0"/>
        <w:adjustRightInd w:val="0"/>
        <w:jc w:val="both"/>
        <w:textAlignment w:val="baseline"/>
        <w:rPr>
          <w:rFonts w:eastAsia="Calibri"/>
        </w:rPr>
      </w:pPr>
      <w:r w:rsidRPr="00F13382">
        <w:rPr>
          <w:rFonts w:eastAsia="Calibri"/>
        </w:rPr>
        <w:t xml:space="preserve">This parametric noise data is encoded using the MSVQ described in clause 5.6.3.5 of </w:t>
      </w:r>
      <w:r w:rsidRPr="00F13382">
        <w:t>[3]</w:t>
      </w:r>
      <w:ins w:id="133" w:author="Lasse J. Laaksonen (Nokia)" w:date="2025-11-03T15:26:00Z" w16du:dateUtc="2025-11-03T13:26:00Z">
        <w:r>
          <w:t xml:space="preserve"> </w:t>
        </w:r>
      </w:ins>
      <w:r w:rsidRPr="00F13382">
        <w:rPr>
          <w:rFonts w:eastAsia="Calibri"/>
        </w:rPr>
        <w:t>with a modified first stage. For encoding the mid noise data, all 6 stages of the modified MSVQ are used while for the side noise data only the first four are used. The modified first stage MSVQ operation for FD-CNG is described in clause 5.2.2.3.5.2</w:t>
      </w:r>
      <w:del w:id="134" w:author="Lasse J. Laaksonen (Nokia)" w:date="2025-11-03T15:26:00Z" w16du:dateUtc="2025-11-03T13:26:00Z">
        <w:r w:rsidRPr="00F13382" w:rsidDel="00D04157">
          <w:rPr>
            <w:rFonts w:eastAsia="Calibri"/>
          </w:rPr>
          <w:delText xml:space="preserve"> </w:delText>
        </w:r>
      </w:del>
      <w:r w:rsidRPr="00F13382">
        <w:rPr>
          <w:rFonts w:eastAsia="Calibri"/>
        </w:rPr>
        <w:t>.</w:t>
      </w:r>
    </w:p>
    <w:p w14:paraId="79E182D0" w14:textId="77777777" w:rsidR="00D04157" w:rsidRPr="00F13382" w:rsidRDefault="00D04157" w:rsidP="00D04157">
      <w:pPr>
        <w:overflowPunct w:val="0"/>
        <w:autoSpaceDE w:val="0"/>
        <w:autoSpaceDN w:val="0"/>
        <w:adjustRightInd w:val="0"/>
        <w:jc w:val="both"/>
        <w:textAlignment w:val="baseline"/>
        <w:rPr>
          <w:rFonts w:eastAsia="Calibri"/>
        </w:rPr>
      </w:pPr>
      <w:r w:rsidRPr="00F13382">
        <w:rPr>
          <w:rFonts w:eastAsia="Calibri"/>
        </w:rPr>
        <w:t xml:space="preserve">The output of the MSVQ decoder is denoted as </w:t>
      </w:r>
      <w:r w:rsidRPr="00F13382">
        <w:rPr>
          <w:rFonts w:eastAsia="Calibri"/>
          <w:i/>
          <w:iCs/>
        </w:rPr>
        <w:t>N</w:t>
      </w:r>
      <w:r w:rsidRPr="00F13382">
        <w:rPr>
          <w:rFonts w:eastAsia="Calibri"/>
          <w:i/>
          <w:iCs/>
          <w:vertAlign w:val="superscript"/>
        </w:rPr>
        <w:t>SID</w:t>
      </w:r>
      <w:r w:rsidRPr="00F13382">
        <w:rPr>
          <w:rFonts w:eastAsia="Calibri"/>
          <w:i/>
          <w:iCs/>
          <w:vertAlign w:val="subscript"/>
        </w:rPr>
        <w:t>M,FD-CNG</w:t>
      </w:r>
      <w:r w:rsidRPr="00F13382">
        <w:rPr>
          <w:rFonts w:eastAsia="Calibri"/>
          <w:i/>
          <w:iCs/>
        </w:rPr>
        <w:t>(i)</w:t>
      </w:r>
      <w:r w:rsidRPr="00F13382">
        <w:rPr>
          <w:rFonts w:eastAsia="Calibri"/>
        </w:rPr>
        <w:t xml:space="preserve"> and </w:t>
      </w:r>
      <w:r w:rsidRPr="00F13382">
        <w:rPr>
          <w:rFonts w:eastAsia="Calibri"/>
          <w:i/>
          <w:iCs/>
        </w:rPr>
        <w:t>N</w:t>
      </w:r>
      <w:r w:rsidRPr="00F13382">
        <w:rPr>
          <w:rFonts w:eastAsia="Calibri"/>
          <w:i/>
          <w:iCs/>
          <w:vertAlign w:val="superscript"/>
        </w:rPr>
        <w:t>SID</w:t>
      </w:r>
      <w:r w:rsidRPr="00F13382">
        <w:rPr>
          <w:rFonts w:eastAsia="Calibri"/>
          <w:i/>
          <w:iCs/>
          <w:vertAlign w:val="subscript"/>
        </w:rPr>
        <w:t>S,FD-CNG</w:t>
      </w:r>
      <w:r w:rsidRPr="00F13382">
        <w:rPr>
          <w:rFonts w:eastAsia="Calibri"/>
          <w:i/>
          <w:iCs/>
        </w:rPr>
        <w:t>(i)</w:t>
      </w:r>
      <w:r w:rsidRPr="00F13382">
        <w:rPr>
          <w:rFonts w:eastAsia="Calibri"/>
        </w:rPr>
        <w:t xml:space="preserve">, respectively. The MSVQ output is reconverted from the mid/side representation back into a left/right representation. If the energy of the unquantized side noise data </w:t>
      </w:r>
      <w:r w:rsidRPr="00F13382">
        <w:rPr>
          <w:rFonts w:eastAsia="Calibri"/>
          <w:i/>
          <w:iCs/>
        </w:rPr>
        <w:t>N</w:t>
      </w:r>
      <w:r w:rsidRPr="00F13382">
        <w:rPr>
          <w:rFonts w:eastAsia="Calibri"/>
          <w:i/>
          <w:iCs/>
          <w:vertAlign w:val="superscript"/>
        </w:rPr>
        <w:t>dB</w:t>
      </w:r>
      <w:r w:rsidRPr="00F13382">
        <w:rPr>
          <w:rFonts w:eastAsia="Calibri"/>
          <w:i/>
          <w:iCs/>
          <w:vertAlign w:val="subscript"/>
        </w:rPr>
        <w:t>S,FD-CNG</w:t>
      </w:r>
      <w:r w:rsidRPr="00F13382">
        <w:rPr>
          <w:rFonts w:eastAsia="Calibri"/>
        </w:rPr>
        <w:t xml:space="preserve"> is smaller than 0.1, all values of </w:t>
      </w:r>
      <w:r w:rsidRPr="00F13382">
        <w:rPr>
          <w:rFonts w:eastAsia="Calibri"/>
          <w:i/>
          <w:iCs/>
        </w:rPr>
        <w:t>N</w:t>
      </w:r>
      <w:r w:rsidRPr="00F13382">
        <w:rPr>
          <w:rFonts w:eastAsia="Calibri"/>
          <w:i/>
          <w:iCs/>
          <w:vertAlign w:val="superscript"/>
        </w:rPr>
        <w:t>SID</w:t>
      </w:r>
      <w:r w:rsidRPr="00F13382">
        <w:rPr>
          <w:rFonts w:eastAsia="Calibri"/>
          <w:i/>
          <w:iCs/>
          <w:vertAlign w:val="subscript"/>
        </w:rPr>
        <w:t>S,FD-CNG</w:t>
      </w:r>
      <w:r w:rsidRPr="00F13382">
        <w:rPr>
          <w:rFonts w:eastAsia="Calibri"/>
        </w:rPr>
        <w:t xml:space="preserve"> are set to zero prior to reconverting to the left/right representation. A flag (the "no-side" flag) is encoded in the SID bitstream to signal this to the decoder. If the energy of the unquantized side noise data </w:t>
      </w:r>
      <w:r w:rsidRPr="00F13382">
        <w:rPr>
          <w:rFonts w:eastAsia="Calibri"/>
          <w:i/>
          <w:iCs/>
        </w:rPr>
        <w:t>N</w:t>
      </w:r>
      <w:r w:rsidRPr="00F13382">
        <w:rPr>
          <w:rFonts w:eastAsia="Calibri"/>
          <w:i/>
          <w:iCs/>
          <w:vertAlign w:val="subscript"/>
        </w:rPr>
        <w:t>S,FD-CNG</w:t>
      </w:r>
      <w:r w:rsidRPr="00F13382">
        <w:rPr>
          <w:rFonts w:eastAsia="Calibri"/>
        </w:rPr>
        <w:t xml:space="preserve"> is smaller than 0.1, the no-side flag is one, otherwise it is zero. The value is encoded using a single bit. Thus, the reconverted parametric noise data for each channel in left/right representation is calculated as</w:t>
      </w:r>
    </w:p>
    <w:p w14:paraId="5B6454AE" w14:textId="77777777" w:rsidR="00D04157" w:rsidRPr="00F13382" w:rsidRDefault="00D04157" w:rsidP="00D04157">
      <w:pPr>
        <w:keepLines/>
        <w:tabs>
          <w:tab w:val="center" w:pos="4536"/>
          <w:tab w:val="right" w:pos="9072"/>
        </w:tabs>
        <w:overflowPunct w:val="0"/>
        <w:autoSpaceDE w:val="0"/>
        <w:autoSpaceDN w:val="0"/>
        <w:adjustRightInd w:val="0"/>
        <w:textAlignment w:val="baseline"/>
      </w:pPr>
      <w:r w:rsidRPr="00F13382">
        <w:rPr>
          <w:rFonts w:eastAsia="Calibri"/>
        </w:rPr>
        <w:tab/>
      </w:r>
      <m:oMath>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L</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 </m:t>
        </m:r>
        <m:d>
          <m:dPr>
            <m:begChr m:val="{"/>
            <m:endChr m:val=""/>
            <m:ctrlPr>
              <w:rPr>
                <w:rFonts w:ascii="Cambria Math" w:eastAsia="Calibri" w:hAnsi="Cambria Math"/>
              </w:rPr>
            </m:ctrlPr>
          </m:dPr>
          <m:e>
            <m:eqArr>
              <m:eqArrPr>
                <m:ctrlPr>
                  <w:rPr>
                    <w:rFonts w:ascii="Cambria Math" w:eastAsia="Calibri" w:hAnsi="Cambria Math"/>
                  </w:rPr>
                </m:ctrlPr>
              </m:eqArrPr>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1,</m:t>
                </m:r>
              </m:e>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m:t>
                </m:r>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S</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0.</m:t>
                </m:r>
              </m:e>
            </m:eqArr>
          </m:e>
        </m:d>
      </m:oMath>
      <w:r w:rsidRPr="00F13382">
        <w:tab/>
        <w:t>(5.3-339)</w:t>
      </w:r>
    </w:p>
    <w:p w14:paraId="33117F70" w14:textId="77777777" w:rsidR="00D04157" w:rsidRPr="00F13382" w:rsidRDefault="00D04157" w:rsidP="00D04157">
      <w:pPr>
        <w:keepLines/>
        <w:tabs>
          <w:tab w:val="center" w:pos="4536"/>
          <w:tab w:val="right" w:pos="9072"/>
        </w:tabs>
        <w:overflowPunct w:val="0"/>
        <w:autoSpaceDE w:val="0"/>
        <w:autoSpaceDN w:val="0"/>
        <w:adjustRightInd w:val="0"/>
        <w:textAlignment w:val="baseline"/>
      </w:pPr>
      <w:r w:rsidRPr="00F13382">
        <w:rPr>
          <w:rFonts w:eastAsia="Calibri"/>
        </w:rPr>
        <w:tab/>
      </w:r>
      <m:oMath>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R</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 </m:t>
        </m:r>
        <m:d>
          <m:dPr>
            <m:begChr m:val="{"/>
            <m:endChr m:val=""/>
            <m:ctrlPr>
              <w:rPr>
                <w:rFonts w:ascii="Cambria Math" w:eastAsia="Calibri" w:hAnsi="Cambria Math"/>
              </w:rPr>
            </m:ctrlPr>
          </m:dPr>
          <m:e>
            <m:eqArr>
              <m:eqArrPr>
                <m:ctrlPr>
                  <w:rPr>
                    <w:rFonts w:ascii="Cambria Math" w:eastAsia="Calibri" w:hAnsi="Cambria Math"/>
                  </w:rPr>
                </m:ctrlPr>
              </m:eqArrPr>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1,</m:t>
                </m:r>
              </m:e>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 </m:t>
                </m:r>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S</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0.</m:t>
                </m:r>
              </m:e>
            </m:eqArr>
          </m:e>
        </m:d>
      </m:oMath>
      <w:r w:rsidRPr="00F13382">
        <w:tab/>
        <w:t>(5.3-340)</w:t>
      </w:r>
    </w:p>
    <w:p w14:paraId="4152B890" w14:textId="77777777" w:rsidR="00D04157" w:rsidRPr="00F13382" w:rsidRDefault="00D04157" w:rsidP="00D04157">
      <w:pPr>
        <w:overflowPunct w:val="0"/>
        <w:autoSpaceDE w:val="0"/>
        <w:autoSpaceDN w:val="0"/>
        <w:adjustRightInd w:val="0"/>
        <w:textAlignment w:val="baseline"/>
        <w:rPr>
          <w:rFonts w:eastAsia="Calibri"/>
        </w:rPr>
      </w:pPr>
      <w:r w:rsidRPr="00F13382">
        <w:rPr>
          <w:rFonts w:eastAsia="Calibri"/>
        </w:rPr>
        <w:t xml:space="preserve">From the reconverted left/right representation of the parametric noise data, a first global gain value for the first channel and a second global gain value for the second channel are calculated using equation (1399) of [3] with </w:t>
      </w:r>
      <m:oMath>
        <m:sSubSup>
          <m:sSubSupPr>
            <m:ctrlPr>
              <w:rPr>
                <w:rFonts w:ascii="Cambria Math" w:hAnsi="Cambria Math"/>
              </w:rPr>
            </m:ctrlPr>
          </m:sSubSupPr>
          <m:e>
            <m:r>
              <w:rPr>
                <w:rFonts w:ascii="Cambria Math" w:hAnsi="Cambria Math"/>
              </w:rPr>
              <m:t>N</m:t>
            </m:r>
          </m:e>
          <m:sub>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L</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oMath>
      <w:r w:rsidRPr="00F13382">
        <w:rPr>
          <w:rFonts w:eastAsia="Calibri"/>
        </w:rPr>
        <w:t xml:space="preserve">and </w:t>
      </w:r>
      <m:oMath>
        <m:sSubSup>
          <m:sSubSupPr>
            <m:ctrlPr>
              <w:rPr>
                <w:rFonts w:ascii="Cambria Math" w:eastAsia="Calibri" w:hAnsi="Cambria Math"/>
              </w:rPr>
            </m:ctrlPr>
          </m:sSubSupPr>
          <m:e>
            <m:acc>
              <m:accPr>
                <m:chr m:val="̅"/>
                <m:ctrlPr>
                  <w:rPr>
                    <w:rFonts w:ascii="Cambria Math" w:eastAsia="Calibri" w:hAnsi="Cambria Math"/>
                    <w:i/>
                  </w:rPr>
                </m:ctrlPr>
              </m:accPr>
              <m:e>
                <m:r>
                  <w:rPr>
                    <w:rFonts w:ascii="Cambria Math" w:eastAsia="Calibri" w:hAnsi="Cambria Math"/>
                  </w:rPr>
                  <m:t>N</m:t>
                </m:r>
              </m:e>
            </m:acc>
          </m:e>
          <m:sub>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w:rPr>
            <w:rFonts w:ascii="Cambria Math" w:eastAsia="Calibri" w:hAnsi="Cambria Math"/>
          </w:rPr>
          <m:t xml:space="preserve">= </m:t>
        </m:r>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L</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oMath>
      <w:r w:rsidRPr="00F13382">
        <w:rPr>
          <w:rFonts w:eastAsia="Calibri"/>
        </w:rPr>
        <w:t xml:space="preserve"> for the left channel and </w:t>
      </w:r>
      <m:oMath>
        <m:sSubSup>
          <m:sSubSupPr>
            <m:ctrlPr>
              <w:rPr>
                <w:rFonts w:ascii="Cambria Math" w:hAnsi="Cambria Math"/>
              </w:rPr>
            </m:ctrlPr>
          </m:sSubSupPr>
          <m:e>
            <m:r>
              <w:rPr>
                <w:rFonts w:ascii="Cambria Math" w:hAnsi="Cambria Math"/>
              </w:rPr>
              <m:t>N</m:t>
            </m:r>
          </m:e>
          <m:sub>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r>
          <w:rPr>
            <w:rFonts w:ascii="Cambria Math" w:hAnsi="Cambria Math"/>
          </w:rPr>
          <m:t>=</m:t>
        </m:r>
        <m:sSubSup>
          <m:sSubSupPr>
            <m:ctrlPr>
              <w:rPr>
                <w:rFonts w:ascii="Cambria Math" w:hAnsi="Cambria Math"/>
              </w:rPr>
            </m:ctrlPr>
          </m:sSubSupPr>
          <m:e>
            <m:r>
              <w:rPr>
                <w:rFonts w:ascii="Cambria Math" w:hAnsi="Cambria Math"/>
              </w:rPr>
              <m:t>N</m:t>
            </m:r>
          </m:e>
          <m:sub>
            <m:r>
              <w:rPr>
                <w:rFonts w:ascii="Cambria Math" w:hAnsi="Cambria Math"/>
              </w:rPr>
              <m:t>R</m:t>
            </m:r>
            <m:r>
              <m:rPr>
                <m:sty m:val="p"/>
              </m:rPr>
              <w:rPr>
                <w:rFonts w:ascii="Cambria Math" w:hAnsi="Cambria Math"/>
              </w:rPr>
              <m:t>,</m:t>
            </m:r>
            <m:r>
              <w:rPr>
                <w:rFonts w:ascii="Cambria Math" w:hAnsi="Cambria Math"/>
              </w:rPr>
              <m:t>FD</m:t>
            </m:r>
            <m:r>
              <m:rPr>
                <m:sty m:val="p"/>
              </m:rPr>
              <w:rPr>
                <w:rFonts w:ascii="Cambria Math" w:hAnsi="Cambria Math"/>
              </w:rPr>
              <m:t>-</m:t>
            </m:r>
            <m:r>
              <w:rPr>
                <w:rFonts w:ascii="Cambria Math" w:hAnsi="Cambria Math"/>
              </w:rPr>
              <m:t>CNG</m:t>
            </m:r>
          </m:sub>
          <m:sup>
            <m:r>
              <w:rPr>
                <w:rFonts w:ascii="Cambria Math" w:hAnsi="Cambria Math"/>
              </w:rPr>
              <m:t>dB</m:t>
            </m:r>
          </m:sup>
        </m:sSubSup>
      </m:oMath>
      <w:r w:rsidRPr="00F13382">
        <w:rPr>
          <w:rFonts w:eastAsia="Calibri"/>
        </w:rPr>
        <w:t xml:space="preserve">and </w:t>
      </w:r>
      <m:oMath>
        <m:sSubSup>
          <m:sSubSupPr>
            <m:ctrlPr>
              <w:rPr>
                <w:rFonts w:ascii="Cambria Math" w:eastAsia="Calibri" w:hAnsi="Cambria Math"/>
              </w:rPr>
            </m:ctrlPr>
          </m:sSubSupPr>
          <m:e>
            <m:acc>
              <m:accPr>
                <m:chr m:val="̅"/>
                <m:ctrlPr>
                  <w:rPr>
                    <w:rFonts w:ascii="Cambria Math" w:eastAsia="Calibri" w:hAnsi="Cambria Math"/>
                    <w:i/>
                  </w:rPr>
                </m:ctrlPr>
              </m:accPr>
              <m:e>
                <m:r>
                  <w:rPr>
                    <w:rFonts w:ascii="Cambria Math" w:eastAsia="Calibri" w:hAnsi="Cambria Math"/>
                  </w:rPr>
                  <m:t>N</m:t>
                </m:r>
              </m:e>
            </m:acc>
          </m:e>
          <m:sub>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w:rPr>
            <w:rFonts w:ascii="Cambria Math" w:eastAsia="Calibri" w:hAnsi="Cambria Math"/>
          </w:rPr>
          <m:t xml:space="preserve">= </m:t>
        </m:r>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R</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oMath>
      <w:r w:rsidRPr="00F13382">
        <w:rPr>
          <w:rFonts w:eastAsia="Calibri"/>
        </w:rPr>
        <w:t xml:space="preserve"> for the right channel. The global gain values for both channels are then quantized according to equation (5.2-240).</w:t>
      </w:r>
    </w:p>
    <w:p w14:paraId="6E8BCC78" w14:textId="6EA05A00" w:rsidR="00D04157" w:rsidRDefault="00D04157">
      <w:pPr>
        <w:spacing w:after="0"/>
        <w:rPr>
          <w:noProof/>
        </w:rPr>
      </w:pPr>
      <w:del w:id="135" w:author="Fotopoulou, Eleni" w:date="2025-10-27T14:52:00Z" w16du:dateUtc="2025-10-27T13:52:00Z">
        <w:r w:rsidRPr="00F13382">
          <w:rPr>
            <w:rFonts w:eastAsia="Calibri"/>
          </w:rPr>
          <w:delText>To align the SID frame size to that of other modes, the SID bitstream is padded with 16 zeros after completing the previously described encoding steps.</w:delText>
        </w:r>
      </w:del>
      <w:r>
        <w:rPr>
          <w:rFonts w:eastAsia="Calibri"/>
        </w:rPr>
        <w:br/>
      </w:r>
      <w:r>
        <w:rPr>
          <w:rFonts w:eastAsia="Calibri"/>
        </w:rPr>
        <w:br/>
      </w:r>
      <w:r>
        <w:rPr>
          <w:rFonts w:eastAsia="Calibri"/>
        </w:rPr>
        <w:br/>
      </w:r>
    </w:p>
    <w:p w14:paraId="682840E9" w14:textId="195A2518" w:rsidR="00C73854" w:rsidRDefault="00C73854" w:rsidP="00C73854">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BF1480">
        <w:rPr>
          <w:noProof/>
        </w:rPr>
        <w:t>6</w:t>
      </w:r>
      <w:r>
        <w:rPr>
          <w:noProof/>
        </w:rPr>
        <w:fldChar w:fldCharType="end"/>
      </w:r>
    </w:p>
    <w:p w14:paraId="6B4F1916" w14:textId="5B3D9C29" w:rsidR="00C73854" w:rsidRPr="00524CE5" w:rsidRDefault="00C73854" w:rsidP="00C73854">
      <w:pPr>
        <w:pStyle w:val="Heading3"/>
        <w:rPr>
          <w:noProof/>
        </w:rPr>
      </w:pPr>
      <w:r>
        <w:rPr>
          <w:noProof/>
        </w:rPr>
        <w:t>5.</w:t>
      </w:r>
      <w:r w:rsidR="00B82745">
        <w:rPr>
          <w:noProof/>
        </w:rPr>
        <w:t>8</w:t>
      </w:r>
      <w:r>
        <w:rPr>
          <w:noProof/>
        </w:rPr>
        <w:t xml:space="preserve">.1 </w:t>
      </w:r>
      <w:r>
        <w:rPr>
          <w:noProof/>
        </w:rPr>
        <w:tab/>
      </w:r>
      <w:r w:rsidRPr="00524CE5">
        <w:rPr>
          <w:noProof/>
        </w:rPr>
        <w:t>OSBA format overview</w:t>
      </w:r>
    </w:p>
    <w:p w14:paraId="54825727" w14:textId="630BBE6F" w:rsidR="00C73854" w:rsidRDefault="00C73854" w:rsidP="00C73854">
      <w:pPr>
        <w:rPr>
          <w:ins w:id="136" w:author="Eleni Fotopoulou" w:date="2025-11-11T11:52:00Z" w16du:dateUtc="2025-11-11T10:52:00Z"/>
          <w:lang w:val="en-US"/>
        </w:rPr>
      </w:pPr>
      <w:r w:rsidRPr="00524CE5">
        <w:rPr>
          <w:lang w:val="en-US"/>
        </w:rPr>
        <w:t>The encoder supports combined input with 1 – 4 ISMs and an SBA signal of order 1 – 3. Depending on the IVAS total</w:t>
      </w:r>
      <w:r>
        <w:rPr>
          <w:lang w:val="en-US"/>
        </w:rPr>
        <w:t xml:space="preserve"> </w:t>
      </w:r>
      <w:r w:rsidRPr="00524CE5">
        <w:rPr>
          <w:lang w:val="en-US"/>
        </w:rPr>
        <w:t>bitrate and number of ISMs, different OSBA coding modes summarized in Table 5.8-1 are employed to combine these</w:t>
      </w:r>
      <w:r>
        <w:rPr>
          <w:lang w:val="en-US"/>
        </w:rPr>
        <w:t xml:space="preserve"> </w:t>
      </w:r>
      <w:r w:rsidRPr="00524CE5">
        <w:rPr>
          <w:lang w:val="en-US"/>
        </w:rPr>
        <w:t>input signals</w:t>
      </w:r>
      <w:r>
        <w:rPr>
          <w:lang w:val="en-US"/>
        </w:rPr>
        <w:t xml:space="preserve">. </w:t>
      </w:r>
      <w:ins w:id="137" w:author="Vaclav Eksler" w:date="2025-11-05T15:33:00Z">
        <w:r w:rsidRPr="00524CE5">
          <w:rPr>
            <w:lang w:val="en-US"/>
          </w:rPr>
          <w:t>In O</w:t>
        </w:r>
      </w:ins>
      <w:ins w:id="138" w:author="Vaclav Eksler" w:date="2025-11-05T15:34:00Z" w16du:dateUtc="2025-11-05T14:34:00Z">
        <w:r>
          <w:rPr>
            <w:lang w:val="en-US"/>
          </w:rPr>
          <w:t>SBA</w:t>
        </w:r>
      </w:ins>
      <w:ins w:id="139" w:author="Vaclav Eksler" w:date="2025-11-05T15:33:00Z">
        <w:r w:rsidRPr="00524CE5">
          <w:rPr>
            <w:lang w:val="en-US"/>
          </w:rPr>
          <w:t xml:space="preserve"> format, DTX is not supported and only the first group of ISM</w:t>
        </w:r>
      </w:ins>
      <w:ins w:id="140" w:author="Vaclav Eksler" w:date="2025-11-05T15:33:00Z" w16du:dateUtc="2025-11-05T14:33:00Z">
        <w:r>
          <w:rPr>
            <w:lang w:val="en-US"/>
          </w:rPr>
          <w:t xml:space="preserve"> </w:t>
        </w:r>
      </w:ins>
      <w:ins w:id="141" w:author="Vaclav Eksler" w:date="2025-11-05T15:33:00Z">
        <w:r w:rsidRPr="00524CE5">
          <w:rPr>
            <w:lang w:val="en-US"/>
          </w:rPr>
          <w:t>metadata (i.e.</w:t>
        </w:r>
      </w:ins>
      <w:ins w:id="142" w:author="Lasse J. Laaksonen (Nokia)" w:date="2025-11-11T20:45:00Z" w16du:dateUtc="2025-11-11T18:45:00Z">
        <w:r w:rsidR="00986540">
          <w:rPr>
            <w:lang w:val="en-US"/>
          </w:rPr>
          <w:t>,</w:t>
        </w:r>
      </w:ins>
      <w:ins w:id="143" w:author="Vaclav Eksler" w:date="2025-11-05T15:33:00Z">
        <w:r w:rsidRPr="00524CE5">
          <w:rPr>
            <w:lang w:val="en-US"/>
          </w:rPr>
          <w:t xml:space="preserve"> azimuth and elevation) is considered.</w:t>
        </w:r>
      </w:ins>
    </w:p>
    <w:p w14:paraId="714F3BA7" w14:textId="77777777" w:rsidR="00B82745" w:rsidRPr="00B82745" w:rsidRDefault="00B82745" w:rsidP="00B82745">
      <w:pPr>
        <w:keepNext/>
        <w:keepLines/>
        <w:overflowPunct w:val="0"/>
        <w:autoSpaceDE w:val="0"/>
        <w:autoSpaceDN w:val="0"/>
        <w:adjustRightInd w:val="0"/>
        <w:spacing w:before="60"/>
        <w:jc w:val="center"/>
        <w:textAlignment w:val="baseline"/>
        <w:rPr>
          <w:rFonts w:ascii="Arial-BoldMT" w:hAnsi="Arial-BoldMT"/>
          <w:b/>
          <w:bCs/>
          <w:color w:val="000000"/>
        </w:rPr>
      </w:pPr>
      <w:r w:rsidRPr="00B82745">
        <w:rPr>
          <w:rFonts w:ascii="Arial-BoldMT" w:hAnsi="Arial-BoldMT"/>
          <w:b/>
          <w:bCs/>
          <w:color w:val="000000"/>
        </w:rPr>
        <w:lastRenderedPageBreak/>
        <w:t xml:space="preserve">Table 5.8-1: Overview of coding </w:t>
      </w:r>
      <w:r w:rsidRPr="00B82745">
        <w:rPr>
          <w:rFonts w:ascii="Arial" w:hAnsi="Arial"/>
          <w:b/>
        </w:rPr>
        <w:t>modes</w:t>
      </w:r>
      <w:r w:rsidRPr="00B82745">
        <w:rPr>
          <w:rFonts w:ascii="Arial-BoldMT" w:hAnsi="Arial-BoldMT"/>
          <w:b/>
          <w:bCs/>
          <w:color w:val="000000"/>
        </w:rPr>
        <w:t xml:space="preserve"> in OSBA format</w:t>
      </w:r>
    </w:p>
    <w:tbl>
      <w:tblPr>
        <w:tblStyle w:val="TableGrid"/>
        <w:tblW w:w="0" w:type="auto"/>
        <w:jc w:val="center"/>
        <w:tblLayout w:type="fixed"/>
        <w:tblLook w:val="04A0" w:firstRow="1" w:lastRow="0" w:firstColumn="1" w:lastColumn="0" w:noHBand="0" w:noVBand="1"/>
      </w:tblPr>
      <w:tblGrid>
        <w:gridCol w:w="1805"/>
        <w:gridCol w:w="1701"/>
        <w:gridCol w:w="1701"/>
        <w:gridCol w:w="1701"/>
        <w:gridCol w:w="1701"/>
      </w:tblGrid>
      <w:tr w:rsidR="00B82745" w:rsidRPr="00B82745" w14:paraId="07074651" w14:textId="77777777" w:rsidTr="00B82745">
        <w:trPr>
          <w:jc w:val="center"/>
        </w:trPr>
        <w:tc>
          <w:tcPr>
            <w:tcW w:w="1805" w:type="dxa"/>
            <w:vMerge w:val="restart"/>
            <w:shd w:val="clear" w:color="auto" w:fill="D9D9D9"/>
          </w:tcPr>
          <w:p w14:paraId="07B05C8C"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IVAS bitrate</w:t>
            </w:r>
          </w:p>
          <w:p w14:paraId="13DB2979"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[kbps]</w:t>
            </w:r>
          </w:p>
        </w:tc>
        <w:tc>
          <w:tcPr>
            <w:tcW w:w="6804" w:type="dxa"/>
            <w:gridSpan w:val="4"/>
            <w:tcBorders>
              <w:bottom w:val="single" w:sz="4" w:space="0" w:color="auto"/>
            </w:tcBorders>
            <w:shd w:val="clear" w:color="auto" w:fill="D9D9D9"/>
          </w:tcPr>
          <w:p w14:paraId="59D2CCCA"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number of ISMs</w:t>
            </w:r>
          </w:p>
        </w:tc>
      </w:tr>
      <w:tr w:rsidR="00B82745" w:rsidRPr="00B82745" w14:paraId="144237AD" w14:textId="77777777" w:rsidTr="00B82745">
        <w:trPr>
          <w:jc w:val="center"/>
        </w:trPr>
        <w:tc>
          <w:tcPr>
            <w:tcW w:w="1805" w:type="dxa"/>
            <w:vMerge/>
            <w:tcBorders>
              <w:bottom w:val="single" w:sz="4" w:space="0" w:color="auto"/>
            </w:tcBorders>
            <w:shd w:val="clear" w:color="auto" w:fill="D9D9D9"/>
          </w:tcPr>
          <w:p w14:paraId="3D21383D"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p>
        </w:tc>
        <w:tc>
          <w:tcPr>
            <w:tcW w:w="1701" w:type="dxa"/>
            <w:tcBorders>
              <w:bottom w:val="single" w:sz="4" w:space="0" w:color="auto"/>
            </w:tcBorders>
            <w:shd w:val="clear" w:color="auto" w:fill="D9D9D9"/>
          </w:tcPr>
          <w:p w14:paraId="3E775972"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1</w:t>
            </w:r>
          </w:p>
        </w:tc>
        <w:tc>
          <w:tcPr>
            <w:tcW w:w="1701" w:type="dxa"/>
            <w:tcBorders>
              <w:bottom w:val="single" w:sz="4" w:space="0" w:color="auto"/>
            </w:tcBorders>
            <w:shd w:val="clear" w:color="auto" w:fill="D9D9D9"/>
          </w:tcPr>
          <w:p w14:paraId="03AF49BA"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2</w:t>
            </w:r>
          </w:p>
        </w:tc>
        <w:tc>
          <w:tcPr>
            <w:tcW w:w="1701" w:type="dxa"/>
            <w:tcBorders>
              <w:bottom w:val="single" w:sz="4" w:space="0" w:color="auto"/>
            </w:tcBorders>
            <w:shd w:val="clear" w:color="auto" w:fill="D9D9D9"/>
          </w:tcPr>
          <w:p w14:paraId="76AC19D7"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3</w:t>
            </w:r>
          </w:p>
        </w:tc>
        <w:tc>
          <w:tcPr>
            <w:tcW w:w="1701" w:type="dxa"/>
            <w:tcBorders>
              <w:bottom w:val="single" w:sz="4" w:space="0" w:color="auto"/>
            </w:tcBorders>
            <w:shd w:val="clear" w:color="auto" w:fill="D9D9D9"/>
          </w:tcPr>
          <w:p w14:paraId="436852ED"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4</w:t>
            </w:r>
          </w:p>
        </w:tc>
      </w:tr>
      <w:tr w:rsidR="00B82745" w:rsidRPr="00B82745" w14:paraId="5D718F1E" w14:textId="77777777" w:rsidTr="00B82745">
        <w:trPr>
          <w:jc w:val="center"/>
        </w:trPr>
        <w:tc>
          <w:tcPr>
            <w:tcW w:w="1805" w:type="dxa"/>
            <w:tcBorders>
              <w:top w:val="single" w:sz="4" w:space="0" w:color="auto"/>
            </w:tcBorders>
            <w:shd w:val="clear" w:color="auto" w:fill="D9D9D9"/>
          </w:tcPr>
          <w:p w14:paraId="4B5E98B3"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13.2 – 80</w:t>
            </w:r>
          </w:p>
        </w:tc>
        <w:tc>
          <w:tcPr>
            <w:tcW w:w="1701" w:type="dxa"/>
            <w:tcBorders>
              <w:top w:val="single" w:sz="4" w:space="0" w:color="auto"/>
            </w:tcBorders>
          </w:tcPr>
          <w:p w14:paraId="0714F55B"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c>
          <w:tcPr>
            <w:tcW w:w="1701" w:type="dxa"/>
            <w:tcBorders>
              <w:top w:val="single" w:sz="4" w:space="0" w:color="auto"/>
            </w:tcBorders>
          </w:tcPr>
          <w:p w14:paraId="4A154DDE"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c>
          <w:tcPr>
            <w:tcW w:w="1701" w:type="dxa"/>
            <w:tcBorders>
              <w:top w:val="single" w:sz="4" w:space="0" w:color="auto"/>
            </w:tcBorders>
          </w:tcPr>
          <w:p w14:paraId="2E592520"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c>
          <w:tcPr>
            <w:tcW w:w="1701" w:type="dxa"/>
            <w:tcBorders>
              <w:top w:val="single" w:sz="4" w:space="0" w:color="auto"/>
            </w:tcBorders>
          </w:tcPr>
          <w:p w14:paraId="2CF2108C"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r>
      <w:tr w:rsidR="00B82745" w:rsidRPr="00B82745" w14:paraId="5F64613E" w14:textId="77777777" w:rsidTr="00B82745">
        <w:trPr>
          <w:jc w:val="center"/>
        </w:trPr>
        <w:tc>
          <w:tcPr>
            <w:tcW w:w="1805" w:type="dxa"/>
            <w:shd w:val="clear" w:color="auto" w:fill="D9D9D9"/>
          </w:tcPr>
          <w:p w14:paraId="688C5DF1"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96</w:t>
            </w:r>
          </w:p>
        </w:tc>
        <w:tc>
          <w:tcPr>
            <w:tcW w:w="1701" w:type="dxa"/>
          </w:tcPr>
          <w:p w14:paraId="6BFCE3E7"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Discrete</w:t>
            </w:r>
          </w:p>
        </w:tc>
        <w:tc>
          <w:tcPr>
            <w:tcW w:w="1701" w:type="dxa"/>
          </w:tcPr>
          <w:p w14:paraId="5FC010B3"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c>
          <w:tcPr>
            <w:tcW w:w="1701" w:type="dxa"/>
          </w:tcPr>
          <w:p w14:paraId="664D7F90"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c>
          <w:tcPr>
            <w:tcW w:w="1701" w:type="dxa"/>
          </w:tcPr>
          <w:p w14:paraId="46239DAA"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Pre-rendering</w:t>
            </w:r>
          </w:p>
        </w:tc>
      </w:tr>
      <w:tr w:rsidR="00B82745" w:rsidRPr="00B82745" w14:paraId="5E5FECC3" w14:textId="77777777" w:rsidTr="00B82745">
        <w:trPr>
          <w:jc w:val="center"/>
        </w:trPr>
        <w:tc>
          <w:tcPr>
            <w:tcW w:w="1805" w:type="dxa"/>
            <w:shd w:val="clear" w:color="auto" w:fill="D9D9D9"/>
          </w:tcPr>
          <w:p w14:paraId="28F3633D"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b/>
                <w:sz w:val="18"/>
              </w:rPr>
            </w:pPr>
            <w:r w:rsidRPr="00B82745">
              <w:rPr>
                <w:rFonts w:ascii="Arial" w:hAnsi="Arial"/>
                <w:b/>
                <w:sz w:val="18"/>
              </w:rPr>
              <w:t>128 – 512</w:t>
            </w:r>
          </w:p>
        </w:tc>
        <w:tc>
          <w:tcPr>
            <w:tcW w:w="1701" w:type="dxa"/>
          </w:tcPr>
          <w:p w14:paraId="1C32DB3A"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Discrete</w:t>
            </w:r>
          </w:p>
        </w:tc>
        <w:tc>
          <w:tcPr>
            <w:tcW w:w="1701" w:type="dxa"/>
          </w:tcPr>
          <w:p w14:paraId="6610FF28"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Discrete</w:t>
            </w:r>
          </w:p>
        </w:tc>
        <w:tc>
          <w:tcPr>
            <w:tcW w:w="1701" w:type="dxa"/>
          </w:tcPr>
          <w:p w14:paraId="35199F7D"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Discrete</w:t>
            </w:r>
          </w:p>
        </w:tc>
        <w:tc>
          <w:tcPr>
            <w:tcW w:w="1701" w:type="dxa"/>
          </w:tcPr>
          <w:p w14:paraId="33083ED9" w14:textId="77777777" w:rsidR="00B82745" w:rsidRPr="00B82745" w:rsidRDefault="00B82745" w:rsidP="00B82745">
            <w:pPr>
              <w:keepNext/>
              <w:keepLines/>
              <w:overflowPunct w:val="0"/>
              <w:autoSpaceDE w:val="0"/>
              <w:autoSpaceDN w:val="0"/>
              <w:adjustRightInd w:val="0"/>
              <w:spacing w:after="0"/>
              <w:jc w:val="center"/>
              <w:textAlignment w:val="baseline"/>
              <w:rPr>
                <w:rFonts w:ascii="Arial" w:hAnsi="Arial"/>
                <w:sz w:val="18"/>
              </w:rPr>
            </w:pPr>
            <w:r w:rsidRPr="00B82745">
              <w:rPr>
                <w:rFonts w:ascii="Arial" w:hAnsi="Arial"/>
                <w:sz w:val="18"/>
              </w:rPr>
              <w:t>Discrete</w:t>
            </w:r>
          </w:p>
        </w:tc>
      </w:tr>
    </w:tbl>
    <w:p w14:paraId="210ADE31" w14:textId="77777777" w:rsidR="00B82745" w:rsidRPr="00B82745" w:rsidRDefault="00B82745" w:rsidP="00B82745">
      <w:pPr>
        <w:overflowPunct w:val="0"/>
        <w:autoSpaceDE w:val="0"/>
        <w:autoSpaceDN w:val="0"/>
        <w:adjustRightInd w:val="0"/>
        <w:textAlignment w:val="baseline"/>
        <w:rPr>
          <w:rFonts w:ascii="TimesNewRomanPSMT" w:hAnsi="TimesNewRomanPSMT"/>
          <w:color w:val="000000"/>
        </w:rPr>
      </w:pPr>
    </w:p>
    <w:p w14:paraId="38FAC01D" w14:textId="77777777" w:rsidR="00B82745" w:rsidRPr="00B82745" w:rsidRDefault="00B82745" w:rsidP="00B82745">
      <w:pPr>
        <w:overflowPunct w:val="0"/>
        <w:autoSpaceDE w:val="0"/>
        <w:autoSpaceDN w:val="0"/>
        <w:adjustRightInd w:val="0"/>
        <w:textAlignment w:val="baseline"/>
      </w:pPr>
      <w:r w:rsidRPr="00B82745">
        <w:rPr>
          <w:rFonts w:ascii="TimesNewRomanPSMT" w:hAnsi="TimesNewRomanPSMT"/>
          <w:color w:val="000000"/>
        </w:rPr>
        <w:t xml:space="preserve">Input to IVAS, consisting of audio signals in SBA and ISM formats and the </w:t>
      </w:r>
      <w:del w:id="144" w:author="Eleni Fotopoulou" w:date="2025-11-11T11:54:00Z" w16du:dateUtc="2025-11-11T10:54:00Z">
        <w:r w:rsidRPr="00B82745" w:rsidDel="00B82745">
          <w:rPr>
            <w:rFonts w:ascii="TimesNewRomanPSMT" w:hAnsi="TimesNewRomanPSMT"/>
            <w:color w:val="000000"/>
          </w:rPr>
          <w:delText>.</w:delText>
        </w:r>
      </w:del>
      <w:r w:rsidRPr="00B82745">
        <w:rPr>
          <w:rFonts w:ascii="TimesNewRomanPSMT" w:hAnsi="TimesNewRomanPSMT"/>
          <w:color w:val="000000"/>
        </w:rPr>
        <w:t xml:space="preserve">associated metadata, is processed through a simplification stage and an encoding stage. At the simplification stage, the SBA and ISM signals are converted into a mezzanine format, as described in clauses 5.8.2 and 5.8.3. In the pre-rendering OSBA mode, the mezzanine format is the First order Ambisonics (FOA) format. In the discrete OSBA mode, the mezzanine format includes an Ambisonics signal </w:t>
      </w:r>
      <w:del w:id="145" w:author="Lasse J. Laaksonen (Nokia)" w:date="2025-11-11T20:45:00Z" w16du:dateUtc="2025-11-11T18:45:00Z">
        <w:r w:rsidRPr="00B82745" w:rsidDel="00986540">
          <w:rPr>
            <w:rFonts w:ascii="TimesNewRomanPSMT" w:hAnsi="TimesNewRomanPSMT"/>
            <w:color w:val="000000"/>
          </w:rPr>
          <w:delText xml:space="preserve"> </w:delText>
        </w:r>
      </w:del>
      <w:r w:rsidRPr="00B82745">
        <w:rPr>
          <w:rFonts w:ascii="TimesNewRomanPSMT" w:hAnsi="TimesNewRomanPSMT"/>
          <w:color w:val="000000"/>
        </w:rPr>
        <w:t>and all discrete ISM objects. At the encoding stage, the audio output of the simplification stage is encoded into the IVAS bitstream which is then transmitted to the decoder.</w:t>
      </w:r>
    </w:p>
    <w:p w14:paraId="36FFB171" w14:textId="77777777" w:rsidR="00C73854" w:rsidRDefault="00C73854">
      <w:pPr>
        <w:spacing w:after="0"/>
        <w:rPr>
          <w:noProof/>
        </w:rPr>
      </w:pPr>
    </w:p>
    <w:p w14:paraId="63B2626A" w14:textId="77777777" w:rsidR="00C73854" w:rsidRDefault="00C73854">
      <w:pPr>
        <w:spacing w:after="0"/>
        <w:rPr>
          <w:noProof/>
        </w:rPr>
      </w:pPr>
    </w:p>
    <w:p w14:paraId="36BD31D3" w14:textId="77777777" w:rsidR="00FA1733" w:rsidRDefault="00FA1733">
      <w:pPr>
        <w:spacing w:after="0"/>
        <w:rPr>
          <w:noProof/>
        </w:rPr>
      </w:pPr>
    </w:p>
    <w:p w14:paraId="6D76E916" w14:textId="6482832A" w:rsidR="004F40D5" w:rsidRDefault="004F40D5" w:rsidP="00D04157">
      <w:pPr>
        <w:pBdr>
          <w:top w:val="single" w:sz="4" w:space="0"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BF1480">
        <w:rPr>
          <w:noProof/>
        </w:rPr>
        <w:t>7</w:t>
      </w:r>
      <w:r>
        <w:rPr>
          <w:noProof/>
        </w:rPr>
        <w:fldChar w:fldCharType="end"/>
      </w:r>
    </w:p>
    <w:p w14:paraId="0A447EC9" w14:textId="77777777" w:rsidR="00DA2E59" w:rsidRPr="00355A4C" w:rsidRDefault="00DA2E59" w:rsidP="00DA2E59">
      <w:pPr>
        <w:pStyle w:val="Heading5"/>
      </w:pPr>
      <w:bookmarkStart w:id="146" w:name="_Toc156490631"/>
      <w:bookmarkStart w:id="147" w:name="_Toc156814360"/>
      <w:bookmarkStart w:id="148" w:name="_Toc157153562"/>
      <w:bookmarkStart w:id="149" w:name="_Toc210592686"/>
      <w:bookmarkStart w:id="150" w:name="_Toc152693743"/>
      <w:bookmarkStart w:id="151" w:name="_Toc156490955"/>
      <w:bookmarkStart w:id="152" w:name="_Toc156814702"/>
      <w:bookmarkStart w:id="153" w:name="_Toc157153907"/>
      <w:bookmarkStart w:id="154" w:name="_Toc210593043"/>
      <w:r w:rsidRPr="00355A4C">
        <w:t>5.9.6.3.4</w:t>
      </w:r>
      <w:r w:rsidRPr="00355A4C">
        <w:tab/>
        <w:t>Encoding of ISM metadata</w:t>
      </w:r>
      <w:bookmarkEnd w:id="146"/>
      <w:bookmarkEnd w:id="147"/>
      <w:bookmarkEnd w:id="148"/>
      <w:bookmarkEnd w:id="149"/>
    </w:p>
    <w:p w14:paraId="00C09068" w14:textId="77777777" w:rsidR="00DA2E59" w:rsidRPr="00355A4C" w:rsidRDefault="00DA2E59" w:rsidP="00DA2E59">
      <w:r w:rsidRPr="00355A4C">
        <w:t xml:space="preserve">In the one separated audio object with parametric representation coding mode, the directional metadata associated with the </w:t>
      </w:r>
      <m:oMath>
        <m:sSub>
          <m:sSubPr>
            <m:ctrlPr>
              <w:rPr>
                <w:rFonts w:ascii="Cambria Math" w:hAnsi="Cambria Math"/>
                <w:i/>
                <w:sz w:val="24"/>
                <w:szCs w:val="24"/>
              </w:rPr>
            </m:ctrlPr>
          </m:sSubPr>
          <m:e>
            <m:r>
              <w:rPr>
                <w:rFonts w:ascii="Cambria Math" w:hAnsi="Cambria Math"/>
              </w:rPr>
              <m:t>N</m:t>
            </m:r>
          </m:e>
          <m:sub>
            <m:r>
              <w:rPr>
                <w:rFonts w:ascii="Cambria Math" w:hAnsi="Cambria Math"/>
              </w:rPr>
              <m:t>ISM</m:t>
            </m:r>
          </m:sub>
        </m:sSub>
      </m:oMath>
      <w:r w:rsidRPr="00355A4C">
        <w:rPr>
          <w:sz w:val="24"/>
          <w:szCs w:val="24"/>
        </w:rPr>
        <w:t xml:space="preserve"> </w:t>
      </w:r>
      <w:r w:rsidRPr="00355A4C">
        <w:t>audio objects are quantized and encoded. As mentioned in clause 5.9.6.3.1 when the IVAS codec is operating in the one separated audio object mode the audio object stream is configured into a stream consisting of the separated audio object and a stream consisting of the remaining audio objects and the MASA format audio.</w:t>
      </w:r>
    </w:p>
    <w:p w14:paraId="76709FC6" w14:textId="77777777" w:rsidR="00DA2E59" w:rsidRPr="00355A4C" w:rsidRDefault="00DA2E59" w:rsidP="00DA2E59">
      <w:bookmarkStart w:id="155" w:name="_Hlk155176388"/>
      <w:r w:rsidRPr="00355A4C">
        <w:t xml:space="preserve">The MASA-to-total energy ratio represents the distribution of the MASA format contribution to the total audio environment for a TF tile, while the ISM energy ratio for each remaining audio object represents the distribution of the remaining audio objects within the audio object contribution to the total audio environment. As a result, after the quantization and encoding of the MASA-to-total energy ratio and of the ISM energy ratios, the distribution of each object within the total audio content for each TF tile is known. Based on this information, an object priority order is determined that is further used to determine the bit allocation for the directional metadata associated with each audio object. </w:t>
      </w:r>
    </w:p>
    <w:p w14:paraId="59AE5F66" w14:textId="77777777" w:rsidR="00DA2E59" w:rsidRPr="00355A4C" w:rsidRDefault="00DA2E59" w:rsidP="00DA2E59">
      <w:r w:rsidRPr="00355A4C">
        <w:t>The priority order of each audio object is obtained by:</w:t>
      </w:r>
    </w:p>
    <w:p w14:paraId="118EA3A6" w14:textId="77777777" w:rsidR="00DA2E59" w:rsidRPr="00355A4C" w:rsidRDefault="00DA2E59" w:rsidP="00DA2E59">
      <w:pPr>
        <w:pStyle w:val="EQ"/>
        <w:rPr>
          <w:vanish/>
          <w:specVanish/>
        </w:rPr>
      </w:pPr>
      <w:r w:rsidRPr="00355A4C">
        <w:rPr>
          <w:szCs w:val="22"/>
        </w:rPr>
        <w:tab/>
      </w:r>
      <m:oMath>
        <m:r>
          <w:rPr>
            <w:rFonts w:ascii="Cambria Math" w:hAnsi="Cambria Math" w:cs="Arial"/>
            <w:szCs w:val="22"/>
          </w:rPr>
          <m:t>p</m:t>
        </m:r>
        <m:d>
          <m:dPr>
            <m:ctrlPr>
              <w:rPr>
                <w:rFonts w:ascii="Cambria Math" w:hAnsi="Cambria Math" w:cs="Arial"/>
                <w:i/>
                <w:szCs w:val="22"/>
              </w:rPr>
            </m:ctrlPr>
          </m:dPr>
          <m:e>
            <m:r>
              <w:rPr>
                <w:rFonts w:ascii="Cambria Math" w:hAnsi="Cambria Math" w:cs="Arial"/>
                <w:szCs w:val="22"/>
              </w:rPr>
              <m:t>i</m:t>
            </m:r>
          </m:e>
        </m:d>
        <m:r>
          <w:rPr>
            <w:rFonts w:ascii="Cambria Math" w:hAnsi="Cambria Math" w:cs="Arial"/>
            <w:szCs w:val="22"/>
          </w:rPr>
          <m:t>=</m:t>
        </m:r>
        <m:func>
          <m:funcPr>
            <m:ctrlPr>
              <w:rPr>
                <w:rFonts w:ascii="Cambria Math" w:hAnsi="Cambria Math" w:cs="Arial"/>
                <w:szCs w:val="22"/>
              </w:rPr>
            </m:ctrlPr>
          </m:funcPr>
          <m:fName>
            <m:limLow>
              <m:limLowPr>
                <m:ctrlPr>
                  <w:rPr>
                    <w:rFonts w:ascii="Cambria Math" w:hAnsi="Cambria Math" w:cs="Arial"/>
                    <w:szCs w:val="22"/>
                  </w:rPr>
                </m:ctrlPr>
              </m:limLowPr>
              <m:e>
                <m:r>
                  <m:rPr>
                    <m:sty m:val="p"/>
                  </m:rPr>
                  <w:rPr>
                    <w:rFonts w:ascii="Cambria Math" w:hAnsi="Cambria Math" w:cs="Arial"/>
                    <w:szCs w:val="22"/>
                  </w:rPr>
                  <m:t>max</m:t>
                </m:r>
              </m:e>
              <m:lim>
                <m:eqArr>
                  <m:eqArrPr>
                    <m:ctrlPr>
                      <w:rPr>
                        <w:rFonts w:ascii="Cambria Math" w:hAnsi="Cambria Math" w:cs="Arial"/>
                        <w:szCs w:val="22"/>
                      </w:rPr>
                    </m:ctrlPr>
                  </m:eqArrPr>
                  <m:e>
                    <m:r>
                      <w:rPr>
                        <w:rFonts w:ascii="Cambria Math" w:hAnsi="Cambria Math" w:cs="Arial"/>
                        <w:szCs w:val="22"/>
                      </w:rPr>
                      <m:t>b</m:t>
                    </m:r>
                    <m:r>
                      <m:rPr>
                        <m:sty m:val="p"/>
                      </m:rPr>
                      <w:rPr>
                        <w:rFonts w:ascii="Cambria Math" w:hAnsi="Cambria Math" w:cs="Arial"/>
                        <w:szCs w:val="22"/>
                      </w:rPr>
                      <m:t>=1:nbands,</m:t>
                    </m:r>
                  </m:e>
                  <m:e>
                    <m:r>
                      <m:rPr>
                        <m:sty m:val="p"/>
                      </m:rPr>
                      <w:rPr>
                        <w:rFonts w:ascii="Cambria Math" w:hAnsi="Cambria Math" w:cs="Arial"/>
                        <w:szCs w:val="22"/>
                      </w:rPr>
                      <m:t xml:space="preserve"> </m:t>
                    </m:r>
                    <m:r>
                      <w:rPr>
                        <w:rFonts w:ascii="Cambria Math" w:hAnsi="Cambria Math" w:cs="Arial"/>
                        <w:szCs w:val="22"/>
                      </w:rPr>
                      <m:t>k</m:t>
                    </m:r>
                    <m:r>
                      <m:rPr>
                        <m:sty m:val="p"/>
                      </m:rPr>
                      <w:rPr>
                        <w:rFonts w:ascii="Cambria Math" w:hAnsi="Cambria Math" w:cs="Arial"/>
                        <w:szCs w:val="22"/>
                      </w:rPr>
                      <m:t>=1:nblocks</m:t>
                    </m:r>
                  </m:e>
                </m:eqArr>
              </m:lim>
            </m:limLow>
            <m:ctrlPr>
              <w:rPr>
                <w:rFonts w:ascii="Cambria Math" w:hAnsi="Cambria Math" w:cs="Arial"/>
                <w:i/>
                <w:szCs w:val="22"/>
              </w:rPr>
            </m:ctrlPr>
          </m:fName>
          <m:e>
            <m:d>
              <m:dPr>
                <m:ctrlPr>
                  <w:rPr>
                    <w:rFonts w:ascii="Cambria Math" w:hAnsi="Cambria Math" w:cs="Arial"/>
                    <w:i/>
                    <w:szCs w:val="22"/>
                  </w:rPr>
                </m:ctrlPr>
              </m:dPr>
              <m:e>
                <m:d>
                  <m:dPr>
                    <m:ctrlPr>
                      <w:rPr>
                        <w:rFonts w:ascii="Cambria Math" w:hAnsi="Cambria Math" w:cs="Arial"/>
                        <w:i/>
                        <w:szCs w:val="22"/>
                      </w:rPr>
                    </m:ctrlPr>
                  </m:dPr>
                  <m:e>
                    <m:r>
                      <w:rPr>
                        <w:rFonts w:ascii="Cambria Math" w:hAnsi="Cambria Math" w:cs="Arial"/>
                        <w:szCs w:val="22"/>
                      </w:rPr>
                      <m:t>1-</m:t>
                    </m:r>
                    <m:sSub>
                      <m:sSubPr>
                        <m:ctrlPr>
                          <w:rPr>
                            <w:rFonts w:ascii="Cambria Math" w:hAnsi="Cambria Math" w:cs="Arial"/>
                            <w:i/>
                            <w:szCs w:val="22"/>
                          </w:rPr>
                        </m:ctrlPr>
                      </m:sSubPr>
                      <m:e>
                        <m:r>
                          <w:rPr>
                            <w:rFonts w:ascii="Cambria Math" w:hAnsi="Cambria Math" w:cs="Arial"/>
                            <w:szCs w:val="22"/>
                          </w:rPr>
                          <m:t>r</m:t>
                        </m:r>
                      </m:e>
                      <m:sub>
                        <m:r>
                          <w:rPr>
                            <w:rFonts w:ascii="Cambria Math" w:hAnsi="Cambria Math" w:cs="Arial"/>
                            <w:szCs w:val="22"/>
                          </w:rPr>
                          <m:t>MASA2tot</m:t>
                        </m:r>
                      </m:sub>
                    </m:sSub>
                    <m:d>
                      <m:dPr>
                        <m:ctrlPr>
                          <w:rPr>
                            <w:rFonts w:ascii="Cambria Math" w:hAnsi="Cambria Math" w:cs="Arial"/>
                            <w:i/>
                            <w:szCs w:val="22"/>
                          </w:rPr>
                        </m:ctrlPr>
                      </m:dPr>
                      <m:e>
                        <m:r>
                          <w:rPr>
                            <w:rFonts w:ascii="Cambria Math" w:hAnsi="Cambria Math" w:cs="Arial"/>
                            <w:szCs w:val="22"/>
                          </w:rPr>
                          <m:t>b,k</m:t>
                        </m:r>
                      </m:e>
                    </m:d>
                  </m:e>
                </m:d>
                <m:sSub>
                  <m:sSubPr>
                    <m:ctrlPr>
                      <w:rPr>
                        <w:rFonts w:ascii="Cambria Math" w:hAnsi="Cambria Math" w:cs="Arial"/>
                        <w:i/>
                        <w:szCs w:val="22"/>
                      </w:rPr>
                    </m:ctrlPr>
                  </m:sSubPr>
                  <m:e>
                    <m:r>
                      <w:rPr>
                        <w:rFonts w:ascii="Cambria Math" w:hAnsi="Cambria Math" w:cs="Arial"/>
                        <w:szCs w:val="22"/>
                      </w:rPr>
                      <m:t>r</m:t>
                    </m:r>
                  </m:e>
                  <m:sub>
                    <m:r>
                      <w:rPr>
                        <w:rFonts w:ascii="Cambria Math" w:hAnsi="Cambria Math" w:cs="Arial"/>
                        <w:szCs w:val="22"/>
                      </w:rPr>
                      <m:t>ISM</m:t>
                    </m:r>
                  </m:sub>
                </m:sSub>
                <m:d>
                  <m:dPr>
                    <m:ctrlPr>
                      <w:rPr>
                        <w:rFonts w:ascii="Cambria Math" w:hAnsi="Cambria Math" w:cs="Arial"/>
                        <w:i/>
                        <w:szCs w:val="22"/>
                      </w:rPr>
                    </m:ctrlPr>
                  </m:dPr>
                  <m:e>
                    <m:r>
                      <w:rPr>
                        <w:rFonts w:ascii="Cambria Math" w:hAnsi="Cambria Math" w:cs="Arial"/>
                        <w:szCs w:val="22"/>
                      </w:rPr>
                      <m:t>i,b,k</m:t>
                    </m:r>
                  </m:e>
                </m:d>
              </m:e>
            </m:d>
          </m:e>
        </m:func>
        <m:r>
          <w:rPr>
            <w:rFonts w:ascii="Cambria Math" w:hAnsi="Cambria Math" w:cs="Arial"/>
            <w:szCs w:val="22"/>
          </w:rPr>
          <m:t>, i=</m:t>
        </m:r>
        <w:bookmarkStart w:id="156" w:name="_Hlk155255494"/>
        <m:r>
          <w:rPr>
            <w:rFonts w:ascii="Cambria Math" w:hAnsi="Cambria Math" w:cs="Arial"/>
            <w:szCs w:val="22"/>
          </w:rPr>
          <m:t>1:</m:t>
        </m:r>
        <m:sSub>
          <m:sSubPr>
            <m:ctrlPr>
              <w:rPr>
                <w:rFonts w:ascii="Cambria Math" w:hAnsi="Cambria Math"/>
                <w:i/>
              </w:rPr>
            </m:ctrlPr>
          </m:sSubPr>
          <m:e>
            <m:r>
              <w:rPr>
                <w:rFonts w:ascii="Cambria Math" w:hAnsi="Cambria Math"/>
              </w:rPr>
              <m:t>N</m:t>
            </m:r>
          </m:e>
          <m:sub>
            <m:r>
              <w:rPr>
                <w:rFonts w:ascii="Cambria Math" w:hAnsi="Cambria Math"/>
              </w:rPr>
              <m:t>ISM</m:t>
            </m:r>
          </m:sub>
        </m:sSub>
      </m:oMath>
      <w:bookmarkEnd w:id="156"/>
      <w:r w:rsidRPr="00355A4C">
        <w:tab/>
      </w:r>
    </w:p>
    <w:p w14:paraId="2828D7BF" w14:textId="77777777" w:rsidR="00DA2E59" w:rsidRPr="00355A4C" w:rsidRDefault="00DA2E59" w:rsidP="00DA2E59">
      <w:pPr>
        <w:pStyle w:val="EQ"/>
        <w:keepNext/>
        <w:suppressAutoHyphens/>
      </w:pPr>
      <w:r w:rsidRPr="00355A4C">
        <w:t xml:space="preserve"> (5.9-1)</w:t>
      </w:r>
    </w:p>
    <w:p w14:paraId="41E975F4" w14:textId="77777777" w:rsidR="00DA2E59" w:rsidRPr="00355A4C" w:rsidRDefault="00DA2E59" w:rsidP="00DA2E59">
      <w:r w:rsidRPr="00355A4C">
        <w:t xml:space="preserve">where </w:t>
      </w:r>
      <m:oMath>
        <m:sSub>
          <m:sSubPr>
            <m:ctrlPr>
              <w:rPr>
                <w:rFonts w:ascii="Cambria Math" w:hAnsi="Cambria Math" w:cs="Arial"/>
                <w:i/>
                <w:szCs w:val="22"/>
              </w:rPr>
            </m:ctrlPr>
          </m:sSubPr>
          <m:e>
            <m:r>
              <w:rPr>
                <w:rFonts w:ascii="Cambria Math" w:hAnsi="Cambria Math" w:cs="Arial"/>
                <w:szCs w:val="22"/>
              </w:rPr>
              <m:t>r</m:t>
            </m:r>
          </m:e>
          <m:sub>
            <m:r>
              <w:rPr>
                <w:rFonts w:ascii="Cambria Math" w:hAnsi="Cambria Math" w:cs="Arial"/>
                <w:szCs w:val="22"/>
              </w:rPr>
              <m:t>ISM</m:t>
            </m:r>
          </m:sub>
        </m:sSub>
        <m:d>
          <m:dPr>
            <m:ctrlPr>
              <w:rPr>
                <w:rFonts w:ascii="Cambria Math" w:hAnsi="Cambria Math" w:cs="Arial"/>
                <w:i/>
                <w:szCs w:val="22"/>
              </w:rPr>
            </m:ctrlPr>
          </m:dPr>
          <m:e>
            <m:r>
              <w:rPr>
                <w:rFonts w:ascii="Cambria Math" w:hAnsi="Cambria Math" w:cs="Arial"/>
                <w:szCs w:val="22"/>
              </w:rPr>
              <m:t>i,b,k</m:t>
            </m:r>
          </m:e>
        </m:d>
      </m:oMath>
      <w:r w:rsidRPr="00355A4C">
        <w:rPr>
          <w:szCs w:val="22"/>
        </w:rPr>
        <w:t xml:space="preserve"> is the ISM ratio for audio object </w:t>
      </w:r>
      <m:oMath>
        <m:r>
          <w:rPr>
            <w:rFonts w:ascii="Cambria Math" w:hAnsi="Cambria Math" w:cs="Arial"/>
            <w:szCs w:val="22"/>
          </w:rPr>
          <m:t>i</m:t>
        </m:r>
      </m:oMath>
      <w:r w:rsidRPr="00355A4C">
        <w:rPr>
          <w:szCs w:val="22"/>
        </w:rPr>
        <w:t xml:space="preserve"> for the TF tile </w:t>
      </w:r>
      <m:oMath>
        <m:r>
          <w:rPr>
            <w:rFonts w:ascii="Cambria Math" w:hAnsi="Cambria Math" w:cs="Arial"/>
            <w:szCs w:val="22"/>
          </w:rPr>
          <m:t>b,k</m:t>
        </m:r>
      </m:oMath>
      <w:r w:rsidRPr="00355A4C">
        <w:rPr>
          <w:szCs w:val="22"/>
        </w:rPr>
        <w:t xml:space="preserve">, and </w:t>
      </w:r>
      <m:oMath>
        <m:sSub>
          <m:sSubPr>
            <m:ctrlPr>
              <w:rPr>
                <w:rFonts w:ascii="Cambria Math" w:hAnsi="Cambria Math" w:cs="Arial"/>
                <w:i/>
                <w:szCs w:val="22"/>
              </w:rPr>
            </m:ctrlPr>
          </m:sSubPr>
          <m:e>
            <m:r>
              <w:rPr>
                <w:rFonts w:ascii="Cambria Math" w:hAnsi="Cambria Math" w:cs="Arial"/>
                <w:szCs w:val="22"/>
              </w:rPr>
              <m:t>r</m:t>
            </m:r>
          </m:e>
          <m:sub>
            <m:r>
              <w:rPr>
                <w:rFonts w:ascii="Cambria Math" w:hAnsi="Cambria Math" w:cs="Arial"/>
                <w:szCs w:val="22"/>
              </w:rPr>
              <m:t>MASA2tot</m:t>
            </m:r>
          </m:sub>
        </m:sSub>
        <m:d>
          <m:dPr>
            <m:ctrlPr>
              <w:rPr>
                <w:rFonts w:ascii="Cambria Math" w:hAnsi="Cambria Math" w:cs="Arial"/>
                <w:i/>
                <w:szCs w:val="22"/>
              </w:rPr>
            </m:ctrlPr>
          </m:dPr>
          <m:e>
            <m:r>
              <w:rPr>
                <w:rFonts w:ascii="Cambria Math" w:hAnsi="Cambria Math" w:cs="Arial"/>
                <w:szCs w:val="22"/>
              </w:rPr>
              <m:t>b,k</m:t>
            </m:r>
          </m:e>
        </m:d>
      </m:oMath>
      <w:r w:rsidRPr="00355A4C">
        <w:rPr>
          <w:szCs w:val="22"/>
        </w:rPr>
        <w:t xml:space="preserve"> is the </w:t>
      </w:r>
      <w:r w:rsidRPr="00355A4C">
        <w:t xml:space="preserve">MASA-to-total energy ratio </w:t>
      </w:r>
      <w:r w:rsidRPr="00355A4C">
        <w:rPr>
          <w:szCs w:val="22"/>
        </w:rPr>
        <w:t xml:space="preserve">for the TF tile </w:t>
      </w:r>
      <m:oMath>
        <m:r>
          <w:rPr>
            <w:rFonts w:ascii="Cambria Math" w:hAnsi="Cambria Math" w:cs="Arial"/>
            <w:szCs w:val="22"/>
          </w:rPr>
          <m:t>b,k</m:t>
        </m:r>
      </m:oMath>
      <w:r w:rsidRPr="00355A4C">
        <w:rPr>
          <w:szCs w:val="22"/>
        </w:rPr>
        <w:t xml:space="preserve">. This is performed for all audio objects </w:t>
      </w:r>
      <m:oMath>
        <m:r>
          <w:rPr>
            <w:rFonts w:ascii="Cambria Math" w:hAnsi="Cambria Math" w:cs="Arial"/>
            <w:szCs w:val="22"/>
          </w:rPr>
          <m:t>1:</m:t>
        </m:r>
        <m:sSub>
          <m:sSubPr>
            <m:ctrlPr>
              <w:rPr>
                <w:rFonts w:ascii="Cambria Math" w:hAnsi="Cambria Math"/>
                <w:i/>
              </w:rPr>
            </m:ctrlPr>
          </m:sSubPr>
          <m:e>
            <m:r>
              <w:rPr>
                <w:rFonts w:ascii="Cambria Math" w:hAnsi="Cambria Math"/>
              </w:rPr>
              <m:t>N</m:t>
            </m:r>
          </m:e>
          <m:sub>
            <m:r>
              <w:rPr>
                <w:rFonts w:ascii="Cambria Math" w:hAnsi="Cambria Math"/>
              </w:rPr>
              <m:t>ISM</m:t>
            </m:r>
          </m:sub>
        </m:sSub>
      </m:oMath>
      <w:r w:rsidRPr="00355A4C">
        <w:rPr>
          <w:szCs w:val="22"/>
        </w:rPr>
        <w:t xml:space="preserve"> which encompasses all remaining audio objects and the separated audio object.</w:t>
      </w:r>
    </w:p>
    <w:p w14:paraId="345EFAFE" w14:textId="77777777" w:rsidR="00DA2E59" w:rsidRPr="00355A4C" w:rsidRDefault="00DA2E59" w:rsidP="00DA2E59">
      <w:r w:rsidRPr="00355A4C">
        <w:t xml:space="preserve">In addition, the priority value for the separated audio object with index </w:t>
      </w:r>
      <m:oMath>
        <m:sSub>
          <m:sSubPr>
            <m:ctrlPr>
              <w:rPr>
                <w:rFonts w:ascii="Cambria Math" w:hAnsi="Cambria Math"/>
                <w:i/>
                <w:szCs w:val="22"/>
              </w:rPr>
            </m:ctrlPr>
          </m:sSubPr>
          <m:e>
            <m:r>
              <w:rPr>
                <w:rFonts w:ascii="Cambria Math" w:hAnsi="Cambria Math"/>
                <w:szCs w:val="22"/>
              </w:rPr>
              <m:t>i</m:t>
            </m:r>
          </m:e>
          <m:sub>
            <m:r>
              <w:rPr>
                <w:rFonts w:ascii="Cambria Math" w:hAnsi="Cambria Math"/>
                <w:szCs w:val="22"/>
              </w:rPr>
              <m:t>sep</m:t>
            </m:r>
          </m:sub>
        </m:sSub>
      </m:oMath>
      <w:r w:rsidRPr="00355A4C">
        <w:t xml:space="preserve">, (where </w:t>
      </w:r>
      <m:oMath>
        <m:sSub>
          <m:sSubPr>
            <m:ctrlPr>
              <w:rPr>
                <w:rFonts w:ascii="Cambria Math" w:hAnsi="Cambria Math"/>
                <w:i/>
                <w:szCs w:val="22"/>
              </w:rPr>
            </m:ctrlPr>
          </m:sSubPr>
          <m:e>
            <m:r>
              <w:rPr>
                <w:rFonts w:ascii="Cambria Math" w:hAnsi="Cambria Math"/>
                <w:szCs w:val="22"/>
              </w:rPr>
              <m:t>i</m:t>
            </m:r>
          </m:e>
          <m:sub>
            <m:r>
              <w:rPr>
                <w:rFonts w:ascii="Cambria Math" w:hAnsi="Cambria Math"/>
                <w:szCs w:val="22"/>
              </w:rPr>
              <m:t>sep</m:t>
            </m:r>
          </m:sub>
        </m:sSub>
      </m:oMath>
      <w:r w:rsidRPr="00355A4C">
        <w:t xml:space="preserve"> is an index from the set </w:t>
      </w:r>
      <m:oMath>
        <m:r>
          <w:rPr>
            <w:rFonts w:ascii="Cambria Math" w:hAnsi="Cambria Math"/>
          </w:rPr>
          <m:t>1:</m:t>
        </m:r>
        <m:sSub>
          <m:sSubPr>
            <m:ctrlPr>
              <w:rPr>
                <w:rFonts w:ascii="Cambria Math" w:hAnsi="Cambria Math"/>
                <w:i/>
              </w:rPr>
            </m:ctrlPr>
          </m:sSubPr>
          <m:e>
            <m:r>
              <w:rPr>
                <w:rFonts w:ascii="Cambria Math" w:hAnsi="Cambria Math"/>
              </w:rPr>
              <m:t>N</m:t>
            </m:r>
          </m:e>
          <m:sub>
            <m:r>
              <w:rPr>
                <w:rFonts w:ascii="Cambria Math" w:hAnsi="Cambria Math"/>
              </w:rPr>
              <m:t>ISM</m:t>
            </m:r>
          </m:sub>
        </m:sSub>
        <m:r>
          <w:rPr>
            <w:rFonts w:ascii="Cambria Math" w:hAnsi="Cambria Math"/>
          </w:rPr>
          <m:t>)</m:t>
        </m:r>
      </m:oMath>
      <w:r w:rsidRPr="00355A4C">
        <w:t xml:space="preserve"> is determined separately based on the above determined priority values of all the audio objects:</w:t>
      </w:r>
    </w:p>
    <w:p w14:paraId="3ACFA496" w14:textId="77777777" w:rsidR="00DA2E59" w:rsidRPr="00355A4C" w:rsidRDefault="00DA2E59" w:rsidP="00DA2E59">
      <w:pPr>
        <w:pStyle w:val="EQ"/>
        <w:keepNext/>
        <w:suppressAutoHyphens/>
      </w:pPr>
      <w:r w:rsidRPr="00355A4C">
        <w:rPr>
          <w:szCs w:val="22"/>
        </w:rPr>
        <w:tab/>
      </w:r>
      <m:oMath>
        <m:r>
          <w:rPr>
            <w:rFonts w:ascii="Cambria Math" w:hAnsi="Cambria Math" w:cs="Arial"/>
            <w:szCs w:val="22"/>
          </w:rPr>
          <m:t>p</m:t>
        </m:r>
        <m:r>
          <w:rPr>
            <w:rFonts w:ascii="Cambria Math" w:hAnsi="Cambria Math"/>
          </w:rPr>
          <m:t>(</m:t>
        </m:r>
        <w:bookmarkStart w:id="157" w:name="_Hlk155204440"/>
        <m:sSub>
          <m:sSubPr>
            <m:ctrlPr>
              <w:rPr>
                <w:rFonts w:ascii="Cambria Math" w:hAnsi="Cambria Math"/>
              </w:rPr>
            </m:ctrlPr>
          </m:sSubPr>
          <m:e>
            <m:r>
              <w:rPr>
                <w:rFonts w:ascii="Cambria Math" w:hAnsi="Cambria Math"/>
              </w:rPr>
              <m:t>i</m:t>
            </m:r>
          </m:e>
          <m:sub>
            <m:r>
              <w:rPr>
                <w:rFonts w:ascii="Cambria Math" w:hAnsi="Cambria Math"/>
              </w:rPr>
              <m:t>sep</m:t>
            </m:r>
          </m:sub>
        </m:sSub>
        <w:bookmarkEnd w:id="157"/>
        <m:r>
          <w:rPr>
            <w:rFonts w:ascii="Cambria Math" w:hAnsi="Cambria Math"/>
          </w:rPr>
          <m:t>)=</m:t>
        </m:r>
        <m:d>
          <m:dPr>
            <m:begChr m:val="{"/>
            <m:endChr m:val=""/>
            <m:ctrlPr>
              <w:rPr>
                <w:rFonts w:ascii="Cambria Math" w:hAnsi="Cambria Math"/>
              </w:rPr>
            </m:ctrlPr>
          </m:dPr>
          <m:e>
            <m:m>
              <m:mPr>
                <m:cGp m:val="8"/>
                <m:mcs>
                  <m:mc>
                    <m:mcPr>
                      <m:count m:val="1"/>
                      <m:mcJc m:val="left"/>
                    </m:mcPr>
                  </m:mc>
                </m:mcs>
                <m:ctrlPr>
                  <w:rPr>
                    <w:rFonts w:ascii="Cambria Math" w:hAnsi="Cambria Math"/>
                  </w:rPr>
                </m:ctrlPr>
              </m:mPr>
              <m:mr>
                <m:e>
                  <m:r>
                    <w:rPr>
                      <w:rFonts w:ascii="Cambria Math" w:hAnsi="Cambria Math"/>
                    </w:rPr>
                    <m:t>1,</m:t>
                  </m:r>
                  <m:r>
                    <m:rPr>
                      <m:sty m:val="p"/>
                    </m:rPr>
                    <w:rPr>
                      <w:rFonts w:ascii="Cambria Math" w:hAnsi="Cambria Math"/>
                    </w:rPr>
                    <m:t xml:space="preserve">   if </m:t>
                  </m:r>
                  <m:sSub>
                    <m:sSubPr>
                      <m:ctrlPr>
                        <w:rPr>
                          <w:rFonts w:ascii="Cambria Math" w:hAnsi="Cambria Math"/>
                          <w:i/>
                          <w:iCs/>
                        </w:rPr>
                      </m:ctrlPr>
                    </m:sSubPr>
                    <m:e>
                      <m:r>
                        <w:rPr>
                          <w:rFonts w:ascii="Cambria Math" w:hAnsi="Cambria Math"/>
                        </w:rPr>
                        <m:t>class</m:t>
                      </m:r>
                    </m:e>
                    <m:sub>
                      <m:r>
                        <w:rPr>
                          <w:rFonts w:ascii="Cambria Math" w:hAnsi="Cambria Math"/>
                        </w:rPr>
                        <m:t>ISM</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sep</m:t>
                      </m:r>
                    </m:sub>
                  </m:sSub>
                  <m:r>
                    <m:rPr>
                      <m:sty m:val="p"/>
                    </m:rPr>
                    <w:rPr>
                      <w:rFonts w:ascii="Cambria Math" w:hAnsi="Cambria Math"/>
                    </w:rPr>
                    <m:t>)==ISM_HIGH_IMP</m:t>
                  </m:r>
                </m:e>
              </m:mr>
              <m:mr>
                <m:e>
                  <m:f>
                    <m:fPr>
                      <m:ctrlPr>
                        <w:rPr>
                          <w:rFonts w:ascii="Cambria Math" w:hAnsi="Cambria Math"/>
                        </w:rPr>
                      </m:ctrlPr>
                    </m:fPr>
                    <m:num>
                      <m:r>
                        <w:rPr>
                          <w:rFonts w:ascii="Cambria Math" w:hAnsi="Cambria Math"/>
                        </w:rPr>
                        <m:t>1+</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i=1:</m:t>
                              </m:r>
                              <m:sSub>
                                <m:sSubPr>
                                  <m:ctrlPr>
                                    <w:rPr>
                                      <w:rFonts w:ascii="Cambria Math" w:hAnsi="Cambria Math"/>
                                    </w:rPr>
                                  </m:ctrlPr>
                                </m:sSubPr>
                                <m:e>
                                  <m:r>
                                    <w:rPr>
                                      <w:rFonts w:ascii="Cambria Math" w:hAnsi="Cambria Math"/>
                                    </w:rPr>
                                    <m:t>N</m:t>
                                  </m:r>
                                </m:e>
                                <m:sub>
                                  <m:r>
                                    <w:rPr>
                                      <w:rFonts w:ascii="Cambria Math" w:hAnsi="Cambria Math"/>
                                    </w:rPr>
                                    <m:t>ISM</m:t>
                                  </m:r>
                                </m:sub>
                              </m:sSub>
                            </m:lim>
                          </m:limLow>
                        </m:fName>
                        <m:e>
                          <m:r>
                            <w:rPr>
                              <w:rFonts w:ascii="Cambria Math" w:hAnsi="Cambria Math"/>
                            </w:rPr>
                            <m:t>p</m:t>
                          </m:r>
                          <m:d>
                            <m:dPr>
                              <m:ctrlPr>
                                <w:rPr>
                                  <w:rFonts w:ascii="Cambria Math" w:hAnsi="Cambria Math"/>
                                </w:rPr>
                              </m:ctrlPr>
                            </m:dPr>
                            <m:e>
                              <m:r>
                                <w:rPr>
                                  <w:rFonts w:ascii="Cambria Math" w:hAnsi="Cambria Math"/>
                                </w:rPr>
                                <m:t>i</m:t>
                              </m:r>
                            </m:e>
                          </m:d>
                        </m:e>
                      </m:func>
                    </m:num>
                    <m:den>
                      <m:r>
                        <m:rPr>
                          <m:sty m:val="p"/>
                        </m:rPr>
                        <w:rPr>
                          <w:rFonts w:ascii="Cambria Math" w:hAnsi="Cambria Math"/>
                        </w:rPr>
                        <m:t>2</m:t>
                      </m:r>
                    </m:den>
                  </m:f>
                  <m:r>
                    <m:rPr>
                      <m:sty m:val="p"/>
                    </m:rPr>
                    <w:rPr>
                      <w:rFonts w:ascii="Cambria Math" w:hAnsi="Cambria Math"/>
                    </w:rPr>
                    <m:t xml:space="preserve"> , if </m:t>
                  </m:r>
                  <m:sSub>
                    <m:sSubPr>
                      <m:ctrlPr>
                        <w:rPr>
                          <w:rFonts w:ascii="Cambria Math" w:hAnsi="Cambria Math"/>
                          <w:i/>
                          <w:iCs/>
                        </w:rPr>
                      </m:ctrlPr>
                    </m:sSubPr>
                    <m:e>
                      <m:r>
                        <w:rPr>
                          <w:rFonts w:ascii="Cambria Math" w:hAnsi="Cambria Math"/>
                        </w:rPr>
                        <m:t>class</m:t>
                      </m:r>
                    </m:e>
                    <m:sub>
                      <m:r>
                        <w:rPr>
                          <w:rFonts w:ascii="Cambria Math" w:hAnsi="Cambria Math"/>
                        </w:rPr>
                        <m:t>ISM</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sep</m:t>
                      </m:r>
                    </m:sub>
                  </m:sSub>
                  <m:r>
                    <m:rPr>
                      <m:sty m:val="p"/>
                    </m:rPr>
                    <w:rPr>
                      <w:rFonts w:ascii="Cambria Math" w:hAnsi="Cambria Math"/>
                    </w:rPr>
                    <m:t>)==ISM_MEDIUM_IMP</m:t>
                  </m:r>
                </m:e>
              </m:mr>
              <m:mr>
                <m:e>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m:rPr>
                              <m:sty m:val="p"/>
                            </m:rPr>
                            <w:rPr>
                              <w:rFonts w:ascii="Cambria Math" w:hAnsi="Cambria Math"/>
                            </w:rPr>
                            <m:t>i=1:</m:t>
                          </m:r>
                          <m:sSub>
                            <m:sSubPr>
                              <m:ctrlPr>
                                <w:rPr>
                                  <w:rFonts w:ascii="Cambria Math" w:hAnsi="Cambria Math"/>
                                </w:rPr>
                              </m:ctrlPr>
                            </m:sSubPr>
                            <m:e>
                              <m:r>
                                <w:rPr>
                                  <w:rFonts w:ascii="Cambria Math" w:hAnsi="Cambria Math"/>
                                </w:rPr>
                                <m:t>N</m:t>
                              </m:r>
                            </m:e>
                            <m:sub>
                              <m:r>
                                <w:rPr>
                                  <w:rFonts w:ascii="Cambria Math" w:hAnsi="Cambria Math"/>
                                </w:rPr>
                                <m:t>ISM</m:t>
                              </m:r>
                            </m:sub>
                          </m:sSub>
                        </m:lim>
                      </m:limLow>
                    </m:fName>
                    <m:e>
                      <m:r>
                        <w:rPr>
                          <w:rFonts w:ascii="Cambria Math" w:hAnsi="Cambria Math"/>
                        </w:rPr>
                        <m:t>p</m:t>
                      </m:r>
                      <m:d>
                        <m:dPr>
                          <m:ctrlPr>
                            <w:rPr>
                              <w:rFonts w:ascii="Cambria Math" w:hAnsi="Cambria Math"/>
                            </w:rPr>
                          </m:ctrlPr>
                        </m:dPr>
                        <m:e>
                          <m:r>
                            <w:rPr>
                              <w:rFonts w:ascii="Cambria Math" w:hAnsi="Cambria Math"/>
                            </w:rPr>
                            <m:t>i</m:t>
                          </m:r>
                        </m:e>
                      </m:d>
                    </m:e>
                  </m:func>
                  <m:r>
                    <w:rPr>
                      <w:rFonts w:ascii="Cambria Math" w:hAnsi="Cambria Math"/>
                    </w:rPr>
                    <m:t>,   other</m:t>
                  </m:r>
                </m:e>
              </m:mr>
            </m:m>
          </m:e>
        </m:d>
      </m:oMath>
      <w:r w:rsidRPr="00355A4C">
        <w:tab/>
        <w:t>(5.9-2)</w:t>
      </w:r>
    </w:p>
    <w:p w14:paraId="4AE9DED1" w14:textId="77777777" w:rsidR="00DA2E59" w:rsidRPr="00355A4C" w:rsidRDefault="00DA2E59" w:rsidP="00DA2E59">
      <w:pPr>
        <w:rPr>
          <w:szCs w:val="22"/>
        </w:rPr>
      </w:pPr>
      <w:r w:rsidRPr="00355A4C">
        <w:rPr>
          <w:szCs w:val="22"/>
        </w:rPr>
        <w:t xml:space="preserve">where </w:t>
      </w:r>
      <m:oMath>
        <m:sSub>
          <m:sSubPr>
            <m:ctrlPr>
              <w:rPr>
                <w:rFonts w:ascii="Cambria Math" w:hAnsi="Cambria Math"/>
                <w:i/>
                <w:iCs/>
                <w:noProof/>
              </w:rPr>
            </m:ctrlPr>
          </m:sSubPr>
          <m:e>
            <m:r>
              <w:rPr>
                <w:rFonts w:ascii="Cambria Math" w:hAnsi="Cambria Math"/>
              </w:rPr>
              <m:t>class</m:t>
            </m:r>
          </m:e>
          <m:sub>
            <m:r>
              <w:rPr>
                <w:rFonts w:ascii="Cambria Math" w:hAnsi="Cambria Math"/>
              </w:rPr>
              <m:t>ISM</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sep</m:t>
            </m:r>
          </m:sub>
        </m:sSub>
        <m:r>
          <m:rPr>
            <m:sty m:val="p"/>
          </m:rPr>
          <w:rPr>
            <w:rFonts w:ascii="Cambria Math" w:hAnsi="Cambria Math"/>
          </w:rPr>
          <m:t>)</m:t>
        </m:r>
      </m:oMath>
      <w:r w:rsidRPr="00355A4C">
        <w:t xml:space="preserve"> </w:t>
      </w:r>
      <w:r w:rsidRPr="00355A4C">
        <w:rPr>
          <w:szCs w:val="22"/>
        </w:rPr>
        <w:t xml:space="preserve">is the ISM importance class for the separated audio object as assigned in clause </w:t>
      </w:r>
      <w:r w:rsidRPr="00355A4C">
        <w:t xml:space="preserve">5.6.2.3.2 based on the audio signal type given by the </w:t>
      </w:r>
      <w:r w:rsidRPr="00355A4C">
        <w:rPr>
          <w:i/>
          <w:iCs/>
        </w:rPr>
        <w:t>coder_type</w:t>
      </w:r>
      <w:r w:rsidRPr="00355A4C">
        <w:t>.</w:t>
      </w:r>
    </w:p>
    <w:p w14:paraId="0915C6FB" w14:textId="77777777" w:rsidR="00DA2E59" w:rsidRPr="00355A4C" w:rsidRDefault="00DA2E59" w:rsidP="00DA2E59">
      <w:pPr>
        <w:rPr>
          <w:szCs w:val="22"/>
        </w:rPr>
      </w:pPr>
      <w:bookmarkStart w:id="158" w:name="_Hlk155183491"/>
      <w:r w:rsidRPr="00355A4C">
        <w:rPr>
          <w:szCs w:val="22"/>
        </w:rPr>
        <w:t>The number of bits allocated for the quantization of the directional metadata for each audio object, i.e., for all audio objects including the separated audio object, is given by:</w:t>
      </w:r>
    </w:p>
    <w:p w14:paraId="237F3080" w14:textId="77777777" w:rsidR="00DA2E59" w:rsidRPr="00355A4C" w:rsidRDefault="00DA2E59" w:rsidP="00DA2E59">
      <w:pPr>
        <w:pStyle w:val="EQ"/>
        <w:keepNext/>
        <w:suppressAutoHyphens/>
      </w:pPr>
      <w:r w:rsidRPr="00355A4C">
        <w:rPr>
          <w:iCs/>
        </w:rPr>
        <w:tab/>
      </w:r>
      <m:oMath>
        <m:sSub>
          <m:sSubPr>
            <m:ctrlPr>
              <w:rPr>
                <w:rFonts w:ascii="Cambria Math" w:hAnsi="Cambria Math"/>
                <w:i/>
              </w:rPr>
            </m:ctrlPr>
          </m:sSubPr>
          <m:e>
            <m:r>
              <w:rPr>
                <w:rFonts w:ascii="Cambria Math" w:hAnsi="Cambria Math"/>
              </w:rPr>
              <m:t>bits</m:t>
            </m:r>
          </m:e>
          <m:sub>
            <m:r>
              <w:rPr>
                <w:rFonts w:ascii="Cambria Math" w:hAnsi="Cambria Math"/>
              </w:rPr>
              <m:t>ISM,MD</m:t>
            </m:r>
          </m:sub>
        </m:sSub>
        <m:r>
          <m:rPr>
            <m:sty m:val="p"/>
          </m:rPr>
          <w:rPr>
            <w:rFonts w:ascii="Cambria Math" w:hAnsi="Cambria Math"/>
          </w:rPr>
          <m:t>(</m:t>
        </m:r>
        <m:r>
          <w:rPr>
            <w:rFonts w:ascii="Cambria Math" w:hAnsi="Cambria Math"/>
          </w:rPr>
          <m:t>i</m:t>
        </m:r>
        <m:r>
          <m:rPr>
            <m:sty m:val="p"/>
          </m:rPr>
          <w:rPr>
            <w:rFonts w:ascii="Cambria Math" w:hAnsi="Cambria Math"/>
          </w:rPr>
          <m:t>)=11-</m:t>
        </m:r>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m:t>
                </m:r>
                <m:r>
                  <w:rPr>
                    <w:rFonts w:ascii="Cambria Math" w:hAnsi="Cambria Math"/>
                  </w:rPr>
                  <m:t>p</m:t>
                </m:r>
                <m:d>
                  <m:dPr>
                    <m:ctrlPr>
                      <w:rPr>
                        <w:rFonts w:ascii="Cambria Math" w:hAnsi="Cambria Math"/>
                      </w:rPr>
                    </m:ctrlPr>
                  </m:dPr>
                  <m:e>
                    <m:r>
                      <w:rPr>
                        <w:rFonts w:ascii="Cambria Math" w:hAnsi="Cambria Math"/>
                      </w:rPr>
                      <m:t>i</m:t>
                    </m:r>
                  </m:e>
                </m:d>
              </m:e>
            </m:d>
            <m:r>
              <m:rPr>
                <m:sty m:val="p"/>
              </m:rPr>
              <w:rPr>
                <w:rFonts w:ascii="Cambria Math" w:hAnsi="Cambria Math"/>
              </w:rPr>
              <m:t xml:space="preserve">*7 </m:t>
            </m:r>
          </m:e>
        </m:d>
        <w:bookmarkEnd w:id="158"/>
        <m:r>
          <m:rPr>
            <m:sty m:val="p"/>
          </m:rPr>
          <w:rPr>
            <w:rFonts w:ascii="Cambria Math" w:hAnsi="Cambria Math"/>
          </w:rPr>
          <m:t xml:space="preserve">, </m:t>
        </m:r>
        <m:r>
          <w:rPr>
            <w:rFonts w:ascii="Cambria Math" w:hAnsi="Cambria Math"/>
          </w:rPr>
          <m:t>i</m:t>
        </m:r>
        <m:r>
          <m:rPr>
            <m:sty m:val="p"/>
          </m:rPr>
          <w:rPr>
            <w:rFonts w:ascii="Cambria Math" w:hAnsi="Cambria Math"/>
          </w:rPr>
          <m:t>=1:</m:t>
        </m:r>
        <m:sSub>
          <m:sSubPr>
            <m:ctrlPr>
              <w:rPr>
                <w:rFonts w:ascii="Cambria Math" w:hAnsi="Cambria Math"/>
              </w:rPr>
            </m:ctrlPr>
          </m:sSubPr>
          <m:e>
            <m:r>
              <w:rPr>
                <w:rFonts w:ascii="Cambria Math" w:hAnsi="Cambria Math"/>
              </w:rPr>
              <m:t>N</m:t>
            </m:r>
          </m:e>
          <m:sub>
            <m:r>
              <w:rPr>
                <w:rFonts w:ascii="Cambria Math" w:hAnsi="Cambria Math"/>
              </w:rPr>
              <m:t>ISM</m:t>
            </m:r>
          </m:sub>
        </m:sSub>
      </m:oMath>
      <w:r w:rsidRPr="00355A4C">
        <w:tab/>
        <w:t>(5.9-3)</w:t>
      </w:r>
    </w:p>
    <w:p w14:paraId="61746382" w14:textId="77777777" w:rsidR="00DA2E59" w:rsidRPr="00355A4C" w:rsidRDefault="00DA2E59" w:rsidP="00DA2E59">
      <w:pPr>
        <w:rPr>
          <w:iCs/>
        </w:rPr>
      </w:pPr>
      <w:r w:rsidRPr="00355A4C">
        <w:t xml:space="preserve">where the index </w:t>
      </w:r>
      <m:oMath>
        <m:sSub>
          <m:sSubPr>
            <m:ctrlPr>
              <w:rPr>
                <w:rFonts w:ascii="Cambria Math" w:hAnsi="Cambria Math"/>
                <w:i/>
              </w:rPr>
            </m:ctrlPr>
          </m:sSubPr>
          <m:e>
            <m:r>
              <w:rPr>
                <w:rFonts w:ascii="Cambria Math" w:hAnsi="Cambria Math"/>
              </w:rPr>
              <m:t>i=1:N</m:t>
            </m:r>
          </m:e>
          <m:sub>
            <m:r>
              <w:rPr>
                <w:rFonts w:ascii="Cambria Math" w:hAnsi="Cambria Math"/>
              </w:rPr>
              <m:t>ISM</m:t>
            </m:r>
          </m:sub>
        </m:sSub>
      </m:oMath>
      <w:r w:rsidRPr="00355A4C">
        <w:rPr>
          <w:rFonts w:ascii="Cambria Math" w:hAnsi="Cambria Math"/>
          <w:iCs/>
        </w:rPr>
        <w:t xml:space="preserve"> incorporates the index of the separated audio object </w:t>
      </w:r>
      <m:oMath>
        <m:sSub>
          <m:sSubPr>
            <m:ctrlPr>
              <w:rPr>
                <w:rFonts w:ascii="Cambria Math" w:hAnsi="Cambria Math"/>
                <w:i/>
                <w:szCs w:val="22"/>
              </w:rPr>
            </m:ctrlPr>
          </m:sSubPr>
          <m:e>
            <m:r>
              <w:rPr>
                <w:rFonts w:ascii="Cambria Math" w:hAnsi="Cambria Math"/>
                <w:szCs w:val="22"/>
              </w:rPr>
              <m:t>i</m:t>
            </m:r>
          </m:e>
          <m:sub>
            <m:r>
              <w:rPr>
                <w:rFonts w:ascii="Cambria Math" w:hAnsi="Cambria Math"/>
                <w:szCs w:val="22"/>
              </w:rPr>
              <m:t>sep</m:t>
            </m:r>
          </m:sub>
        </m:sSub>
      </m:oMath>
      <w:r w:rsidRPr="00355A4C">
        <w:rPr>
          <w:iCs/>
        </w:rPr>
        <w:t xml:space="preserve"> </w:t>
      </w:r>
      <w:r w:rsidRPr="00355A4C">
        <w:t xml:space="preserve">and </w:t>
      </w:r>
      <m:oMath>
        <m:d>
          <m:dPr>
            <m:begChr m:val="["/>
            <m:endChr m:val="]"/>
            <m:ctrlPr>
              <w:rPr>
                <w:rFonts w:ascii="Cambria Math" w:hAnsi="Cambria Math"/>
                <w:i/>
              </w:rPr>
            </m:ctrlPr>
          </m:dPr>
          <m:e/>
        </m:d>
      </m:oMath>
      <w:r w:rsidRPr="00355A4C">
        <w:t xml:space="preserve"> stands for the integer part operation.</w:t>
      </w:r>
    </w:p>
    <w:p w14:paraId="491A573B" w14:textId="77777777" w:rsidR="00DA2E59" w:rsidRPr="00355A4C" w:rsidRDefault="00DA2E59" w:rsidP="00DA2E59">
      <w:r w:rsidRPr="00355A4C">
        <w:lastRenderedPageBreak/>
        <w:t>For each audio object, quantization of the audio directional parameter for the current frame, where the directional parameter consists of an azimuth value and an elevation value, is performed as follows:</w:t>
      </w:r>
    </w:p>
    <w:p w14:paraId="12914695" w14:textId="77BBC5D4" w:rsidR="00DA2E59" w:rsidRPr="00355A4C" w:rsidRDefault="00DA2E59" w:rsidP="00DA2E59">
      <w:r w:rsidRPr="00355A4C">
        <w:t>If the bit allocation is less than 8 bits, the directional parameter of the audio object is compared to the directional parameter of the same audio object from the previous frame. If they are the same, that is within a threshold of 0.01 degrees then one bit is sent to signal that they are the same. If at least one of elevation value or azimuth value of the directional parameter is different from the corresponding elevation value or azimuth value of the previous frame’s  directional parameter</w:t>
      </w:r>
      <w:del w:id="159" w:author="Lasse J. Laaksonen (Nokia)" w:date="2025-10-29T13:07:00Z" w16du:dateUtc="2025-10-29T11:07:00Z">
        <w:r w:rsidRPr="00355A4C" w:rsidDel="00DA2E59">
          <w:delText xml:space="preserve"> </w:delText>
        </w:r>
      </w:del>
      <w:r w:rsidRPr="00355A4C">
        <w:t xml:space="preserve">, then one bit is sent to signal they are different, and </w:t>
      </w:r>
      <w:del w:id="160" w:author="Lasse J. Laaksonen (Nokia)" w:date="2025-10-29T13:08:00Z" w16du:dateUtc="2025-10-29T11:08:00Z">
        <w:r w:rsidRPr="00355A4C" w:rsidDel="00DA2E59">
          <w:delText xml:space="preserve">the remaining bits of the bit allocation are used to quantize </w:delText>
        </w:r>
      </w:del>
      <w:r w:rsidRPr="00355A4C">
        <w:t xml:space="preserve">the current frame’s </w:t>
      </w:r>
      <w:del w:id="161" w:author="Lasse J. Laaksonen (Nokia)" w:date="2025-10-29T13:08:00Z" w16du:dateUtc="2025-10-29T11:08:00Z">
        <w:r w:rsidRPr="00355A4C" w:rsidDel="00DA2E59">
          <w:delText xml:space="preserve">audio </w:delText>
        </w:r>
      </w:del>
      <w:r w:rsidRPr="00355A4C">
        <w:t xml:space="preserve">directional parameter </w:t>
      </w:r>
      <w:ins w:id="162" w:author="Lasse J. Laaksonen (Nokia)" w:date="2025-10-29T13:08:00Z" w16du:dateUtc="2025-10-29T11:08:00Z">
        <w:r>
          <w:t xml:space="preserve">is quantized with the </w:t>
        </w:r>
      </w:ins>
      <w:del w:id="163" w:author="Lasse J. Laaksonen (Nokia)" w:date="2025-10-29T13:08:00Z" w16du:dateUtc="2025-10-29T11:08:00Z">
        <w:r w:rsidRPr="00355A4C" w:rsidDel="00DA2E59">
          <w:delText xml:space="preserve">using a </w:delText>
        </w:r>
      </w:del>
      <w:r w:rsidRPr="00355A4C">
        <w:t xml:space="preserve">spherical grid quantizer </w:t>
      </w:r>
      <w:ins w:id="164" w:author="Lasse J. Laaksonen (Nokia)" w:date="2025-10-29T13:08:00Z" w16du:dateUtc="2025-10-29T11:08:00Z">
        <w:r>
          <w:t>(described in clause 5.2.</w:t>
        </w:r>
      </w:ins>
      <w:ins w:id="165" w:author="Lasse J. Laaksonen (Nokia)" w:date="2025-10-29T13:09:00Z" w16du:dateUtc="2025-10-29T11:09:00Z">
        <w:r>
          <w:t xml:space="preserve">4.3.2) </w:t>
        </w:r>
      </w:ins>
      <w:del w:id="166" w:author="Lasse J. Laaksonen (Nokia)" w:date="2025-10-29T13:09:00Z" w16du:dateUtc="2025-10-29T11:09:00Z">
        <w:r w:rsidRPr="00355A4C" w:rsidDel="00DA2E59">
          <w:delText>based on</w:delText>
        </w:r>
      </w:del>
      <w:ins w:id="167" w:author="Lasse J. Laaksonen (Nokia)" w:date="2025-10-29T13:09:00Z" w16du:dateUtc="2025-10-29T11:09:00Z">
        <w:r>
          <w:t>using</w:t>
        </w:r>
      </w:ins>
      <w:r w:rsidRPr="00355A4C">
        <w:t xml:space="preserve"> the </w:t>
      </w:r>
      <w:del w:id="168" w:author="Lasse J. Laaksonen (Nokia)" w:date="2025-10-29T13:09:00Z" w16du:dateUtc="2025-10-29T11:09:00Z">
        <w:r w:rsidRPr="00355A4C" w:rsidDel="00DA2E59">
          <w:delText>remaining number of bits as described in clause 5.2.4.3.2</w:delText>
        </w:r>
      </w:del>
      <w:ins w:id="169" w:author="Lasse J. Laaksonen (Nokia)" w:date="2025-10-29T13:09:00Z" w16du:dateUtc="2025-10-29T11:09:00Z">
        <w:r>
          <w:t>above allocated number of bits</w:t>
        </w:r>
      </w:ins>
      <w:r w:rsidRPr="00355A4C">
        <w:t xml:space="preserve">. </w:t>
      </w:r>
    </w:p>
    <w:p w14:paraId="6F601D81" w14:textId="744699E8" w:rsidR="00DA2E59" w:rsidRDefault="00DA2E59" w:rsidP="00DA2E59">
      <w:r w:rsidRPr="00355A4C">
        <w:t>If the bit allocation for the audio directional parameter of the audio object is higher or equal to 8, then the audio directional parameter is quantized and encoded using a spherical grid quantizer based the allocated number of bits as described in clause 5.2.4.3.2.</w:t>
      </w:r>
      <w:bookmarkEnd w:id="155"/>
    </w:p>
    <w:p w14:paraId="0EC87CD2" w14:textId="77777777" w:rsidR="00D04157" w:rsidRDefault="00D04157" w:rsidP="00D04157"/>
    <w:p w14:paraId="4E02A504" w14:textId="12598498" w:rsidR="00D04157" w:rsidRDefault="00D04157" w:rsidP="00D04157">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BF1480">
        <w:rPr>
          <w:noProof/>
        </w:rPr>
        <w:t>8</w:t>
      </w:r>
      <w:r>
        <w:rPr>
          <w:noProof/>
        </w:rPr>
        <w:fldChar w:fldCharType="end"/>
      </w:r>
    </w:p>
    <w:p w14:paraId="568169D6" w14:textId="77777777" w:rsidR="00D04157" w:rsidRPr="00124CFC" w:rsidRDefault="00D04157" w:rsidP="00D04157">
      <w:pPr>
        <w:overflowPunct w:val="0"/>
        <w:autoSpaceDE w:val="0"/>
        <w:autoSpaceDN w:val="0"/>
        <w:adjustRightInd w:val="0"/>
        <w:textAlignment w:val="baseline"/>
        <w:rPr>
          <w:rFonts w:ascii="Arial" w:eastAsia="Calibri" w:hAnsi="Arial" w:cs="Arial"/>
          <w:lang w:val="en-US"/>
        </w:rPr>
      </w:pPr>
      <w:r w:rsidRPr="00124CFC">
        <w:rPr>
          <w:rFonts w:ascii="Arial" w:eastAsia="Calibri" w:hAnsi="Arial" w:cs="Arial"/>
          <w:sz w:val="24"/>
          <w:szCs w:val="24"/>
          <w:lang w:val="en-US"/>
        </w:rPr>
        <w:t xml:space="preserve">6.3.3.1 </w:t>
      </w:r>
      <w:r w:rsidRPr="00124CFC">
        <w:rPr>
          <w:rFonts w:ascii="Arial" w:eastAsia="Calibri" w:hAnsi="Arial" w:cs="Arial"/>
          <w:sz w:val="24"/>
          <w:szCs w:val="24"/>
          <w:lang w:val="en-US"/>
        </w:rPr>
        <w:tab/>
      </w:r>
      <w:r w:rsidRPr="00124CFC">
        <w:rPr>
          <w:rFonts w:ascii="Arial" w:eastAsia="Calibri" w:hAnsi="Arial" w:cs="Arial"/>
          <w:sz w:val="24"/>
          <w:szCs w:val="24"/>
          <w:lang w:val="en-US"/>
        </w:rPr>
        <w:tab/>
        <w:t>General Overview</w:t>
      </w:r>
    </w:p>
    <w:p w14:paraId="3DC61959" w14:textId="77777777" w:rsidR="00D04157" w:rsidRDefault="00D04157" w:rsidP="00986540">
      <w:pPr>
        <w:overflowPunct w:val="0"/>
        <w:autoSpaceDE w:val="0"/>
        <w:autoSpaceDN w:val="0"/>
        <w:adjustRightInd w:val="0"/>
        <w:textAlignment w:val="baseline"/>
        <w:rPr>
          <w:rFonts w:eastAsia="Calibri"/>
          <w:lang w:val="en-US"/>
        </w:rPr>
      </w:pPr>
      <w:r w:rsidRPr="00124CFC">
        <w:rPr>
          <w:rFonts w:eastAsia="Calibri"/>
          <w:lang w:val="en-US"/>
        </w:rPr>
        <w:t xml:space="preserve">The decoding process for the MDCT-based stereo comprises of the decoding of all the side parameters, namely, the parameters of the tools like TNS, SNS, TCX LTP, the IGF parameters and the stereo parameters. Then the bitrate ratio decoded from the bitstream determines the number of bits to be read for each channel and the decoding of the spectral data follows using the range decoder. After noise filling, IGF is applied, the inverse </w:t>
      </w:r>
      <w:ins w:id="170" w:author="Fotopoulou, Eleni" w:date="2025-10-27T14:58:00Z" w16du:dateUtc="2025-10-27T13:58:00Z">
        <w:r w:rsidRPr="00124CFC">
          <w:rPr>
            <w:rFonts w:eastAsia="Calibri"/>
            <w:lang w:val="en-US"/>
          </w:rPr>
          <w:t xml:space="preserve">discrete </w:t>
        </w:r>
      </w:ins>
      <w:r w:rsidRPr="00124CFC">
        <w:rPr>
          <w:rFonts w:eastAsia="Calibri"/>
          <w:lang w:val="en-US"/>
        </w:rPr>
        <w:t>stereo processing takes place and resulting intermediate signal is de-normalized using the global ILD value parsed by the bitstream. Finally, spectral noise shaping is applied to de-whiten the signals, TNS filtering is also applied, if it is active, either before or after the dewhitening process and the inverse MDCT transform is carried out to obtain the original signals of the two channels in time-domain.</w:t>
      </w:r>
    </w:p>
    <w:p w14:paraId="07CEF52C" w14:textId="77777777" w:rsidR="00D04157" w:rsidRDefault="00D04157" w:rsidP="00D04157"/>
    <w:p w14:paraId="79A61D76" w14:textId="383EA15F" w:rsidR="003776BF" w:rsidRDefault="003776BF" w:rsidP="003776BF">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BF1480">
        <w:rPr>
          <w:noProof/>
        </w:rPr>
        <w:t>9</w:t>
      </w:r>
      <w:r>
        <w:rPr>
          <w:noProof/>
        </w:rPr>
        <w:fldChar w:fldCharType="end"/>
      </w:r>
    </w:p>
    <w:p w14:paraId="1201FA88" w14:textId="77777777" w:rsidR="004E0662" w:rsidRDefault="004E0662" w:rsidP="00D04157"/>
    <w:p w14:paraId="4D3DB5BC" w14:textId="77777777" w:rsidR="003776BF" w:rsidRPr="00124CFC" w:rsidRDefault="003776BF" w:rsidP="003776BF">
      <w:pPr>
        <w:keepNext/>
        <w:keepLines/>
        <w:overflowPunct w:val="0"/>
        <w:autoSpaceDE w:val="0"/>
        <w:autoSpaceDN w:val="0"/>
        <w:adjustRightInd w:val="0"/>
        <w:spacing w:before="120"/>
        <w:ind w:left="1418" w:hanging="1418"/>
        <w:textAlignment w:val="baseline"/>
        <w:outlineLvl w:val="3"/>
        <w:rPr>
          <w:rFonts w:ascii="Arial" w:hAnsi="Arial"/>
          <w:sz w:val="24"/>
        </w:rPr>
      </w:pPr>
      <w:r w:rsidRPr="00124CFC">
        <w:rPr>
          <w:rFonts w:ascii="Arial" w:hAnsi="Arial"/>
          <w:sz w:val="24"/>
        </w:rPr>
        <w:t>6.3.5.2</w:t>
      </w:r>
      <w:r w:rsidRPr="00124CFC">
        <w:rPr>
          <w:rFonts w:ascii="Arial" w:hAnsi="Arial"/>
          <w:sz w:val="24"/>
        </w:rPr>
        <w:tab/>
        <w:t>DTX in MDCT-based stereo</w:t>
      </w:r>
    </w:p>
    <w:p w14:paraId="5371BE12" w14:textId="77777777" w:rsidR="003776BF" w:rsidRPr="00124CFC" w:rsidRDefault="003776BF" w:rsidP="003776BF">
      <w:pPr>
        <w:keepNext/>
        <w:keepLines/>
        <w:overflowPunct w:val="0"/>
        <w:autoSpaceDE w:val="0"/>
        <w:autoSpaceDN w:val="0"/>
        <w:adjustRightInd w:val="0"/>
        <w:spacing w:before="120"/>
        <w:ind w:left="1701" w:hanging="1701"/>
        <w:textAlignment w:val="baseline"/>
        <w:outlineLvl w:val="4"/>
        <w:rPr>
          <w:rFonts w:ascii="Arial" w:hAnsi="Arial"/>
          <w:sz w:val="22"/>
        </w:rPr>
      </w:pPr>
      <w:r w:rsidRPr="00124CFC">
        <w:rPr>
          <w:rFonts w:ascii="Arial" w:hAnsi="Arial"/>
          <w:sz w:val="22"/>
        </w:rPr>
        <w:t>6.3.5.2.1</w:t>
      </w:r>
      <w:r w:rsidRPr="00124CFC">
        <w:rPr>
          <w:rFonts w:ascii="Arial" w:hAnsi="Arial"/>
          <w:sz w:val="22"/>
        </w:rPr>
        <w:tab/>
        <w:t>General overview</w:t>
      </w:r>
    </w:p>
    <w:p w14:paraId="4D958B09" w14:textId="77777777" w:rsidR="003776BF" w:rsidRPr="00124CFC" w:rsidRDefault="003776BF" w:rsidP="003776BF">
      <w:pPr>
        <w:overflowPunct w:val="0"/>
        <w:autoSpaceDE w:val="0"/>
        <w:autoSpaceDN w:val="0"/>
        <w:adjustRightInd w:val="0"/>
        <w:textAlignment w:val="baseline"/>
        <w:rPr>
          <w:rFonts w:eastAsia="Calibri"/>
        </w:rPr>
      </w:pPr>
      <w:r w:rsidRPr="00124CFC">
        <w:rPr>
          <w:rFonts w:eastAsia="Calibri"/>
        </w:rPr>
        <w:t xml:space="preserve">In MDCT-based stereo, the SID payload consists of parametric noise data for the two input channels in a mid/side representation, </w:t>
      </w:r>
      <w:del w:id="171" w:author="Fotopoulou, Eleni" w:date="2025-10-27T14:58:00Z" w16du:dateUtc="2025-10-27T13:58:00Z">
        <w:r w:rsidRPr="00E71357">
          <w:rPr>
            <w:rFonts w:eastAsia="Calibri"/>
          </w:rPr>
          <w:delText>a</w:delText>
        </w:r>
      </w:del>
      <w:ins w:id="172" w:author="Fotopoulou, Eleni" w:date="2025-10-27T14:58:00Z" w16du:dateUtc="2025-10-27T13:58:00Z">
        <w:r w:rsidRPr="00124CFC">
          <w:rPr>
            <w:rFonts w:eastAsia="Calibri"/>
          </w:rPr>
          <w:t>frequency-dependent</w:t>
        </w:r>
      </w:ins>
      <w:r w:rsidRPr="00124CFC">
        <w:rPr>
          <w:rFonts w:eastAsia="Calibri"/>
        </w:rPr>
        <w:t xml:space="preserve"> coherence </w:t>
      </w:r>
      <w:del w:id="173" w:author="Fotopoulou, Eleni" w:date="2025-10-27T14:58:00Z" w16du:dateUtc="2025-10-27T13:58:00Z">
        <w:r w:rsidRPr="00E71357">
          <w:rPr>
            <w:rFonts w:eastAsia="Calibri"/>
          </w:rPr>
          <w:delText>value</w:delText>
        </w:r>
      </w:del>
      <w:ins w:id="174" w:author="Fotopoulou, Eleni" w:date="2025-10-27T14:58:00Z" w16du:dateUtc="2025-10-27T13:58:00Z">
        <w:r w:rsidRPr="00124CFC">
          <w:rPr>
            <w:rFonts w:eastAsia="Calibri"/>
          </w:rPr>
          <w:t>information</w:t>
        </w:r>
      </w:ins>
      <w:r w:rsidRPr="00124CFC">
        <w:rPr>
          <w:rFonts w:eastAsia="Calibri"/>
        </w:rPr>
        <w:t xml:space="preserve"> indicating how correlated the background noise</w:t>
      </w:r>
      <w:del w:id="175" w:author="Fotopoulou, Eleni" w:date="2025-10-27T14:58:00Z" w16du:dateUtc="2025-10-27T13:58:00Z">
        <w:r w:rsidRPr="00E71357">
          <w:rPr>
            <w:rFonts w:eastAsia="Calibri"/>
          </w:rPr>
          <w:delText xml:space="preserve"> seen</w:delText>
        </w:r>
      </w:del>
      <w:r w:rsidRPr="00124CFC">
        <w:rPr>
          <w:rFonts w:eastAsia="Calibri"/>
        </w:rPr>
        <w:t xml:space="preserve"> at the encoder is and a one-bit value indicating whether the energy of the side representation of the noise data is lower than a threshold (the "no-side flag").</w:t>
      </w:r>
    </w:p>
    <w:p w14:paraId="7D03B195" w14:textId="77777777" w:rsidR="003776BF" w:rsidRPr="00124CFC" w:rsidRDefault="003776BF" w:rsidP="003776BF">
      <w:pPr>
        <w:overflowPunct w:val="0"/>
        <w:autoSpaceDE w:val="0"/>
        <w:autoSpaceDN w:val="0"/>
        <w:adjustRightInd w:val="0"/>
        <w:textAlignment w:val="baseline"/>
        <w:rPr>
          <w:ins w:id="176" w:author="Fotopoulou, Eleni" w:date="2025-10-27T14:58:00Z" w16du:dateUtc="2025-10-27T13:58:00Z"/>
          <w:rFonts w:eastAsia="Calibri"/>
        </w:rPr>
      </w:pPr>
      <w:ins w:id="177" w:author="Fotopoulou, Eleni" w:date="2025-10-27T14:58:00Z" w16du:dateUtc="2025-10-27T13:58:00Z">
        <w:r w:rsidRPr="00124CFC">
          <w:rPr>
            <w:rFonts w:eastAsia="Calibri"/>
          </w:rPr>
          <w:t>For inactive frames, comfort noise is generated by first decoding the coherence information consisting of one coherence control parameter per frequency band and the parametric noise data from the bitstream. After generating the first and the second channel noise signals by mixing three uncorrelated noise signals according to the coherence information, the two noise signals are spectrally shaped according to spectral shape parameters derived from the parametric noise data,</w:t>
        </w:r>
      </w:ins>
    </w:p>
    <w:p w14:paraId="11C08EC1" w14:textId="77777777" w:rsidR="003776BF" w:rsidRPr="00124CFC" w:rsidRDefault="003776BF" w:rsidP="003776BF">
      <w:pPr>
        <w:keepNext/>
        <w:keepLines/>
        <w:overflowPunct w:val="0"/>
        <w:autoSpaceDE w:val="0"/>
        <w:autoSpaceDN w:val="0"/>
        <w:adjustRightInd w:val="0"/>
        <w:spacing w:before="120"/>
        <w:ind w:left="1701" w:hanging="1701"/>
        <w:textAlignment w:val="baseline"/>
        <w:outlineLvl w:val="4"/>
        <w:rPr>
          <w:rFonts w:ascii="Arial" w:hAnsi="Arial"/>
          <w:sz w:val="22"/>
        </w:rPr>
      </w:pPr>
      <w:r w:rsidRPr="00124CFC">
        <w:rPr>
          <w:rFonts w:ascii="Arial" w:hAnsi="Arial"/>
          <w:sz w:val="22"/>
        </w:rPr>
        <w:t>6.3.5.2.2</w:t>
      </w:r>
      <w:r w:rsidRPr="00124CFC">
        <w:rPr>
          <w:rFonts w:ascii="Arial" w:hAnsi="Arial"/>
          <w:sz w:val="22"/>
        </w:rPr>
        <w:tab/>
        <w:t>Decoding of parametric noise data</w:t>
      </w:r>
    </w:p>
    <w:p w14:paraId="23312BB3" w14:textId="77777777" w:rsidR="003776BF" w:rsidRPr="00124CFC" w:rsidRDefault="003776BF" w:rsidP="003776BF">
      <w:pPr>
        <w:overflowPunct w:val="0"/>
        <w:autoSpaceDE w:val="0"/>
        <w:autoSpaceDN w:val="0"/>
        <w:adjustRightInd w:val="0"/>
        <w:textAlignment w:val="baseline"/>
        <w:rPr>
          <w:rFonts w:eastAsia="Calibri"/>
        </w:rPr>
      </w:pPr>
      <w:r w:rsidRPr="00124CFC">
        <w:rPr>
          <w:rFonts w:eastAsia="Calibri"/>
        </w:rPr>
        <w:t>Decoding of the noise data follows the MSVQ decoding approach described in clause 5.3.5.2.4. For decoding the mid noise data, all 6 stages of the MSVQ are used while for the side noise data only the first four are used. The no-side flag is represented by a single bit and thus read directly from the bitstream. If the value of the no-side flag is 1, the mid noise data vector is set to zero. Then, the MSVQ-decoded parametric noise data is reconverted from a mid/side representation to a left/right representation</w:t>
      </w:r>
      <w:del w:id="178" w:author="Fotopoulou, Eleni" w:date="2025-10-27T14:58:00Z" w16du:dateUtc="2025-10-27T13:58:00Z">
        <w:r w:rsidRPr="00E71357">
          <w:rPr>
            <w:rFonts w:eastAsia="Calibri"/>
          </w:rPr>
          <w:delText>. Thus, the</w:delText>
        </w:r>
      </w:del>
      <w:ins w:id="179" w:author="Fotopoulou, Eleni" w:date="2025-10-27T14:58:00Z" w16du:dateUtc="2025-10-27T13:58:00Z">
        <w:r w:rsidRPr="00124CFC">
          <w:rPr>
            <w:rFonts w:eastAsia="Calibri"/>
          </w:rPr>
          <w:t xml:space="preserve"> to derive the spectral shape parameters for both channels. The</w:t>
        </w:r>
      </w:ins>
      <w:r w:rsidRPr="00124CFC">
        <w:rPr>
          <w:rFonts w:eastAsia="Calibri"/>
        </w:rPr>
        <w:t xml:space="preserve"> reconstructed parametric noise data for each channel is calculated as </w:t>
      </w:r>
    </w:p>
    <w:p w14:paraId="30664499" w14:textId="77777777" w:rsidR="003776BF" w:rsidRPr="00124CFC" w:rsidRDefault="003776BF" w:rsidP="003776BF">
      <w:pPr>
        <w:keepLines/>
        <w:tabs>
          <w:tab w:val="center" w:pos="4536"/>
          <w:tab w:val="right" w:pos="9072"/>
        </w:tabs>
        <w:overflowPunct w:val="0"/>
        <w:autoSpaceDE w:val="0"/>
        <w:autoSpaceDN w:val="0"/>
        <w:adjustRightInd w:val="0"/>
        <w:textAlignment w:val="baseline"/>
      </w:pPr>
      <w:r w:rsidRPr="00124CFC">
        <w:rPr>
          <w:rFonts w:eastAsia="Calibri"/>
        </w:rPr>
        <w:tab/>
      </w:r>
      <m:oMath>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L</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 </m:t>
        </m:r>
        <m:d>
          <m:dPr>
            <m:begChr m:val="{"/>
            <m:endChr m:val=""/>
            <m:ctrlPr>
              <w:rPr>
                <w:rFonts w:ascii="Cambria Math" w:eastAsia="Calibri" w:hAnsi="Cambria Math"/>
              </w:rPr>
            </m:ctrlPr>
          </m:dPr>
          <m:e>
            <m:eqArr>
              <m:eqArrPr>
                <m:ctrlPr>
                  <w:rPr>
                    <w:rFonts w:ascii="Cambria Math" w:eastAsia="Calibri" w:hAnsi="Cambria Math"/>
                  </w:rPr>
                </m:ctrlPr>
              </m:eqArrPr>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1,</m:t>
                </m:r>
              </m:e>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m:t>
                </m:r>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S</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0.</m:t>
                </m:r>
              </m:e>
            </m:eqArr>
          </m:e>
        </m:d>
      </m:oMath>
      <w:r w:rsidRPr="00124CFC">
        <w:tab/>
        <w:t>(6.3-181)</w:t>
      </w:r>
    </w:p>
    <w:p w14:paraId="5E6281DD" w14:textId="77777777" w:rsidR="003776BF" w:rsidRPr="00124CFC" w:rsidRDefault="003776BF" w:rsidP="003776BF">
      <w:pPr>
        <w:keepLines/>
        <w:tabs>
          <w:tab w:val="center" w:pos="4536"/>
          <w:tab w:val="right" w:pos="9072"/>
        </w:tabs>
        <w:overflowPunct w:val="0"/>
        <w:autoSpaceDE w:val="0"/>
        <w:autoSpaceDN w:val="0"/>
        <w:adjustRightInd w:val="0"/>
        <w:textAlignment w:val="baseline"/>
      </w:pPr>
      <w:r w:rsidRPr="00124CFC">
        <w:rPr>
          <w:rFonts w:eastAsia="Calibri"/>
        </w:rPr>
        <w:tab/>
      </w:r>
      <m:oMath>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R</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 </m:t>
        </m:r>
        <m:d>
          <m:dPr>
            <m:begChr m:val="{"/>
            <m:endChr m:val=""/>
            <m:ctrlPr>
              <w:rPr>
                <w:rFonts w:ascii="Cambria Math" w:eastAsia="Calibri" w:hAnsi="Cambria Math"/>
              </w:rPr>
            </m:ctrlPr>
          </m:dPr>
          <m:e>
            <m:eqArr>
              <m:eqArrPr>
                <m:ctrlPr>
                  <w:rPr>
                    <w:rFonts w:ascii="Cambria Math" w:eastAsia="Calibri" w:hAnsi="Cambria Math"/>
                  </w:rPr>
                </m:ctrlPr>
              </m:eqArrPr>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1,</m:t>
                </m:r>
              </m:e>
              <m:e>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M</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 </m:t>
                </m:r>
                <m:sSubSup>
                  <m:sSubSupPr>
                    <m:ctrlPr>
                      <w:rPr>
                        <w:rFonts w:ascii="Cambria Math" w:eastAsia="Calibri" w:hAnsi="Cambria Math"/>
                      </w:rPr>
                    </m:ctrlPr>
                  </m:sSubSupPr>
                  <m:e>
                    <m:r>
                      <w:rPr>
                        <w:rFonts w:ascii="Cambria Math" w:eastAsia="Calibri" w:hAnsi="Cambria Math"/>
                      </w:rPr>
                      <m:t>N</m:t>
                    </m:r>
                  </m:e>
                  <m:sub>
                    <m:r>
                      <w:rPr>
                        <w:rFonts w:ascii="Cambria Math" w:eastAsia="Calibri" w:hAnsi="Cambria Math"/>
                      </w:rPr>
                      <m:t>S</m:t>
                    </m:r>
                    <m:r>
                      <m:rPr>
                        <m:sty m:val="p"/>
                      </m:rPr>
                      <w:rPr>
                        <w:rFonts w:ascii="Cambria Math" w:eastAsia="Calibri" w:hAnsi="Cambria Math"/>
                      </w:rPr>
                      <m:t>,</m:t>
                    </m:r>
                    <m:r>
                      <w:rPr>
                        <w:rFonts w:ascii="Cambria Math" w:eastAsia="Calibri" w:hAnsi="Cambria Math"/>
                      </w:rPr>
                      <m:t>FD</m:t>
                    </m:r>
                    <m:r>
                      <m:rPr>
                        <m:sty m:val="p"/>
                      </m:rPr>
                      <w:rPr>
                        <w:rFonts w:ascii="Cambria Math" w:eastAsia="Calibri" w:hAnsi="Cambria Math"/>
                      </w:rPr>
                      <m:t>-</m:t>
                    </m:r>
                    <m:r>
                      <w:rPr>
                        <w:rFonts w:ascii="Cambria Math" w:eastAsia="Calibri" w:hAnsi="Cambria Math"/>
                      </w:rPr>
                      <m:t>CNG</m:t>
                    </m:r>
                  </m:sub>
                  <m:sup>
                    <m:r>
                      <w:rPr>
                        <w:rFonts w:ascii="Cambria Math" w:eastAsia="Calibri" w:hAnsi="Cambria Math"/>
                      </w:rPr>
                      <m:t>SID</m:t>
                    </m:r>
                  </m:sup>
                </m:sSubSup>
                <m:r>
                  <m:rPr>
                    <m:sty m:val="p"/>
                  </m:rPr>
                  <w:rPr>
                    <w:rFonts w:ascii="Cambria Math" w:eastAsia="Calibri" w:hAnsi="Cambria Math"/>
                  </w:rPr>
                  <m:t>(</m:t>
                </m:r>
                <m:r>
                  <w:rPr>
                    <w:rFonts w:ascii="Cambria Math" w:eastAsia="Calibri" w:hAnsi="Cambria Math"/>
                  </w:rPr>
                  <m:t>i</m:t>
                </m:r>
                <m:r>
                  <m:rPr>
                    <m:sty m:val="p"/>
                  </m:rPr>
                  <w:rPr>
                    <w:rFonts w:ascii="Cambria Math" w:eastAsia="Calibri" w:hAnsi="Cambria Math"/>
                  </w:rPr>
                  <m:t xml:space="preserve">) </m:t>
                </m:r>
                <m:r>
                  <w:rPr>
                    <w:rFonts w:ascii="Cambria Math" w:eastAsia="Calibri" w:hAnsi="Cambria Math"/>
                  </w:rPr>
                  <m:t>if</m:t>
                </m:r>
                <m:r>
                  <m:rPr>
                    <m:sty m:val="p"/>
                  </m:rPr>
                  <w:rPr>
                    <w:rFonts w:ascii="Cambria Math" w:eastAsia="Calibri" w:hAnsi="Cambria Math"/>
                  </w:rPr>
                  <m:t xml:space="preserve"> </m:t>
                </m:r>
                <m:r>
                  <w:rPr>
                    <w:rFonts w:ascii="Cambria Math" w:eastAsia="Calibri" w:hAnsi="Cambria Math"/>
                  </w:rPr>
                  <m:t>no</m:t>
                </m:r>
                <m:r>
                  <m:rPr>
                    <m:sty m:val="p"/>
                  </m:rPr>
                  <w:rPr>
                    <w:rFonts w:ascii="Cambria Math" w:eastAsia="Calibri" w:hAnsi="Cambria Math"/>
                  </w:rPr>
                  <m:t>-</m:t>
                </m:r>
                <m:r>
                  <w:rPr>
                    <w:rFonts w:ascii="Cambria Math" w:eastAsia="Calibri" w:hAnsi="Cambria Math"/>
                  </w:rPr>
                  <m:t>side</m:t>
                </m:r>
                <m:r>
                  <m:rPr>
                    <m:sty m:val="p"/>
                  </m:rPr>
                  <w:rPr>
                    <w:rFonts w:ascii="Cambria Math" w:eastAsia="Calibri" w:hAnsi="Cambria Math"/>
                  </w:rPr>
                  <m:t xml:space="preserve"> </m:t>
                </m:r>
                <m:r>
                  <w:rPr>
                    <w:rFonts w:ascii="Cambria Math" w:eastAsia="Calibri" w:hAnsi="Cambria Math"/>
                  </w:rPr>
                  <m:t>is</m:t>
                </m:r>
                <m:r>
                  <m:rPr>
                    <m:sty m:val="p"/>
                  </m:rPr>
                  <w:rPr>
                    <w:rFonts w:ascii="Cambria Math" w:eastAsia="Calibri" w:hAnsi="Cambria Math"/>
                  </w:rPr>
                  <m:t xml:space="preserve"> 0.</m:t>
                </m:r>
              </m:e>
            </m:eqArr>
          </m:e>
        </m:d>
      </m:oMath>
      <w:r w:rsidRPr="00124CFC">
        <w:tab/>
        <w:t>(6.3-182)</w:t>
      </w:r>
    </w:p>
    <w:p w14:paraId="041CE4CA" w14:textId="77777777" w:rsidR="003776BF" w:rsidRPr="00124CFC" w:rsidRDefault="003776BF" w:rsidP="003776BF">
      <w:pPr>
        <w:overflowPunct w:val="0"/>
        <w:autoSpaceDE w:val="0"/>
        <w:autoSpaceDN w:val="0"/>
        <w:adjustRightInd w:val="0"/>
        <w:textAlignment w:val="baseline"/>
        <w:rPr>
          <w:rFonts w:eastAsia="Calibri"/>
        </w:rPr>
      </w:pPr>
      <w:r w:rsidRPr="00124CFC">
        <w:rPr>
          <w:rFonts w:eastAsia="Calibri"/>
        </w:rPr>
        <w:lastRenderedPageBreak/>
        <w:t xml:space="preserve">Before generating the actual stereo CNG signal, processing steps described in clauses 6.7.3.1.2 and 6.7.3.1.3 </w:t>
      </w:r>
      <w:r w:rsidRPr="00124CFC">
        <w:t xml:space="preserve">of [3] </w:t>
      </w:r>
      <w:r w:rsidRPr="00124CFC">
        <w:rPr>
          <w:rFonts w:eastAsia="Calibri"/>
        </w:rPr>
        <w:t>are applied separately on the noise data for each channel.</w:t>
      </w:r>
    </w:p>
    <w:p w14:paraId="6381C344" w14:textId="77777777" w:rsidR="003776BF" w:rsidRPr="00124CFC" w:rsidRDefault="003776BF" w:rsidP="003776BF">
      <w:pPr>
        <w:keepNext/>
        <w:keepLines/>
        <w:overflowPunct w:val="0"/>
        <w:autoSpaceDE w:val="0"/>
        <w:autoSpaceDN w:val="0"/>
        <w:adjustRightInd w:val="0"/>
        <w:spacing w:before="120"/>
        <w:ind w:left="1701" w:hanging="1701"/>
        <w:textAlignment w:val="baseline"/>
        <w:outlineLvl w:val="4"/>
        <w:rPr>
          <w:rFonts w:ascii="Arial" w:hAnsi="Arial"/>
          <w:sz w:val="22"/>
        </w:rPr>
      </w:pPr>
      <w:r w:rsidRPr="00124CFC">
        <w:rPr>
          <w:rFonts w:ascii="Arial" w:hAnsi="Arial"/>
          <w:sz w:val="22"/>
        </w:rPr>
        <w:t>6.3.5.2.3</w:t>
      </w:r>
      <w:r w:rsidRPr="00124CFC">
        <w:rPr>
          <w:rFonts w:ascii="Arial" w:hAnsi="Arial"/>
          <w:sz w:val="22"/>
        </w:rPr>
        <w:tab/>
        <w:t>Stereo CNG</w:t>
      </w:r>
    </w:p>
    <w:p w14:paraId="042CF627" w14:textId="77777777" w:rsidR="003776BF" w:rsidRPr="00124CFC" w:rsidRDefault="003776BF" w:rsidP="003776BF">
      <w:pPr>
        <w:overflowPunct w:val="0"/>
        <w:autoSpaceDE w:val="0"/>
        <w:autoSpaceDN w:val="0"/>
        <w:adjustRightInd w:val="0"/>
        <w:textAlignment w:val="baseline"/>
        <w:rPr>
          <w:rFonts w:eastAsia="Calibri"/>
        </w:rPr>
      </w:pPr>
      <w:ins w:id="180" w:author="Fotopoulou, Eleni" w:date="2025-10-27T14:58:00Z" w16du:dateUtc="2025-10-27T13:58:00Z">
        <w:r w:rsidRPr="00124CFC">
          <w:rPr>
            <w:rFonts w:eastAsia="Calibri"/>
          </w:rPr>
          <w:t xml:space="preserve">Stereo Comfort noise is generated band-wise using the frequency bands defined in table 5.3-25. </w:t>
        </w:r>
      </w:ins>
      <w:r w:rsidRPr="00124CFC">
        <w:rPr>
          <w:rFonts w:eastAsia="Calibri"/>
        </w:rPr>
        <w:t xml:space="preserve">The two channels in </w:t>
      </w:r>
      <w:ins w:id="181" w:author="Fotopoulou, Eleni" w:date="2025-10-27T14:58:00Z" w16du:dateUtc="2025-10-27T13:58:00Z">
        <w:r w:rsidRPr="00124CFC">
          <w:rPr>
            <w:rFonts w:eastAsia="Calibri"/>
          </w:rPr>
          <w:t xml:space="preserve">each frequency band of </w:t>
        </w:r>
      </w:ins>
      <w:r w:rsidRPr="00124CFC">
        <w:rPr>
          <w:rFonts w:eastAsia="Calibri"/>
        </w:rPr>
        <w:t>the CNG output signal</w:t>
      </w:r>
      <w:del w:id="182" w:author="Fotopoulou, Eleni" w:date="2025-10-27T14:58:00Z" w16du:dateUtc="2025-10-27T13:58:00Z">
        <w:r w:rsidRPr="00E71357">
          <w:rPr>
            <w:rFonts w:eastAsia="Calibri"/>
          </w:rPr>
          <w:delText xml:space="preserve"> of high-rate stereo</w:delText>
        </w:r>
      </w:del>
      <w:r w:rsidRPr="00124CFC">
        <w:rPr>
          <w:rFonts w:eastAsia="Calibri"/>
        </w:rPr>
        <w:t xml:space="preserve"> are generated using a stereo signal generator which consists of three uncorrelated gaussian noise sources and a mixer to mix the generated noise signals controlled by the coherence </w:t>
      </w:r>
      <w:del w:id="183" w:author="Fotopoulou, Eleni" w:date="2025-10-27T14:58:00Z" w16du:dateUtc="2025-10-27T13:58:00Z">
        <w:r w:rsidRPr="00E71357">
          <w:rPr>
            <w:rFonts w:eastAsia="Calibri"/>
          </w:rPr>
          <w:delText>value</w:delText>
        </w:r>
      </w:del>
      <w:ins w:id="184" w:author="Fotopoulou, Eleni" w:date="2025-10-27T14:58:00Z" w16du:dateUtc="2025-10-27T13:58:00Z">
        <w:r w:rsidRPr="00124CFC">
          <w:rPr>
            <w:rFonts w:eastAsia="Calibri"/>
          </w:rPr>
          <w:t>parameter for the respective frequency band</w:t>
        </w:r>
      </w:ins>
      <w:r w:rsidRPr="00124CFC">
        <w:rPr>
          <w:rFonts w:eastAsia="Calibri"/>
        </w:rPr>
        <w:t xml:space="preserve"> decoded from the last SID.</w:t>
      </w:r>
    </w:p>
    <w:p w14:paraId="4BEBDF9A" w14:textId="77777777" w:rsidR="003776BF" w:rsidRPr="00124CFC" w:rsidRDefault="005B3707" w:rsidP="003776BF">
      <w:pPr>
        <w:keepNext/>
        <w:keepLines/>
        <w:overflowPunct w:val="0"/>
        <w:autoSpaceDE w:val="0"/>
        <w:autoSpaceDN w:val="0"/>
        <w:adjustRightInd w:val="0"/>
        <w:spacing w:before="60"/>
        <w:jc w:val="center"/>
        <w:textAlignment w:val="baseline"/>
        <w:rPr>
          <w:rFonts w:ascii="Arial" w:hAnsi="Arial"/>
          <w:b/>
        </w:rPr>
      </w:pPr>
      <w:r w:rsidRPr="00EC3BA8">
        <w:rPr>
          <w:rFonts w:ascii="Arial" w:hAnsi="Arial"/>
          <w:b/>
          <w:noProof/>
        </w:rPr>
        <w:object w:dxaOrig="7306" w:dyaOrig="6271" w14:anchorId="371AE041">
          <v:shape id="_x0000_i1028" type="#_x0000_t75" alt="" style="width:316.45pt;height:275.45pt;mso-width-percent:0;mso-height-percent:0;mso-width-percent:0;mso-height-percent:0" o:ole="">
            <v:imagedata r:id="rId18" o:title=""/>
          </v:shape>
          <o:OLEObject Type="Embed" ProgID="Visio.Drawing.15" ShapeID="_x0000_i1028" DrawAspect="Content" ObjectID="_1825048852" r:id="rId19"/>
        </w:object>
      </w:r>
    </w:p>
    <w:p w14:paraId="32EE01F2" w14:textId="77777777" w:rsidR="003776BF" w:rsidRPr="00124CFC" w:rsidRDefault="003776BF" w:rsidP="003776BF">
      <w:pPr>
        <w:keepLines/>
        <w:overflowPunct w:val="0"/>
        <w:autoSpaceDE w:val="0"/>
        <w:autoSpaceDN w:val="0"/>
        <w:adjustRightInd w:val="0"/>
        <w:spacing w:after="240"/>
        <w:jc w:val="center"/>
        <w:textAlignment w:val="baseline"/>
        <w:rPr>
          <w:rFonts w:ascii="Arial" w:hAnsi="Arial"/>
          <w:b/>
        </w:rPr>
      </w:pPr>
      <w:r w:rsidRPr="00124CFC">
        <w:rPr>
          <w:rFonts w:ascii="Arial" w:hAnsi="Arial"/>
          <w:b/>
        </w:rPr>
        <w:t>Figure 6.3</w:t>
      </w:r>
      <w:r w:rsidRPr="00124CFC">
        <w:rPr>
          <w:rFonts w:ascii="Arial" w:hAnsi="Arial"/>
          <w:b/>
        </w:rPr>
        <w:noBreakHyphen/>
        <w:t>18: Stereo noise signal generator for CNG in MDCT-based Stereo DTX</w:t>
      </w:r>
    </w:p>
    <w:p w14:paraId="6FCD6313" w14:textId="77777777" w:rsidR="003776BF" w:rsidRPr="00124CFC" w:rsidRDefault="003776BF" w:rsidP="003776BF">
      <w:pPr>
        <w:overflowPunct w:val="0"/>
        <w:autoSpaceDE w:val="0"/>
        <w:autoSpaceDN w:val="0"/>
        <w:adjustRightInd w:val="0"/>
        <w:textAlignment w:val="baseline"/>
        <w:rPr>
          <w:rFonts w:eastAsia="Calibri"/>
        </w:rPr>
      </w:pPr>
      <w:r w:rsidRPr="00124CFC">
        <w:rPr>
          <w:rFonts w:eastAsia="Calibri"/>
        </w:rPr>
        <w:t xml:space="preserve">The comfort noise generation process </w:t>
      </w:r>
      <w:ins w:id="185" w:author="Fotopoulou, Eleni" w:date="2025-10-27T14:58:00Z" w16du:dateUtc="2025-10-27T13:58:00Z">
        <w:r w:rsidRPr="00124CFC">
          <w:rPr>
            <w:rFonts w:eastAsia="Calibri"/>
          </w:rPr>
          <w:t xml:space="preserve">in a frequency band </w:t>
        </w:r>
      </w:ins>
      <w:r w:rsidRPr="00124CFC">
        <w:rPr>
          <w:rFonts w:eastAsia="Calibri"/>
        </w:rPr>
        <w:t xml:space="preserve">is illustrated in </w:t>
      </w:r>
      <w:r w:rsidRPr="00124CFC">
        <w:t>Figure 6.3</w:t>
      </w:r>
      <w:r w:rsidRPr="00124CFC">
        <w:noBreakHyphen/>
        <w:t>18</w:t>
      </w:r>
      <w:r w:rsidRPr="00124CFC">
        <w:rPr>
          <w:rFonts w:eastAsia="Calibri"/>
        </w:rPr>
        <w:t>. For each of the two channels, a separate gaussian noise source generates a separate noise signal (</w:t>
      </w:r>
      <w:r w:rsidRPr="00124CFC">
        <w:rPr>
          <w:rFonts w:eastAsia="Calibri"/>
          <w:i/>
          <w:iCs/>
        </w:rPr>
        <w:t>N</w:t>
      </w:r>
      <w:r w:rsidRPr="00124CFC">
        <w:rPr>
          <w:rFonts w:eastAsia="Calibri"/>
          <w:i/>
          <w:iCs/>
          <w:vertAlign w:val="subscript"/>
        </w:rPr>
        <w:t>1</w:t>
      </w:r>
      <w:r w:rsidRPr="00124CFC">
        <w:rPr>
          <w:rFonts w:eastAsia="Calibri"/>
          <w:i/>
          <w:iCs/>
        </w:rPr>
        <w:t>(i)</w:t>
      </w:r>
      <w:r w:rsidRPr="00124CFC">
        <w:rPr>
          <w:rFonts w:eastAsia="Calibri"/>
        </w:rPr>
        <w:t xml:space="preserve"> or </w:t>
      </w:r>
      <w:r w:rsidRPr="00124CFC">
        <w:rPr>
          <w:rFonts w:eastAsia="Calibri"/>
          <w:i/>
          <w:iCs/>
        </w:rPr>
        <w:t>N</w:t>
      </w:r>
      <w:r w:rsidRPr="00124CFC">
        <w:rPr>
          <w:rFonts w:eastAsia="Calibri"/>
          <w:i/>
          <w:iCs/>
          <w:vertAlign w:val="subscript"/>
        </w:rPr>
        <w:t>3</w:t>
      </w:r>
      <w:r w:rsidRPr="00124CFC">
        <w:rPr>
          <w:rFonts w:eastAsia="Calibri"/>
          <w:i/>
          <w:iCs/>
        </w:rPr>
        <w:t>(i)</w:t>
      </w:r>
      <w:r w:rsidRPr="00124CFC">
        <w:rPr>
          <w:rFonts w:eastAsia="Calibri"/>
        </w:rPr>
        <w:t xml:space="preserve">, respectively, the "channel noise signals") with both noise signals being decorrelated between each other. A third gaussian noise source (the "mixing noise source", </w:t>
      </w:r>
      <w:r w:rsidRPr="00124CFC">
        <w:rPr>
          <w:rFonts w:eastAsia="Calibri"/>
          <w:i/>
          <w:iCs/>
        </w:rPr>
        <w:t>N</w:t>
      </w:r>
      <w:r w:rsidRPr="00124CFC">
        <w:rPr>
          <w:rFonts w:eastAsia="Calibri"/>
          <w:i/>
          <w:iCs/>
          <w:vertAlign w:val="subscript"/>
        </w:rPr>
        <w:t>2</w:t>
      </w:r>
      <w:r w:rsidRPr="00124CFC">
        <w:rPr>
          <w:rFonts w:eastAsia="Calibri"/>
          <w:i/>
          <w:iCs/>
        </w:rPr>
        <w:t>(i)</w:t>
      </w:r>
      <w:r w:rsidRPr="00124CFC">
        <w:rPr>
          <w:rFonts w:eastAsia="Calibri"/>
        </w:rPr>
        <w:t>) generates a third noise signal that is also decorrelated from each of the two other noise signals. The two channel noise signals are then mixed with the mixing noise signal, i.e., the mixing noise signal is added to both channel noise signals after weighting all of the signals. The coherence value</w:t>
      </w:r>
      <w:ins w:id="186" w:author="Fotopoulou, Eleni" w:date="2025-10-27T14:58:00Z" w16du:dateUtc="2025-10-27T13:58:00Z">
        <w:r w:rsidRPr="00124CFC">
          <w:rPr>
            <w:rFonts w:eastAsia="Calibri"/>
          </w:rPr>
          <w:t xml:space="preserve"> for the respective frequency band</w:t>
        </w:r>
      </w:ins>
      <w:r w:rsidRPr="00124CFC">
        <w:rPr>
          <w:rFonts w:eastAsia="Calibri"/>
        </w:rPr>
        <w:t xml:space="preserve"> decoded from the last received SID frame serves as a control parameter for the weighting. With </w:t>
      </w:r>
      <w:r w:rsidRPr="00124CFC">
        <w:rPr>
          <w:rFonts w:eastAsia="Calibri"/>
          <w:i/>
          <w:iCs/>
        </w:rPr>
        <w:t>N</w:t>
      </w:r>
      <w:r w:rsidRPr="00124CFC">
        <w:rPr>
          <w:rFonts w:eastAsia="Calibri"/>
          <w:i/>
          <w:iCs/>
          <w:vertAlign w:val="subscript"/>
        </w:rPr>
        <w:t>l</w:t>
      </w:r>
      <w:r w:rsidRPr="00124CFC">
        <w:rPr>
          <w:rFonts w:eastAsia="Calibri"/>
          <w:i/>
          <w:iCs/>
        </w:rPr>
        <w:t>(i)</w:t>
      </w:r>
      <w:r w:rsidRPr="00124CFC">
        <w:rPr>
          <w:rFonts w:eastAsia="Calibri"/>
        </w:rPr>
        <w:t xml:space="preserve"> being the noise signal for the left channel, </w:t>
      </w:r>
      <w:r w:rsidRPr="00124CFC">
        <w:rPr>
          <w:rFonts w:eastAsia="Calibri"/>
          <w:i/>
          <w:iCs/>
        </w:rPr>
        <w:t>N</w:t>
      </w:r>
      <w:r w:rsidRPr="00124CFC">
        <w:rPr>
          <w:rFonts w:eastAsia="Calibri"/>
          <w:i/>
          <w:iCs/>
          <w:vertAlign w:val="subscript"/>
        </w:rPr>
        <w:t>r</w:t>
      </w:r>
      <w:r w:rsidRPr="00124CFC">
        <w:rPr>
          <w:rFonts w:eastAsia="Calibri"/>
          <w:i/>
          <w:iCs/>
        </w:rPr>
        <w:t>(i)</w:t>
      </w:r>
      <w:r w:rsidRPr="00124CFC">
        <w:rPr>
          <w:rFonts w:eastAsia="Calibri"/>
        </w:rPr>
        <w:t xml:space="preserve"> the noise signal for the right channel and </w:t>
      </w:r>
      <w:r w:rsidRPr="00124CFC">
        <w:rPr>
          <w:rFonts w:eastAsia="Calibri"/>
          <w:i/>
          <w:iCs/>
        </w:rPr>
        <w:t>coh</w:t>
      </w:r>
      <w:r w:rsidRPr="00124CFC">
        <w:rPr>
          <w:rFonts w:eastAsia="Calibri"/>
        </w:rPr>
        <w:t xml:space="preserve"> being the coherence value</w:t>
      </w:r>
      <w:ins w:id="187" w:author="Fotopoulou, Eleni" w:date="2025-10-27T14:58:00Z" w16du:dateUtc="2025-10-27T13:58:00Z">
        <w:r w:rsidRPr="00124CFC">
          <w:rPr>
            <w:rFonts w:eastAsia="Calibri"/>
          </w:rPr>
          <w:t xml:space="preserve"> for the respective frequency band</w:t>
        </w:r>
      </w:ins>
      <w:r w:rsidRPr="00124CFC">
        <w:rPr>
          <w:rFonts w:eastAsia="Calibri"/>
        </w:rPr>
        <w:t xml:space="preserve">, mixing of the noise signals </w:t>
      </w:r>
      <w:ins w:id="188" w:author="Fotopoulou, Eleni" w:date="2025-10-27T14:58:00Z" w16du:dateUtc="2025-10-27T13:58:00Z">
        <w:r w:rsidRPr="00124CFC">
          <w:rPr>
            <w:rFonts w:eastAsia="Calibri"/>
          </w:rPr>
          <w:t xml:space="preserve">in a frequency band </w:t>
        </w:r>
      </w:ins>
      <w:r w:rsidRPr="00124CFC">
        <w:rPr>
          <w:rFonts w:eastAsia="Calibri"/>
        </w:rPr>
        <w:t xml:space="preserve">is done </w:t>
      </w:r>
      <w:del w:id="189" w:author="Fotopoulou, Eleni" w:date="2025-10-27T14:58:00Z" w16du:dateUtc="2025-10-27T13:58:00Z">
        <w:r w:rsidRPr="00E71357">
          <w:rPr>
            <w:rFonts w:eastAsia="Calibri"/>
          </w:rPr>
          <w:delText>like so</w:delText>
        </w:r>
      </w:del>
      <w:ins w:id="190" w:author="Fotopoulou, Eleni" w:date="2025-10-27T14:58:00Z" w16du:dateUtc="2025-10-27T13:58:00Z">
        <w:r w:rsidRPr="00124CFC">
          <w:rPr>
            <w:rFonts w:eastAsia="Calibri"/>
          </w:rPr>
          <w:t>according to</w:t>
        </w:r>
      </w:ins>
      <w:r w:rsidRPr="00124CFC">
        <w:rPr>
          <w:rFonts w:eastAsia="Calibri"/>
        </w:rPr>
        <w:t>:</w:t>
      </w:r>
    </w:p>
    <w:p w14:paraId="355EB8A7" w14:textId="77777777" w:rsidR="003776BF" w:rsidRPr="00124CFC" w:rsidRDefault="003776BF" w:rsidP="003776BF">
      <w:pPr>
        <w:keepLines/>
        <w:tabs>
          <w:tab w:val="center" w:pos="4536"/>
          <w:tab w:val="right" w:pos="9072"/>
        </w:tabs>
        <w:overflowPunct w:val="0"/>
        <w:autoSpaceDE w:val="0"/>
        <w:autoSpaceDN w:val="0"/>
        <w:adjustRightInd w:val="0"/>
        <w:textAlignment w:val="baseline"/>
      </w:pPr>
      <w:r w:rsidRPr="00124CFC">
        <w:rPr>
          <w:rFonts w:eastAsia="Calibri"/>
        </w:rPr>
        <w:tab/>
      </w:r>
      <m:oMath>
        <m:sSub>
          <m:sSubPr>
            <m:ctrlPr>
              <w:rPr>
                <w:rFonts w:ascii="Cambria Math" w:eastAsia="Calibri" w:hAnsi="Cambria Math"/>
              </w:rPr>
            </m:ctrlPr>
          </m:sSubPr>
          <m:e>
            <m:r>
              <m:rPr>
                <m:sty m:val="p"/>
              </m:rPr>
              <w:rPr>
                <w:rFonts w:ascii="Cambria Math" w:eastAsia="Calibri" w:hAnsi="Cambria Math"/>
              </w:rPr>
              <m:t>N</m:t>
            </m:r>
          </m:e>
          <m:sub>
            <m:r>
              <m:rPr>
                <m:sty m:val="p"/>
              </m:rPr>
              <w:rPr>
                <w:rFonts w:ascii="Cambria Math" w:eastAsia="Calibri" w:hAnsi="Cambria Math"/>
              </w:rPr>
              <m:t>L</m:t>
            </m:r>
          </m:sub>
        </m:sSub>
        <m:d>
          <m:dPr>
            <m:ctrlPr>
              <w:rPr>
                <w:rFonts w:ascii="Cambria Math" w:eastAsia="Calibri" w:hAnsi="Cambria Math"/>
              </w:rPr>
            </m:ctrlPr>
          </m:dPr>
          <m:e>
            <m:r>
              <m:rPr>
                <m:sty m:val="p"/>
              </m:rPr>
              <w:rPr>
                <w:rFonts w:ascii="Cambria Math" w:eastAsia="Calibri" w:hAnsi="Cambria Math"/>
              </w:rPr>
              <m:t>i</m:t>
            </m:r>
          </m:e>
        </m:d>
        <m:r>
          <m:rPr>
            <m:sty m:val="p"/>
          </m:rPr>
          <w:rPr>
            <w:rFonts w:ascii="Cambria Math" w:eastAsia="Calibri" w:hAnsi="Cambria Math"/>
          </w:rPr>
          <m:t> =</m:t>
        </m:r>
        <m:rad>
          <m:radPr>
            <m:degHide m:val="1"/>
            <m:ctrlPr>
              <w:rPr>
                <w:rFonts w:ascii="Cambria Math" w:eastAsia="Calibri" w:hAnsi="Cambria Math"/>
              </w:rPr>
            </m:ctrlPr>
          </m:radPr>
          <m:deg/>
          <m:e>
            <m:r>
              <m:rPr>
                <m:sty m:val="p"/>
              </m:rPr>
              <w:rPr>
                <w:rFonts w:ascii="Cambria Math" w:eastAsia="Calibri" w:hAnsi="Cambria Math"/>
              </w:rPr>
              <m:t>1-coh</m:t>
            </m:r>
          </m:e>
        </m:rad>
        <m:r>
          <m:rPr>
            <m:sty m:val="p"/>
          </m:rPr>
          <w:rPr>
            <w:rFonts w:ascii="Cambria Math" w:eastAsia="Calibri" w:hAnsi="Cambria Math"/>
          </w:rPr>
          <m:t>×</m:t>
        </m:r>
        <m:sSub>
          <m:sSubPr>
            <m:ctrlPr>
              <w:rPr>
                <w:rFonts w:ascii="Cambria Math" w:eastAsia="Calibri" w:hAnsi="Cambria Math"/>
              </w:rPr>
            </m:ctrlPr>
          </m:sSubPr>
          <m:e>
            <m:r>
              <m:rPr>
                <m:sty m:val="p"/>
              </m:rPr>
              <w:rPr>
                <w:rFonts w:ascii="Cambria Math" w:eastAsia="Calibri" w:hAnsi="Cambria Math"/>
              </w:rPr>
              <m:t>N</m:t>
            </m:r>
          </m:e>
          <m:sub>
            <m:r>
              <m:rPr>
                <m:sty m:val="p"/>
              </m:rPr>
              <w:rPr>
                <w:rFonts w:ascii="Cambria Math" w:eastAsia="Calibri" w:hAnsi="Cambria Math"/>
              </w:rPr>
              <m:t>1</m:t>
            </m:r>
          </m:sub>
        </m:sSub>
        <m:d>
          <m:dPr>
            <m:ctrlPr>
              <w:rPr>
                <w:rFonts w:ascii="Cambria Math" w:eastAsia="Calibri" w:hAnsi="Cambria Math"/>
              </w:rPr>
            </m:ctrlPr>
          </m:dPr>
          <m:e>
            <m:r>
              <m:rPr>
                <m:sty m:val="p"/>
              </m:rPr>
              <w:rPr>
                <w:rFonts w:ascii="Cambria Math" w:eastAsia="Calibri" w:hAnsi="Cambria Math"/>
              </w:rPr>
              <m:t>i</m:t>
            </m:r>
          </m:e>
        </m:d>
        <m:r>
          <m:rPr>
            <m:sty m:val="p"/>
          </m:rPr>
          <w:rPr>
            <w:rFonts w:ascii="Cambria Math" w:eastAsia="Calibri" w:hAnsi="Cambria Math"/>
          </w:rPr>
          <m:t> + </m:t>
        </m:r>
        <m:rad>
          <m:radPr>
            <m:degHide m:val="1"/>
            <m:ctrlPr>
              <w:rPr>
                <w:rFonts w:ascii="Cambria Math" w:eastAsia="Calibri" w:hAnsi="Cambria Math"/>
              </w:rPr>
            </m:ctrlPr>
          </m:radPr>
          <m:deg/>
          <m:e>
            <m:r>
              <m:rPr>
                <m:sty m:val="p"/>
              </m:rPr>
              <w:rPr>
                <w:rFonts w:ascii="Cambria Math" w:eastAsia="Calibri" w:hAnsi="Cambria Math"/>
              </w:rPr>
              <m:t>coh</m:t>
            </m:r>
          </m:e>
        </m:rad>
        <m:r>
          <m:rPr>
            <m:sty m:val="p"/>
          </m:rPr>
          <w:rPr>
            <w:rFonts w:ascii="Cambria Math" w:eastAsia="Calibri" w:hAnsi="Cambria Math"/>
          </w:rPr>
          <m:t>×</m:t>
        </m:r>
        <m:sSub>
          <m:sSubPr>
            <m:ctrlPr>
              <w:rPr>
                <w:rFonts w:ascii="Cambria Math" w:eastAsia="Calibri" w:hAnsi="Cambria Math"/>
              </w:rPr>
            </m:ctrlPr>
          </m:sSubPr>
          <m:e>
            <m:r>
              <m:rPr>
                <m:sty m:val="p"/>
              </m:rPr>
              <w:rPr>
                <w:rFonts w:ascii="Cambria Math" w:eastAsia="Calibri" w:hAnsi="Cambria Math"/>
              </w:rPr>
              <m:t>N</m:t>
            </m:r>
          </m:e>
          <m:sub>
            <m:r>
              <m:rPr>
                <m:sty m:val="p"/>
              </m:rPr>
              <w:rPr>
                <w:rFonts w:ascii="Cambria Math" w:eastAsia="Calibri" w:hAnsi="Cambria Math"/>
              </w:rPr>
              <m:t>2</m:t>
            </m:r>
          </m:sub>
        </m:sSub>
        <m:d>
          <m:dPr>
            <m:ctrlPr>
              <w:rPr>
                <w:rFonts w:ascii="Cambria Math" w:eastAsia="Calibri" w:hAnsi="Cambria Math"/>
              </w:rPr>
            </m:ctrlPr>
          </m:dPr>
          <m:e>
            <m:r>
              <m:rPr>
                <m:sty m:val="p"/>
              </m:rPr>
              <w:rPr>
                <w:rFonts w:ascii="Cambria Math" w:eastAsia="Calibri" w:hAnsi="Cambria Math"/>
              </w:rPr>
              <m:t>i</m:t>
            </m:r>
          </m:e>
        </m:d>
      </m:oMath>
      <w:r w:rsidRPr="00124CFC">
        <w:tab/>
        <w:t>(6.3-183)</w:t>
      </w:r>
    </w:p>
    <w:p w14:paraId="0DDEB5F6" w14:textId="77777777" w:rsidR="003776BF" w:rsidRPr="00124CFC" w:rsidRDefault="003776BF" w:rsidP="003776BF">
      <w:pPr>
        <w:keepLines/>
        <w:tabs>
          <w:tab w:val="center" w:pos="4536"/>
          <w:tab w:val="right" w:pos="9072"/>
        </w:tabs>
        <w:overflowPunct w:val="0"/>
        <w:autoSpaceDE w:val="0"/>
        <w:autoSpaceDN w:val="0"/>
        <w:adjustRightInd w:val="0"/>
        <w:textAlignment w:val="baseline"/>
      </w:pPr>
      <w:r w:rsidRPr="00124CFC">
        <w:rPr>
          <w:rFonts w:eastAsia="Calibri"/>
        </w:rPr>
        <w:tab/>
      </w:r>
      <m:oMath>
        <m:sSub>
          <m:sSubPr>
            <m:ctrlPr>
              <w:rPr>
                <w:rFonts w:ascii="Cambria Math" w:eastAsia="Calibri" w:hAnsi="Cambria Math"/>
              </w:rPr>
            </m:ctrlPr>
          </m:sSubPr>
          <m:e>
            <m:r>
              <m:rPr>
                <m:sty m:val="p"/>
              </m:rPr>
              <w:rPr>
                <w:rFonts w:ascii="Cambria Math" w:eastAsia="Calibri" w:hAnsi="Cambria Math"/>
              </w:rPr>
              <m:t>N</m:t>
            </m:r>
          </m:e>
          <m:sub>
            <m:r>
              <m:rPr>
                <m:sty m:val="p"/>
              </m:rPr>
              <w:rPr>
                <w:rFonts w:ascii="Cambria Math" w:eastAsia="Calibri" w:hAnsi="Cambria Math"/>
              </w:rPr>
              <m:t>R</m:t>
            </m:r>
          </m:sub>
        </m:sSub>
        <m:d>
          <m:dPr>
            <m:ctrlPr>
              <w:rPr>
                <w:rFonts w:ascii="Cambria Math" w:eastAsia="Calibri" w:hAnsi="Cambria Math"/>
              </w:rPr>
            </m:ctrlPr>
          </m:dPr>
          <m:e>
            <m:r>
              <m:rPr>
                <m:sty m:val="p"/>
              </m:rPr>
              <w:rPr>
                <w:rFonts w:ascii="Cambria Math" w:eastAsia="Calibri" w:hAnsi="Cambria Math"/>
              </w:rPr>
              <m:t>i</m:t>
            </m:r>
          </m:e>
        </m:d>
        <m:r>
          <m:rPr>
            <m:sty m:val="p"/>
          </m:rPr>
          <w:rPr>
            <w:rFonts w:ascii="Cambria Math" w:eastAsia="Calibri" w:hAnsi="Cambria Math"/>
          </w:rPr>
          <m:t> =</m:t>
        </m:r>
        <m:rad>
          <m:radPr>
            <m:degHide m:val="1"/>
            <m:ctrlPr>
              <w:rPr>
                <w:rFonts w:ascii="Cambria Math" w:eastAsia="Calibri" w:hAnsi="Cambria Math"/>
              </w:rPr>
            </m:ctrlPr>
          </m:radPr>
          <m:deg/>
          <m:e>
            <m:r>
              <m:rPr>
                <m:sty m:val="p"/>
              </m:rPr>
              <w:rPr>
                <w:rFonts w:ascii="Cambria Math" w:eastAsia="Calibri" w:hAnsi="Cambria Math"/>
              </w:rPr>
              <m:t>1-coh</m:t>
            </m:r>
          </m:e>
        </m:rad>
        <m:r>
          <m:rPr>
            <m:sty m:val="p"/>
          </m:rPr>
          <w:rPr>
            <w:rFonts w:ascii="Cambria Math" w:eastAsia="Calibri" w:hAnsi="Cambria Math"/>
          </w:rPr>
          <m:t>×</m:t>
        </m:r>
        <m:sSub>
          <m:sSubPr>
            <m:ctrlPr>
              <w:rPr>
                <w:rFonts w:ascii="Cambria Math" w:eastAsia="Calibri" w:hAnsi="Cambria Math"/>
              </w:rPr>
            </m:ctrlPr>
          </m:sSubPr>
          <m:e>
            <m:r>
              <m:rPr>
                <m:sty m:val="p"/>
              </m:rPr>
              <w:rPr>
                <w:rFonts w:ascii="Cambria Math" w:eastAsia="Calibri" w:hAnsi="Cambria Math"/>
              </w:rPr>
              <m:t>N</m:t>
            </m:r>
          </m:e>
          <m:sub>
            <m:r>
              <m:rPr>
                <m:sty m:val="p"/>
              </m:rPr>
              <w:rPr>
                <w:rFonts w:ascii="Cambria Math" w:eastAsia="Calibri" w:hAnsi="Cambria Math"/>
              </w:rPr>
              <m:t>3</m:t>
            </m:r>
          </m:sub>
        </m:sSub>
        <m:d>
          <m:dPr>
            <m:ctrlPr>
              <w:rPr>
                <w:rFonts w:ascii="Cambria Math" w:eastAsia="Calibri" w:hAnsi="Cambria Math"/>
              </w:rPr>
            </m:ctrlPr>
          </m:dPr>
          <m:e>
            <m:r>
              <m:rPr>
                <m:sty m:val="p"/>
              </m:rPr>
              <w:rPr>
                <w:rFonts w:ascii="Cambria Math" w:eastAsia="Calibri" w:hAnsi="Cambria Math"/>
              </w:rPr>
              <m:t>i</m:t>
            </m:r>
          </m:e>
        </m:d>
        <m:r>
          <m:rPr>
            <m:sty m:val="p"/>
          </m:rPr>
          <w:rPr>
            <w:rFonts w:ascii="Cambria Math" w:eastAsia="Calibri" w:hAnsi="Cambria Math"/>
          </w:rPr>
          <m:t> + </m:t>
        </m:r>
        <m:rad>
          <m:radPr>
            <m:degHide m:val="1"/>
            <m:ctrlPr>
              <w:rPr>
                <w:rFonts w:ascii="Cambria Math" w:eastAsia="Calibri" w:hAnsi="Cambria Math"/>
              </w:rPr>
            </m:ctrlPr>
          </m:radPr>
          <m:deg/>
          <m:e>
            <m:r>
              <m:rPr>
                <m:sty m:val="p"/>
              </m:rPr>
              <w:rPr>
                <w:rFonts w:ascii="Cambria Math" w:eastAsia="Calibri" w:hAnsi="Cambria Math"/>
              </w:rPr>
              <m:t>coh</m:t>
            </m:r>
          </m:e>
        </m:rad>
        <m:r>
          <m:rPr>
            <m:sty m:val="p"/>
          </m:rPr>
          <w:rPr>
            <w:rFonts w:ascii="Cambria Math" w:eastAsia="Calibri" w:hAnsi="Cambria Math"/>
          </w:rPr>
          <m:t>×</m:t>
        </m:r>
        <m:sSub>
          <m:sSubPr>
            <m:ctrlPr>
              <w:rPr>
                <w:rFonts w:ascii="Cambria Math" w:eastAsia="Calibri" w:hAnsi="Cambria Math"/>
              </w:rPr>
            </m:ctrlPr>
          </m:sSubPr>
          <m:e>
            <m:r>
              <m:rPr>
                <m:sty m:val="p"/>
              </m:rPr>
              <w:rPr>
                <w:rFonts w:ascii="Cambria Math" w:eastAsia="Calibri" w:hAnsi="Cambria Math"/>
              </w:rPr>
              <m:t>N</m:t>
            </m:r>
          </m:e>
          <m:sub>
            <m:r>
              <m:rPr>
                <m:sty m:val="p"/>
              </m:rPr>
              <w:rPr>
                <w:rFonts w:ascii="Cambria Math" w:eastAsia="Calibri" w:hAnsi="Cambria Math"/>
              </w:rPr>
              <m:t>2</m:t>
            </m:r>
          </m:sub>
        </m:sSub>
        <m:d>
          <m:dPr>
            <m:ctrlPr>
              <w:rPr>
                <w:rFonts w:ascii="Cambria Math" w:eastAsia="Calibri" w:hAnsi="Cambria Math"/>
              </w:rPr>
            </m:ctrlPr>
          </m:dPr>
          <m:e>
            <m:r>
              <m:rPr>
                <m:sty m:val="p"/>
              </m:rPr>
              <w:rPr>
                <w:rFonts w:ascii="Cambria Math" w:eastAsia="Calibri" w:hAnsi="Cambria Math"/>
              </w:rPr>
              <m:t>i</m:t>
            </m:r>
          </m:e>
        </m:d>
      </m:oMath>
      <w:r w:rsidRPr="00124CFC">
        <w:tab/>
        <w:t>(6.3-184)</w:t>
      </w:r>
    </w:p>
    <w:p w14:paraId="33F7694C" w14:textId="77777777" w:rsidR="003776BF" w:rsidRPr="00124CFC" w:rsidRDefault="003776BF" w:rsidP="003776BF">
      <w:pPr>
        <w:overflowPunct w:val="0"/>
        <w:autoSpaceDE w:val="0"/>
        <w:autoSpaceDN w:val="0"/>
        <w:adjustRightInd w:val="0"/>
        <w:textAlignment w:val="baseline"/>
        <w:rPr>
          <w:rFonts w:eastAsia="Calibri"/>
        </w:rPr>
      </w:pPr>
      <w:ins w:id="191" w:author="Fotopoulou, Eleni" w:date="2025-10-27T14:58:00Z" w16du:dateUtc="2025-10-27T13:58:00Z">
        <w:r w:rsidRPr="00124CFC">
          <w:rPr>
            <w:rFonts w:eastAsia="Calibri"/>
          </w:rPr>
          <w:t xml:space="preserve">, where  </w:t>
        </w:r>
        <w:r w:rsidRPr="00124CFC">
          <w:rPr>
            <w:rFonts w:eastAsia="Calibri"/>
            <w:i/>
            <w:iCs/>
          </w:rPr>
          <w:t>i</w:t>
        </w:r>
        <w:r w:rsidRPr="00124CFC">
          <w:rPr>
            <w:rFonts w:eastAsia="Calibri"/>
          </w:rPr>
          <w:t xml:space="preserve"> goes from </w:t>
        </w:r>
        <w:r w:rsidRPr="00124CFC">
          <w:rPr>
            <w:rFonts w:eastAsia="Calibri"/>
            <w:i/>
            <w:iCs/>
          </w:rPr>
          <w:t>i</w:t>
        </w:r>
        <w:r w:rsidRPr="00124CFC">
          <w:rPr>
            <w:rFonts w:eastAsia="Calibri"/>
            <w:i/>
            <w:iCs/>
            <w:vertAlign w:val="subscript"/>
          </w:rPr>
          <w:t>low</w:t>
        </w:r>
        <w:r w:rsidRPr="00124CFC">
          <w:rPr>
            <w:rFonts w:eastAsia="Calibri"/>
          </w:rPr>
          <w:t xml:space="preserve"> to </w:t>
        </w:r>
        <w:r w:rsidRPr="00124CFC">
          <w:rPr>
            <w:rFonts w:eastAsia="Calibri"/>
            <w:i/>
            <w:iCs/>
          </w:rPr>
          <w:t>i</w:t>
        </w:r>
        <w:r w:rsidRPr="00124CFC">
          <w:rPr>
            <w:rFonts w:eastAsia="Calibri"/>
            <w:i/>
            <w:iCs/>
            <w:vertAlign w:val="subscript"/>
          </w:rPr>
          <w:t>high</w:t>
        </w:r>
        <w:r w:rsidRPr="00124CFC">
          <w:rPr>
            <w:rFonts w:eastAsia="Calibri"/>
          </w:rPr>
          <w:t xml:space="preserve"> for the frequency band as defined in table 5.3-25.</w:t>
        </w:r>
      </w:ins>
      <w:r w:rsidRPr="00124CFC">
        <w:rPr>
          <w:rFonts w:eastAsia="Calibri"/>
        </w:rPr>
        <w:t>A higher coherence between the channels thus leads to more correlated noise being generated in the channels</w:t>
      </w:r>
      <w:ins w:id="192" w:author="Fotopoulou, Eleni" w:date="2025-10-27T14:58:00Z" w16du:dateUtc="2025-10-27T13:58:00Z">
        <w:r w:rsidRPr="00124CFC">
          <w:rPr>
            <w:rFonts w:eastAsia="Calibri"/>
          </w:rPr>
          <w:t xml:space="preserve"> for the respective frequency band</w:t>
        </w:r>
      </w:ins>
      <w:r w:rsidRPr="00124CFC">
        <w:rPr>
          <w:rFonts w:eastAsia="Calibri"/>
        </w:rPr>
        <w:t>, while a lower coherence value leads to a higher amount of uncorrelated noise in the stereo output</w:t>
      </w:r>
      <w:del w:id="193" w:author="Fotopoulou, Eleni" w:date="2025-10-27T14:58:00Z" w16du:dateUtc="2025-10-27T13:58:00Z">
        <w:r w:rsidRPr="00E71357">
          <w:rPr>
            <w:rFonts w:eastAsia="Calibri"/>
          </w:rPr>
          <w:delText>.</w:delText>
        </w:r>
      </w:del>
      <w:ins w:id="194" w:author="Fotopoulou, Eleni" w:date="2025-10-27T14:58:00Z" w16du:dateUtc="2025-10-27T13:58:00Z">
        <w:r w:rsidRPr="00124CFC">
          <w:rPr>
            <w:rFonts w:eastAsia="Calibri"/>
          </w:rPr>
          <w:t xml:space="preserve"> for the respective frequency band.</w:t>
        </w:r>
      </w:ins>
      <w:r w:rsidRPr="00124CFC">
        <w:rPr>
          <w:rFonts w:eastAsia="Calibri"/>
        </w:rPr>
        <w:t xml:space="preserve"> This way, the </w:t>
      </w:r>
      <w:del w:id="195" w:author="Fotopoulou, Eleni" w:date="2025-10-27T14:58:00Z" w16du:dateUtc="2025-10-27T13:58:00Z">
        <w:r w:rsidRPr="00E71357">
          <w:rPr>
            <w:rFonts w:eastAsia="Calibri"/>
          </w:rPr>
          <w:delText xml:space="preserve">inter-channel coherence in the </w:delText>
        </w:r>
      </w:del>
      <w:r w:rsidRPr="00124CFC">
        <w:rPr>
          <w:rFonts w:eastAsia="Calibri"/>
        </w:rPr>
        <w:t xml:space="preserve">comfort noise signal </w:t>
      </w:r>
      <w:del w:id="196" w:author="Fotopoulou, Eleni" w:date="2025-10-27T14:58:00Z" w16du:dateUtc="2025-10-27T13:58:00Z">
        <w:r w:rsidRPr="00E71357">
          <w:rPr>
            <w:rFonts w:eastAsia="Calibri"/>
          </w:rPr>
          <w:delText>follows</w:delText>
        </w:r>
      </w:del>
      <w:ins w:id="197" w:author="Fotopoulou, Eleni" w:date="2025-10-27T14:58:00Z" w16du:dateUtc="2025-10-27T13:58:00Z">
        <w:r w:rsidRPr="00124CFC">
          <w:rPr>
            <w:rFonts w:eastAsia="Calibri"/>
          </w:rPr>
          <w:t>has a frequency-dependent coherence as given by</w:t>
        </w:r>
      </w:ins>
      <w:r w:rsidRPr="00124CFC">
        <w:rPr>
          <w:rFonts w:eastAsia="Calibri"/>
        </w:rPr>
        <w:t xml:space="preserve"> the coherence </w:t>
      </w:r>
      <w:del w:id="198" w:author="Fotopoulou, Eleni" w:date="2025-10-27T14:58:00Z" w16du:dateUtc="2025-10-27T13:58:00Z">
        <w:r w:rsidRPr="00E71357">
          <w:rPr>
            <w:rFonts w:eastAsia="Calibri"/>
          </w:rPr>
          <w:delText>of</w:delText>
        </w:r>
      </w:del>
      <w:ins w:id="199" w:author="Fotopoulou, Eleni" w:date="2025-10-27T14:58:00Z" w16du:dateUtc="2025-10-27T13:58:00Z">
        <w:r w:rsidRPr="00124CFC">
          <w:rPr>
            <w:rFonts w:eastAsia="Calibri"/>
          </w:rPr>
          <w:t>information decoded by from the SID which was derived from</w:t>
        </w:r>
      </w:ins>
      <w:r w:rsidRPr="00124CFC">
        <w:rPr>
          <w:rFonts w:eastAsia="Calibri"/>
        </w:rPr>
        <w:t xml:space="preserve"> the background noise seen in the encoder and a similar spatial expression is achieved.</w:t>
      </w:r>
    </w:p>
    <w:p w14:paraId="358F54AA" w14:textId="77777777" w:rsidR="003776BF" w:rsidRPr="00124CFC" w:rsidRDefault="003776BF" w:rsidP="003776BF">
      <w:pPr>
        <w:overflowPunct w:val="0"/>
        <w:autoSpaceDE w:val="0"/>
        <w:autoSpaceDN w:val="0"/>
        <w:adjustRightInd w:val="0"/>
        <w:textAlignment w:val="baseline"/>
        <w:rPr>
          <w:ins w:id="200" w:author="Fotopoulou, Eleni" w:date="2025-10-27T14:58:00Z" w16du:dateUtc="2025-10-27T13:58:00Z"/>
          <w:rFonts w:eastAsia="Calibri"/>
        </w:rPr>
      </w:pPr>
      <w:del w:id="201" w:author="Fotopoulou, Eleni" w:date="2025-10-27T14:58:00Z" w16du:dateUtc="2025-10-27T13:58:00Z">
        <w:r w:rsidRPr="00E71357">
          <w:rPr>
            <w:rFonts w:eastAsia="Calibri"/>
          </w:rPr>
          <w:delText>Next, both channel</w:delText>
        </w:r>
      </w:del>
      <w:ins w:id="202" w:author="Fotopoulou, Eleni" w:date="2025-10-27T14:58:00Z" w16du:dateUtc="2025-10-27T13:58:00Z">
        <w:r w:rsidRPr="00124CFC">
          <w:rPr>
            <w:rFonts w:eastAsia="Calibri"/>
          </w:rPr>
          <w:t xml:space="preserve">Since the FD-CNG configurations of EVS are re-used in IVAS, no comfort noise is generated below 50Hz as defined in clause </w:t>
        </w:r>
        <w:r w:rsidRPr="00124CFC">
          <w:rPr>
            <w:rFonts w:eastAsia="Yu Mincho"/>
            <w:lang w:val="en-US" w:eastAsia="en-GB"/>
          </w:rPr>
          <w:t>5.6.3.1.3 of [3]. The spectral values below are set to zero for generated</w:t>
        </w:r>
      </w:ins>
      <w:r w:rsidRPr="00124CFC">
        <w:rPr>
          <w:rFonts w:eastAsiaTheme="minorEastAsia"/>
          <w:lang w:val="en-US"/>
          <w:rPrChange w:id="203" w:author="Fotopoulou, Eleni" w:date="2025-10-27T14:58:00Z" w16du:dateUtc="2025-10-27T13:58:00Z">
            <w:rPr>
              <w:rFonts w:eastAsiaTheme="minorEastAsia"/>
            </w:rPr>
          </w:rPrChange>
        </w:rPr>
        <w:t xml:space="preserve"> noise signals</w:t>
      </w:r>
      <w:ins w:id="204" w:author="Fotopoulou, Eleni" w:date="2025-10-27T14:58:00Z" w16du:dateUtc="2025-10-27T13:58:00Z">
        <w:r w:rsidRPr="00124CFC">
          <w:rPr>
            <w:rFonts w:eastAsia="Yu Mincho"/>
            <w:lang w:val="en-US" w:eastAsia="en-GB"/>
          </w:rPr>
          <w:t>.</w:t>
        </w:r>
      </w:ins>
    </w:p>
    <w:p w14:paraId="56AFBF3E" w14:textId="77777777" w:rsidR="003776BF" w:rsidRDefault="003776BF" w:rsidP="003776BF">
      <w:pPr>
        <w:overflowPunct w:val="0"/>
        <w:autoSpaceDE w:val="0"/>
        <w:autoSpaceDN w:val="0"/>
        <w:adjustRightInd w:val="0"/>
        <w:textAlignment w:val="baseline"/>
        <w:rPr>
          <w:rFonts w:eastAsia="Calibri"/>
        </w:rPr>
      </w:pPr>
      <w:ins w:id="205" w:author="Fotopoulou, Eleni" w:date="2025-10-27T14:58:00Z" w16du:dateUtc="2025-10-27T13:58:00Z">
        <w:r w:rsidRPr="00124CFC">
          <w:rPr>
            <w:rFonts w:eastAsia="Calibri"/>
          </w:rPr>
          <w:t xml:space="preserve">Next, both </w:t>
        </w:r>
        <w:r w:rsidRPr="00124CFC">
          <w:rPr>
            <w:rFonts w:eastAsia="Calibri"/>
            <w:i/>
            <w:iCs/>
          </w:rPr>
          <w:t>N</w:t>
        </w:r>
        <w:r w:rsidRPr="00124CFC">
          <w:rPr>
            <w:rFonts w:eastAsia="Calibri"/>
            <w:i/>
            <w:iCs/>
            <w:vertAlign w:val="subscript"/>
          </w:rPr>
          <w:t>L</w:t>
        </w:r>
        <w:r w:rsidRPr="00124CFC">
          <w:rPr>
            <w:rFonts w:eastAsia="Calibri"/>
          </w:rPr>
          <w:t xml:space="preserve"> and </w:t>
        </w:r>
        <w:r w:rsidRPr="00124CFC">
          <w:rPr>
            <w:rFonts w:eastAsia="Calibri"/>
            <w:i/>
            <w:iCs/>
          </w:rPr>
          <w:t>N</w:t>
        </w:r>
        <w:r w:rsidRPr="00124CFC">
          <w:rPr>
            <w:rFonts w:eastAsia="Calibri"/>
            <w:i/>
            <w:iCs/>
            <w:vertAlign w:val="subscript"/>
          </w:rPr>
          <w:t>R</w:t>
        </w:r>
      </w:ins>
      <w:r w:rsidRPr="00124CFC">
        <w:rPr>
          <w:rFonts w:eastAsia="Calibri"/>
        </w:rPr>
        <w:t xml:space="preserve"> are spectrally shaped</w:t>
      </w:r>
      <w:ins w:id="206" w:author="Fotopoulou, Eleni" w:date="2025-10-27T14:58:00Z" w16du:dateUtc="2025-10-27T13:58:00Z">
        <w:r w:rsidRPr="00124CFC">
          <w:rPr>
            <w:rFonts w:eastAsia="Calibri"/>
          </w:rPr>
          <w:t xml:space="preserve"> according to the parametric noise data decoded from the SID</w:t>
        </w:r>
      </w:ins>
      <w:r w:rsidRPr="00124CFC">
        <w:rPr>
          <w:rFonts w:eastAsia="Calibri"/>
        </w:rPr>
        <w:t xml:space="preserve"> by employing FD-CNG as described in clause 6.7.3.3 of </w:t>
      </w:r>
      <w:r w:rsidRPr="00124CFC">
        <w:t>[3]</w:t>
      </w:r>
      <w:r w:rsidRPr="00124CFC">
        <w:rPr>
          <w:rFonts w:eastAsia="Calibri"/>
        </w:rPr>
        <w:t>. This is done separately on both channels.</w:t>
      </w:r>
    </w:p>
    <w:p w14:paraId="1EE20E1E" w14:textId="77777777" w:rsidR="00CF39F2" w:rsidRPr="00124CFC" w:rsidRDefault="00CF39F2" w:rsidP="003776BF">
      <w:pPr>
        <w:overflowPunct w:val="0"/>
        <w:autoSpaceDE w:val="0"/>
        <w:autoSpaceDN w:val="0"/>
        <w:adjustRightInd w:val="0"/>
        <w:textAlignment w:val="baseline"/>
        <w:rPr>
          <w:rFonts w:eastAsia="Calibri"/>
        </w:rPr>
      </w:pPr>
    </w:p>
    <w:p w14:paraId="3567F9FB" w14:textId="22552E90" w:rsidR="00CF39F2" w:rsidRDefault="00CF39F2" w:rsidP="00CF39F2">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10</w:t>
      </w:r>
      <w:r>
        <w:rPr>
          <w:noProof/>
        </w:rPr>
        <w:fldChar w:fldCharType="end"/>
      </w:r>
    </w:p>
    <w:p w14:paraId="70EDF1CA" w14:textId="77777777" w:rsidR="00CF39F2" w:rsidRPr="00AF5C20" w:rsidRDefault="00CF39F2" w:rsidP="00CF39F2">
      <w:pPr>
        <w:pStyle w:val="Heading3"/>
        <w:rPr>
          <w:rFonts w:eastAsia="Arial"/>
        </w:rPr>
      </w:pPr>
      <w:r>
        <w:rPr>
          <w:rFonts w:eastAsia="Arial"/>
        </w:rPr>
        <w:t>6.6.1</w:t>
      </w:r>
      <w:r>
        <w:rPr>
          <w:rFonts w:eastAsia="Arial"/>
        </w:rPr>
        <w:tab/>
      </w:r>
      <w:r w:rsidRPr="00AF5C20">
        <w:rPr>
          <w:rFonts w:eastAsia="Arial"/>
        </w:rPr>
        <w:t>Discrete ISM decoding mode</w:t>
      </w:r>
    </w:p>
    <w:p w14:paraId="7361C9E4" w14:textId="77777777" w:rsidR="00CF39F2" w:rsidRPr="00AF5C20" w:rsidRDefault="00CF39F2" w:rsidP="00CF39F2">
      <w:r w:rsidRPr="00AF5C20">
        <w:t>Figure 6.6</w:t>
      </w:r>
      <w:r w:rsidRPr="00AF5C20">
        <w:noBreakHyphen/>
        <w:t>1 is a schematic block diagram illustrating the ISM decoder in the DiscISM mode.</w:t>
      </w:r>
    </w:p>
    <w:p w14:paraId="098B253F" w14:textId="77777777" w:rsidR="00CF39F2" w:rsidRPr="00AF5C20" w:rsidRDefault="005B3707" w:rsidP="00CF39F2">
      <w:pPr>
        <w:pStyle w:val="TH"/>
      </w:pPr>
      <w:ins w:id="207" w:author="Vaclav Eksler" w:date="2025-11-11T10:54:00Z" w16du:dateUtc="2025-11-11T09:54:00Z">
        <w:r>
          <w:rPr>
            <w:noProof/>
          </w:rPr>
          <w:object w:dxaOrig="10426" w:dyaOrig="6826" w14:anchorId="2427C089">
            <v:shape id="_x0000_i1027" type="#_x0000_t75" alt="" style="width:481.4pt;height:315.65pt;mso-width-percent:0;mso-height-percent:0;mso-width-percent:0;mso-height-percent:0" o:ole="">
              <v:imagedata r:id="rId20" o:title=""/>
            </v:shape>
            <o:OLEObject Type="Embed" ProgID="Visio.Drawing.15" ShapeID="_x0000_i1027" DrawAspect="Content" ObjectID="_1825048853" r:id="rId21"/>
          </w:object>
        </w:r>
      </w:ins>
      <w:del w:id="208" w:author="Vaclav Eksler" w:date="2025-11-11T10:54:00Z" w16du:dateUtc="2025-11-11T09:54:00Z">
        <w:r w:rsidRPr="00AF5C20" w:rsidDel="00083E68">
          <w:rPr>
            <w:noProof/>
          </w:rPr>
          <w:object w:dxaOrig="8701" w:dyaOrig="7891" w14:anchorId="6E86700B">
            <v:shape id="_x0000_i1026" type="#_x0000_t75" alt="" style="width:396pt;height:5in;mso-width-percent:0;mso-height-percent:0;mso-width-percent:0;mso-height-percent:0" o:ole="">
              <v:imagedata r:id="rId22" o:title=""/>
            </v:shape>
            <o:OLEObject Type="Embed" ProgID="Visio.Drawing.15" ShapeID="_x0000_i1026" DrawAspect="Content" ObjectID="_1825048854" r:id="rId23"/>
          </w:object>
        </w:r>
      </w:del>
    </w:p>
    <w:p w14:paraId="3A208747" w14:textId="77777777" w:rsidR="00CF39F2" w:rsidRPr="00AF5C20" w:rsidRDefault="00CF39F2" w:rsidP="00CF39F2">
      <w:pPr>
        <w:pStyle w:val="TF"/>
      </w:pPr>
      <w:r w:rsidRPr="00AF5C20">
        <w:t>Figure 6.6</w:t>
      </w:r>
      <w:r w:rsidRPr="00AF5C20">
        <w:noBreakHyphen/>
        <w:t>1: Block diagram of the DiscISM decoder</w:t>
      </w:r>
    </w:p>
    <w:p w14:paraId="0CF27AC6" w14:textId="178870B8" w:rsidR="00CF39F2" w:rsidRPr="00AF5C20" w:rsidRDefault="00CF39F2" w:rsidP="00CF39F2">
      <w:r w:rsidRPr="00AF5C20">
        <w:t>The bitstream demultiplexer receives a bitstream which is in the structure from Figure 5.6</w:t>
      </w:r>
      <w:r w:rsidRPr="00AF5C20">
        <w:noBreakHyphen/>
        <w:t xml:space="preserve">4. When the IVAS format corresponds to the ISM format, the following is read from the bitstream in a sequential order: a) ISM common signaling incl. the number of audio streams, </w:t>
      </w:r>
      <w:r w:rsidRPr="00AF5C20">
        <w:rPr>
          <w:i/>
          <w:iCs/>
        </w:rPr>
        <w:t>N</w:t>
      </w:r>
      <w:r w:rsidRPr="00AF5C20">
        <w:rPr>
          <w:i/>
          <w:iCs/>
          <w:vertAlign w:val="subscript"/>
        </w:rPr>
        <w:t>ISM</w:t>
      </w:r>
      <w:r w:rsidRPr="00AF5C20">
        <w:t xml:space="preserve">, </w:t>
      </w:r>
      <w:r w:rsidRPr="00AF5C20">
        <w:rPr>
          <w:rFonts w:eastAsia="Arial"/>
        </w:rPr>
        <w:t xml:space="preserve">ISM importance classes, </w:t>
      </w:r>
      <w:r w:rsidRPr="00AF5C20">
        <w:rPr>
          <w:rFonts w:eastAsia="Arial"/>
          <w:i/>
          <w:iCs/>
        </w:rPr>
        <w:t>class</w:t>
      </w:r>
      <w:r w:rsidRPr="00AF5C20">
        <w:rPr>
          <w:rFonts w:eastAsia="Arial"/>
          <w:i/>
          <w:iCs/>
          <w:vertAlign w:val="subscript"/>
        </w:rPr>
        <w:t>ISM</w:t>
      </w:r>
      <w:r w:rsidRPr="00AF5C20">
        <w:rPr>
          <w:rFonts w:eastAsia="Arial"/>
        </w:rPr>
        <w:t>[</w:t>
      </w:r>
      <w:r w:rsidRPr="00AF5C20">
        <w:rPr>
          <w:rFonts w:eastAsia="Arial"/>
          <w:i/>
          <w:iCs/>
        </w:rPr>
        <w:t>n</w:t>
      </w:r>
      <w:r w:rsidRPr="00AF5C20">
        <w:rPr>
          <w:rFonts w:eastAsia="Arial"/>
        </w:rPr>
        <w:t xml:space="preserve">], and metadata presence flags, </w:t>
      </w:r>
      <w:r w:rsidRPr="00AF5C20">
        <w:rPr>
          <w:rFonts w:eastAsia="Arial"/>
          <w:i/>
          <w:iCs/>
        </w:rPr>
        <w:t>flag</w:t>
      </w:r>
      <w:r w:rsidRPr="00AF5C20">
        <w:rPr>
          <w:rFonts w:eastAsia="Arial"/>
          <w:i/>
          <w:iCs/>
          <w:vertAlign w:val="subscript"/>
        </w:rPr>
        <w:t>meta</w:t>
      </w:r>
      <w:r w:rsidRPr="00AF5C20">
        <w:rPr>
          <w:rFonts w:eastAsia="Arial"/>
        </w:rPr>
        <w:t>[</w:t>
      </w:r>
      <w:r w:rsidRPr="00AF5C20">
        <w:rPr>
          <w:rFonts w:eastAsia="Arial"/>
          <w:i/>
          <w:iCs/>
        </w:rPr>
        <w:t>n</w:t>
      </w:r>
      <w:r w:rsidRPr="00AF5C20">
        <w:rPr>
          <w:rFonts w:eastAsia="Arial"/>
        </w:rPr>
        <w:t>]</w:t>
      </w:r>
      <w:r w:rsidRPr="00AF5C20">
        <w:t xml:space="preserve">, </w:t>
      </w:r>
      <w:r w:rsidRPr="00AF5C20">
        <w:rPr>
          <w:i/>
          <w:iCs/>
        </w:rPr>
        <w:t>n </w:t>
      </w:r>
      <w:r w:rsidRPr="00AF5C20">
        <w:t xml:space="preserve">= 0, …, </w:t>
      </w:r>
      <w:r w:rsidRPr="00AF5C20">
        <w:rPr>
          <w:i/>
          <w:iCs/>
        </w:rPr>
        <w:t>N</w:t>
      </w:r>
      <w:r w:rsidRPr="00AF5C20">
        <w:rPr>
          <w:i/>
          <w:iCs/>
          <w:vertAlign w:val="subscript"/>
        </w:rPr>
        <w:t>ISM</w:t>
      </w:r>
      <w:r w:rsidRPr="00AF5C20">
        <w:t xml:space="preserve"> – 1, b) the coded metadata for </w:t>
      </w:r>
      <w:r w:rsidRPr="00AF5C20">
        <w:rPr>
          <w:i/>
          <w:iCs/>
        </w:rPr>
        <w:t>N</w:t>
      </w:r>
      <w:r w:rsidRPr="00AF5C20">
        <w:rPr>
          <w:i/>
          <w:iCs/>
          <w:vertAlign w:val="subscript"/>
        </w:rPr>
        <w:t>ISM</w:t>
      </w:r>
      <w:r w:rsidRPr="00AF5C20">
        <w:t xml:space="preserve"> streams, c) core-coder payloads for </w:t>
      </w:r>
      <w:r w:rsidRPr="00AF5C20">
        <w:rPr>
          <w:i/>
          <w:iCs/>
        </w:rPr>
        <w:t>N</w:t>
      </w:r>
      <w:r w:rsidRPr="00AF5C20">
        <w:rPr>
          <w:i/>
          <w:iCs/>
          <w:vertAlign w:val="subscript"/>
        </w:rPr>
        <w:t>ISM</w:t>
      </w:r>
      <w:r w:rsidRPr="00AF5C20">
        <w:t xml:space="preserve"> streams. It is noted that the ISM mode is not part of the bitstream in active frames</w:t>
      </w:r>
      <w:ins w:id="209" w:author="Lasse J. Laaksonen (Nokia)" w:date="2025-11-11T21:45:00Z" w16du:dateUtc="2025-11-11T19:45:00Z">
        <w:r w:rsidR="00CF2713">
          <w:t>,</w:t>
        </w:r>
      </w:ins>
      <w:r w:rsidRPr="00AF5C20">
        <w:t xml:space="preserve"> but it is derived from the number of coded streams </w:t>
      </w:r>
      <w:r w:rsidRPr="00AF5C20">
        <w:rPr>
          <w:i/>
          <w:iCs/>
        </w:rPr>
        <w:t>N</w:t>
      </w:r>
      <w:r w:rsidRPr="00AF5C20">
        <w:rPr>
          <w:i/>
          <w:iCs/>
          <w:vertAlign w:val="subscript"/>
        </w:rPr>
        <w:t>ISM</w:t>
      </w:r>
      <w:r w:rsidRPr="00AF5C20">
        <w:t xml:space="preserve"> and the </w:t>
      </w:r>
      <w:r w:rsidRPr="00AF5C20">
        <w:rPr>
          <w:i/>
          <w:iCs/>
        </w:rPr>
        <w:t>ism_total_brate</w:t>
      </w:r>
      <w:r w:rsidRPr="00AF5C20">
        <w:t xml:space="preserve"> parameter.</w:t>
      </w:r>
    </w:p>
    <w:p w14:paraId="4D5CB873" w14:textId="0842B1B6" w:rsidR="00CF39F2" w:rsidRPr="00083E68" w:rsidDel="00083E68" w:rsidRDefault="00CF39F2" w:rsidP="00CF39F2">
      <w:pPr>
        <w:rPr>
          <w:del w:id="210" w:author="Vaclav Eksler" w:date="2025-11-11T10:53:00Z" w16du:dateUtc="2025-11-11T09:53:00Z"/>
          <w:lang w:val="en-US"/>
        </w:rPr>
      </w:pPr>
      <w:r w:rsidRPr="00AF5C20">
        <w:t>On</w:t>
      </w:r>
      <w:ins w:id="211" w:author="Vaclav Eksler" w:date="2025-11-11T10:54:00Z" w16du:dateUtc="2025-11-11T09:54:00Z">
        <w:r>
          <w:t>c</w:t>
        </w:r>
      </w:ins>
      <w:r w:rsidRPr="00AF5C20">
        <w:t>e the metadata are decoded, the information about respective bit-budgets and ISM classes per stream are supplied from the metadata processing module to the configuration module which comprises the bit-budget allocator. The bit-budget allocator at the decoder uses the same procedure as in the bit-budget allocator at the encoder to determine the core-decoder bitrates (see clause 5.6.2.3).</w:t>
      </w:r>
      <w:ins w:id="212" w:author="Vaclav Eksler" w:date="2025-11-11T10:53:00Z" w16du:dateUtc="2025-11-11T09:53:00Z">
        <w:r>
          <w:t xml:space="preserve"> </w:t>
        </w:r>
      </w:ins>
      <w:ins w:id="213" w:author="Vaclav Eksler" w:date="2025-11-11T10:53:00Z">
        <w:r w:rsidRPr="00083E68">
          <w:rPr>
            <w:lang w:val="en-US"/>
          </w:rPr>
          <w:t xml:space="preserve">The </w:t>
        </w:r>
      </w:ins>
      <w:ins w:id="214" w:author="Vaclav Eksler" w:date="2025-11-11T10:54:00Z" w16du:dateUtc="2025-11-11T09:54:00Z">
        <w:r w:rsidRPr="00AF5C20">
          <w:rPr>
            <w:i/>
            <w:iCs/>
          </w:rPr>
          <w:t>N</w:t>
        </w:r>
        <w:r w:rsidRPr="00AF5C20">
          <w:rPr>
            <w:i/>
            <w:iCs/>
            <w:vertAlign w:val="subscript"/>
          </w:rPr>
          <w:t>ISM</w:t>
        </w:r>
      </w:ins>
      <w:ins w:id="215" w:author="Vaclav Eksler" w:date="2025-11-11T10:53:00Z">
        <w:r w:rsidRPr="00083E68">
          <w:rPr>
            <w:lang w:val="en-US"/>
          </w:rPr>
          <w:t xml:space="preserve"> decoded metadata – before they are supplied to the renderer </w:t>
        </w:r>
      </w:ins>
      <w:ins w:id="216" w:author="Vaclav Eksler" w:date="2025-11-11T10:53:00Z" w16du:dateUtc="2025-11-11T09:53:00Z">
        <w:r>
          <w:rPr>
            <w:lang w:val="en-US"/>
          </w:rPr>
          <w:t xml:space="preserve">– </w:t>
        </w:r>
      </w:ins>
      <w:ins w:id="217" w:author="Vaclav Eksler" w:date="2025-11-11T10:53:00Z">
        <w:r w:rsidRPr="00083E68">
          <w:rPr>
            <w:lang w:val="en-US"/>
          </w:rPr>
          <w:t xml:space="preserve">are </w:t>
        </w:r>
      </w:ins>
      <w:ins w:id="218" w:author="Vaclav Eksler" w:date="2025-11-11T10:53:00Z" w16du:dateUtc="2025-11-11T09:53:00Z">
        <w:r>
          <w:rPr>
            <w:lang w:val="en-US"/>
          </w:rPr>
          <w:t xml:space="preserve">then </w:t>
        </w:r>
      </w:ins>
      <w:ins w:id="219" w:author="Vaclav Eksler" w:date="2025-11-11T10:53:00Z">
        <w:r w:rsidRPr="00083E68">
          <w:rPr>
            <w:lang w:val="en-US"/>
          </w:rPr>
          <w:t>optionally subject to the object metadata editing, in which the metadata parameter values are modified based on metadata controlling as described in clause 7.4.10.</w:t>
        </w:r>
      </w:ins>
      <w:ins w:id="220" w:author="Lasse J. Laaksonen (Nokia)" w:date="2025-11-11T21:44:00Z" w16du:dateUtc="2025-11-11T19:44:00Z">
        <w:r w:rsidR="00CF2713">
          <w:rPr>
            <w:lang w:val="en-US"/>
          </w:rPr>
          <w:t xml:space="preserve"> </w:t>
        </w:r>
      </w:ins>
    </w:p>
    <w:p w14:paraId="791CE84B" w14:textId="77777777" w:rsidR="00CF39F2" w:rsidRPr="00AF5C20" w:rsidRDefault="00CF39F2" w:rsidP="00CF39F2">
      <w:r w:rsidRPr="00AF5C20">
        <w:t xml:space="preserve">Next, the </w:t>
      </w:r>
      <w:r w:rsidRPr="00AF5C20">
        <w:rPr>
          <w:i/>
          <w:iCs/>
        </w:rPr>
        <w:t>N</w:t>
      </w:r>
      <w:r w:rsidRPr="00AF5C20">
        <w:rPr>
          <w:i/>
          <w:iCs/>
          <w:vertAlign w:val="subscript"/>
        </w:rPr>
        <w:t>ISM</w:t>
      </w:r>
      <w:r w:rsidRPr="00AF5C20">
        <w:t xml:space="preserve"> transport channels from the bitstream demultiplexer are sequentially decoded using </w:t>
      </w:r>
      <w:r w:rsidRPr="00AF5C20">
        <w:rPr>
          <w:i/>
          <w:iCs/>
        </w:rPr>
        <w:t>N</w:t>
      </w:r>
      <w:r w:rsidRPr="00AF5C20">
        <w:rPr>
          <w:i/>
          <w:iCs/>
          <w:vertAlign w:val="subscript"/>
        </w:rPr>
        <w:t>ISM</w:t>
      </w:r>
      <w:r w:rsidRPr="00AF5C20">
        <w:t xml:space="preserve"> fluctuating bitrate SCE core-decoders (clause 6.2.3.2). These core-coder channels (corresponding to the transport channels) are finally supplied to the renderer.</w:t>
      </w:r>
    </w:p>
    <w:p w14:paraId="65088140" w14:textId="77777777" w:rsidR="00CF39F2" w:rsidRDefault="00CF39F2" w:rsidP="00CF39F2">
      <w:pPr>
        <w:rPr>
          <w:noProof/>
        </w:rPr>
      </w:pPr>
      <w:r w:rsidRPr="00AF5C20">
        <w:t>It is noted that Figure 6.6</w:t>
      </w:r>
      <w:r w:rsidRPr="00AF5C20">
        <w:noBreakHyphen/>
        <w:t>1 contains arrows indicating “output set-up” parameters. These parameters are e.g. output audio configuration, output sapling rate, etc. and they are used for simplifying some steps during the decoding process.</w:t>
      </w:r>
    </w:p>
    <w:p w14:paraId="08739C15" w14:textId="77777777" w:rsidR="00D04157" w:rsidRDefault="00D04157" w:rsidP="00D04157"/>
    <w:p w14:paraId="58CC263E" w14:textId="77777777" w:rsidR="00CF39F2" w:rsidRDefault="00CF39F2" w:rsidP="00D04157"/>
    <w:p w14:paraId="05D5AB76" w14:textId="77777777" w:rsidR="00CF39F2" w:rsidRPr="00D04157" w:rsidRDefault="00CF39F2" w:rsidP="00D04157"/>
    <w:p w14:paraId="6C051B04" w14:textId="31E7DF84" w:rsidR="00DA2E59" w:rsidRDefault="00DA2E59" w:rsidP="00DA2E59">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lastRenderedPageBreak/>
        <w:t xml:space="preserve">CHANGE </w:t>
      </w:r>
      <w:r>
        <w:rPr>
          <w:noProof/>
        </w:rPr>
        <w:fldChar w:fldCharType="begin"/>
      </w:r>
      <w:r>
        <w:rPr>
          <w:noProof/>
        </w:rPr>
        <w:instrText xml:space="preserve"> SEQ NumChange </w:instrText>
      </w:r>
      <w:r>
        <w:rPr>
          <w:noProof/>
        </w:rPr>
        <w:fldChar w:fldCharType="separate"/>
      </w:r>
      <w:r w:rsidR="00CF39F2">
        <w:rPr>
          <w:noProof/>
        </w:rPr>
        <w:t>11</w:t>
      </w:r>
      <w:r>
        <w:rPr>
          <w:noProof/>
        </w:rPr>
        <w:fldChar w:fldCharType="end"/>
      </w:r>
    </w:p>
    <w:p w14:paraId="2CC3BBB7" w14:textId="77777777" w:rsidR="00DA2E59" w:rsidRPr="00DA2E59" w:rsidRDefault="00DA2E59" w:rsidP="00DA2E59"/>
    <w:p w14:paraId="0DC1EAD2" w14:textId="5558DB11" w:rsidR="00EA3A02" w:rsidRPr="00355A4C" w:rsidRDefault="00EA3A02" w:rsidP="00EA3A02">
      <w:pPr>
        <w:pStyle w:val="Heading4"/>
      </w:pPr>
      <w:r w:rsidRPr="00355A4C">
        <w:t>6.6.6.1</w:t>
      </w:r>
      <w:r w:rsidRPr="00355A4C">
        <w:tab/>
        <w:t>Metadata handling in bitrate switching</w:t>
      </w:r>
      <w:bookmarkEnd w:id="150"/>
      <w:bookmarkEnd w:id="151"/>
      <w:bookmarkEnd w:id="152"/>
      <w:bookmarkEnd w:id="153"/>
      <w:bookmarkEnd w:id="154"/>
    </w:p>
    <w:p w14:paraId="635A4058" w14:textId="77777777" w:rsidR="00EA3A02" w:rsidRPr="00355A4C" w:rsidRDefault="00EA3A02" w:rsidP="00EA3A02">
      <w:r w:rsidRPr="00355A4C">
        <w:t xml:space="preserve">The direction metadata is encoded independent of the bitrate conditions. However, gain metadata coding operation is only active for bitrates higher than 64 kbps. Therefore, a mechanism is introduced to ensure smooth transition between the detail level of metadata in case of bitrate switching. Two detail levels are described for this operation. </w:t>
      </w:r>
      <w:ins w:id="221" w:author="Erik Norvell" w:date="2025-10-22T10:10:00Z" w16du:dateUtc="2025-10-22T08:10:00Z">
        <w:r>
          <w:t>To support varying detail levels of metadata, the metadata parameters</w:t>
        </w:r>
      </w:ins>
      <w:ins w:id="222" w:author="Erik Norvell" w:date="2025-10-22T10:11:00Z" w16du:dateUtc="2025-10-22T08:11:00Z">
        <w:r>
          <w:t xml:space="preserve"> are</w:t>
        </w:r>
      </w:ins>
      <w:ins w:id="223" w:author="Erik Norvell" w:date="2025-10-22T10:13:00Z" w16du:dateUtc="2025-10-22T08:13:00Z">
        <w:r>
          <w:t xml:space="preserve"> initialized to azimuth </w:t>
        </w:r>
      </w:ins>
      <m:oMath>
        <m:r>
          <w:ins w:id="224" w:author="Erik Norvell" w:date="2025-10-22T10:13:00Z" w16du:dateUtc="2025-10-22T08:13:00Z">
            <w:rPr>
              <w:rFonts w:ascii="Cambria Math" w:hAnsi="Cambria Math"/>
            </w:rPr>
            <m:t>θ=0</m:t>
          </w:ins>
        </m:r>
      </m:oMath>
      <w:ins w:id="225" w:author="Erik Norvell" w:date="2025-10-22T10:14:00Z" w16du:dateUtc="2025-10-22T08:14:00Z">
        <w:r>
          <w:t xml:space="preserve">, elevation </w:t>
        </w:r>
      </w:ins>
      <m:oMath>
        <m:r>
          <w:ins w:id="226" w:author="Erik Norvell" w:date="2025-10-22T10:14:00Z" w16du:dateUtc="2025-10-22T08:14:00Z">
            <w:rPr>
              <w:rFonts w:ascii="Cambria Math" w:hAnsi="Cambria Math"/>
            </w:rPr>
            <m:t>ϕ=0</m:t>
          </w:ins>
        </m:r>
      </m:oMath>
      <w:ins w:id="227" w:author="Erik Norvell" w:date="2025-10-22T10:14:00Z" w16du:dateUtc="2025-10-22T08:14:00Z">
        <w:r>
          <w:t xml:space="preserve">, radius </w:t>
        </w:r>
      </w:ins>
      <m:oMath>
        <m:r>
          <w:ins w:id="228" w:author="Erik Norvell" w:date="2025-10-22T10:14:00Z" w16du:dateUtc="2025-10-22T08:14:00Z">
            <w:rPr>
              <w:rFonts w:ascii="Cambria Math" w:hAnsi="Cambria Math"/>
            </w:rPr>
            <m:t>r=1</m:t>
          </w:ins>
        </m:r>
      </m:oMath>
      <w:ins w:id="229" w:author="Erik Norvell" w:date="2025-10-22T10:14:00Z" w16du:dateUtc="2025-10-22T08:14:00Z">
        <w:r>
          <w:t xml:space="preserve">, yaw </w:t>
        </w:r>
      </w:ins>
      <m:oMath>
        <m:r>
          <w:ins w:id="230" w:author="Erik Norvell" w:date="2025-10-22T10:16:00Z" w16du:dateUtc="2025-10-22T08:16:00Z">
            <w:rPr>
              <w:rFonts w:ascii="Cambria Math" w:eastAsia="Calibri" w:hAnsi="Cambria Math"/>
            </w:rPr>
            <m:t>φ=0</m:t>
          </w:ins>
        </m:r>
      </m:oMath>
      <w:ins w:id="231" w:author="Erik Norvell" w:date="2025-10-22T10:16:00Z" w16du:dateUtc="2025-10-22T08:16:00Z">
        <w:r>
          <w:t xml:space="preserve"> and pitch </w:t>
        </w:r>
      </w:ins>
      <m:oMath>
        <m:r>
          <w:ins w:id="232" w:author="Erik Norvell" w:date="2025-10-22T10:16:00Z" w16du:dateUtc="2025-10-22T08:16:00Z">
            <w:rPr>
              <w:rFonts w:ascii="Cambria Math" w:hAnsi="Cambria Math"/>
            </w:rPr>
            <m:t>ψ=0</m:t>
          </w:ins>
        </m:r>
      </m:oMath>
      <w:ins w:id="233" w:author="Erik Norvell" w:date="2025-10-22T10:16:00Z" w16du:dateUtc="2025-10-22T08:16:00Z">
        <w:r>
          <w:t xml:space="preserve">, matching the initialization done in the encoder </w:t>
        </w:r>
      </w:ins>
      <w:ins w:id="234" w:author="Erik Norvell" w:date="2025-10-22T10:17:00Z" w16du:dateUtc="2025-10-22T08:17:00Z">
        <w:r>
          <w:t>as described in 5.6.4.3.</w:t>
        </w:r>
      </w:ins>
    </w:p>
    <w:p w14:paraId="186369CE" w14:textId="77777777" w:rsidR="00EA3A02" w:rsidRPr="00355A4C" w:rsidRDefault="00EA3A02" w:rsidP="00EA3A02">
      <w:r w:rsidRPr="00355A4C">
        <w:t xml:space="preserve">In the case of level 1 detail of metadata, only the common metadata (azimuth and elevation) decoder is active. If the second or extended level of metadata detail is used, the radius </w:t>
      </w:r>
      <m:oMath>
        <m:r>
          <w:rPr>
            <w:rFonts w:ascii="Cambria Math" w:hAnsi="Cambria Math"/>
          </w:rPr>
          <m:t>r</m:t>
        </m:r>
      </m:oMath>
      <w:r w:rsidRPr="00355A4C">
        <w:t xml:space="preserve"> and the orientation angles </w:t>
      </w:r>
      <m:oMath>
        <m:r>
          <w:rPr>
            <w:rFonts w:ascii="Cambria Math" w:hAnsi="Cambria Math"/>
          </w:rPr>
          <m:t>yaw</m:t>
        </m:r>
      </m:oMath>
      <w:r w:rsidRPr="00355A4C">
        <w:t xml:space="preserve"> and </w:t>
      </w:r>
      <m:oMath>
        <m:r>
          <w:rPr>
            <w:rFonts w:ascii="Cambria Math" w:hAnsi="Cambria Math"/>
          </w:rPr>
          <m:t>pitch</m:t>
        </m:r>
      </m:oMath>
      <w:r w:rsidRPr="00355A4C">
        <w:t xml:space="preserve"> are also decoded with extended metadata decoder. Note that the first level of detail, azimuth and elevation is a subset of the extended level of detail. The level of detail for metadata to be decoded is indicated by the parameter received via bitstream, </w:t>
      </w:r>
      <m:oMath>
        <m:sSub>
          <m:sSubPr>
            <m:ctrlPr>
              <w:rPr>
                <w:rFonts w:ascii="Cambria Math" w:hAnsi="Cambria Math"/>
                <w:i/>
              </w:rPr>
            </m:ctrlPr>
          </m:sSubPr>
          <m:e>
            <m:r>
              <w:rPr>
                <w:rFonts w:ascii="Cambria Math" w:hAnsi="Cambria Math"/>
              </w:rPr>
              <m:t>bt</m:t>
            </m:r>
          </m:e>
          <m:sub>
            <m:r>
              <w:rPr>
                <w:rFonts w:ascii="Cambria Math" w:hAnsi="Cambria Math"/>
              </w:rPr>
              <m:t>extmd</m:t>
            </m:r>
          </m:sub>
        </m:sSub>
      </m:oMath>
      <w:r w:rsidRPr="00355A4C">
        <w:t xml:space="preserve">. If </w:t>
      </w:r>
      <m:oMath>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t xml:space="preserve"> is set, the encoded metadata includes the extended metadata, level 2 detail.</w:t>
      </w:r>
    </w:p>
    <w:p w14:paraId="38DEC4A6" w14:textId="77777777" w:rsidR="00EA3A02" w:rsidRPr="00355A4C" w:rsidRDefault="00EA3A02" w:rsidP="00EA3A02">
      <w:pPr>
        <w:rPr>
          <w:rFonts w:eastAsia="Calibri"/>
        </w:rPr>
      </w:pPr>
      <w:r w:rsidRPr="00355A4C">
        <w:t xml:space="preserve">A variable to track the state of the level of metadata is introduced as </w:t>
      </w:r>
      <m:oMath>
        <m:sSub>
          <m:sSubPr>
            <m:ctrlPr>
              <w:rPr>
                <w:rFonts w:ascii="Cambria Math" w:hAnsi="Cambria Math"/>
                <w:i/>
              </w:rPr>
            </m:ctrlPr>
          </m:sSubPr>
          <m:e>
            <m:r>
              <w:rPr>
                <w:rFonts w:ascii="Cambria Math" w:hAnsi="Cambria Math"/>
              </w:rPr>
              <m:t>ac</m:t>
            </m:r>
          </m:e>
          <m:sub>
            <m:r>
              <w:rPr>
                <w:rFonts w:ascii="Cambria Math" w:hAnsi="Cambria Math"/>
              </w:rPr>
              <m:t>extmd</m:t>
            </m:r>
          </m:sub>
        </m:sSub>
      </m:oMath>
      <w:r w:rsidRPr="00355A4C">
        <w:t xml:space="preserve">. Active state variable, </w:t>
      </w:r>
      <m:oMath>
        <m:sSub>
          <m:sSubPr>
            <m:ctrlPr>
              <w:rPr>
                <w:rFonts w:ascii="Cambria Math" w:hAnsi="Cambria Math"/>
              </w:rPr>
            </m:ctrlPr>
          </m:sSubPr>
          <m:e>
            <m:r>
              <w:rPr>
                <w:rFonts w:ascii="Cambria Math" w:hAnsi="Cambria Math"/>
              </w:rPr>
              <m:t>ac</m:t>
            </m:r>
          </m:e>
          <m:sub>
            <m:r>
              <w:rPr>
                <w:rFonts w:ascii="Cambria Math" w:hAnsi="Cambria Math"/>
              </w:rPr>
              <m:t>extmd</m:t>
            </m:r>
          </m:sub>
        </m:sSub>
      </m:oMath>
      <w:r w:rsidRPr="00355A4C">
        <w:t xml:space="preserve">,  determines the detail level of the metadata to be used for rendering. At the beginning of the decoding process, </w:t>
      </w:r>
      <m:oMath>
        <m:sSub>
          <m:sSubPr>
            <m:ctrlPr>
              <w:rPr>
                <w:rFonts w:ascii="Cambria Math" w:hAnsi="Cambria Math"/>
              </w:rPr>
            </m:ctrlPr>
          </m:sSubPr>
          <m:e>
            <m:r>
              <w:rPr>
                <w:rFonts w:ascii="Cambria Math" w:hAnsi="Cambria Math"/>
              </w:rPr>
              <m:t>ac</m:t>
            </m:r>
          </m:e>
          <m:sub>
            <m:r>
              <w:rPr>
                <w:rFonts w:ascii="Cambria Math" w:hAnsi="Cambria Math"/>
              </w:rPr>
              <m:t>extmd</m:t>
            </m:r>
          </m:sub>
        </m:sSub>
      </m:oMath>
      <w:r w:rsidRPr="00355A4C">
        <w:t xml:space="preserve"> is set to -1 to indicate the decoding process of the first frame.</w:t>
      </w:r>
    </w:p>
    <w:p w14:paraId="552AF2B7" w14:textId="77777777" w:rsidR="00EA3A02" w:rsidRPr="00355A4C" w:rsidRDefault="00EA3A02" w:rsidP="00EA3A02">
      <w:r w:rsidRPr="00355A4C">
        <w:t xml:space="preserve">A counter </w:t>
      </w:r>
      <m:oMath>
        <m:sSub>
          <m:sSubPr>
            <m:ctrlPr>
              <w:rPr>
                <w:rFonts w:ascii="Cambria Math" w:hAnsi="Cambria Math"/>
                <w:i/>
              </w:rPr>
            </m:ctrlPr>
          </m:sSubPr>
          <m:e>
            <m:r>
              <w:rPr>
                <w:rFonts w:ascii="Cambria Math" w:hAnsi="Cambria Math"/>
              </w:rPr>
              <m:t>cnt</m:t>
            </m:r>
          </m:e>
          <m:sub>
            <m:r>
              <w:rPr>
                <w:rFonts w:ascii="Cambria Math" w:hAnsi="Cambria Math"/>
              </w:rPr>
              <m:t>extmd</m:t>
            </m:r>
          </m:sub>
        </m:sSub>
      </m:oMath>
      <w:r w:rsidRPr="00355A4C">
        <w:t xml:space="preserve"> is introduced to keep track of the number of received frames from different levels of detail. The level 1 detail of metadata is always encoded and decoded independent of the transmission conditions. However, some parts of the level 2 detail are only encoded for high bitrates </w:t>
      </w:r>
      <w:r w:rsidRPr="00355A4C">
        <w:rPr>
          <w:rFonts w:eastAsia="Calibri"/>
        </w:rPr>
        <w:t>(≥ 64 kbps</w:t>
      </w:r>
      <w:r w:rsidRPr="00355A4C">
        <w:t xml:space="preserve">). In the event of the changes in the bitrate conditions, the metadata change counter, </w:t>
      </w:r>
      <m:oMath>
        <m:sSub>
          <m:sSubPr>
            <m:ctrlPr>
              <w:rPr>
                <w:rFonts w:ascii="Cambria Math" w:hAnsi="Cambria Math"/>
              </w:rPr>
            </m:ctrlPr>
          </m:sSubPr>
          <m:e>
            <m:r>
              <w:rPr>
                <w:rFonts w:ascii="Cambria Math" w:hAnsi="Cambria Math"/>
              </w:rPr>
              <m:t>cnt</m:t>
            </m:r>
          </m:e>
          <m:sub>
            <m:r>
              <w:rPr>
                <w:rFonts w:ascii="Cambria Math" w:hAnsi="Cambria Math"/>
              </w:rPr>
              <m:t>extmd</m:t>
            </m:r>
          </m:sub>
        </m:sSub>
      </m:oMath>
      <w:r w:rsidRPr="00355A4C">
        <w:t xml:space="preserve"> keeps track of the duration for such changes before updating the active state, </w:t>
      </w:r>
      <m:oMath>
        <m:sSub>
          <m:sSubPr>
            <m:ctrlPr>
              <w:rPr>
                <w:rFonts w:ascii="Cambria Math" w:hAnsi="Cambria Math"/>
              </w:rPr>
            </m:ctrlPr>
          </m:sSubPr>
          <m:e>
            <m:r>
              <w:rPr>
                <w:rFonts w:ascii="Cambria Math" w:hAnsi="Cambria Math"/>
              </w:rPr>
              <m:t>ac</m:t>
            </m:r>
          </m:e>
          <m:sub>
            <m:r>
              <w:rPr>
                <w:rFonts w:ascii="Cambria Math" w:hAnsi="Cambria Math"/>
              </w:rPr>
              <m:t>extmd</m:t>
            </m:r>
          </m:sub>
        </m:sSub>
      </m:oMath>
      <w:r w:rsidRPr="00355A4C">
        <w:t xml:space="preserve">. The counter, </w:t>
      </w:r>
      <m:oMath>
        <m:sSub>
          <m:sSubPr>
            <m:ctrlPr>
              <w:rPr>
                <w:rFonts w:ascii="Cambria Math" w:hAnsi="Cambria Math"/>
              </w:rPr>
            </m:ctrlPr>
          </m:sSubPr>
          <m:e>
            <m:r>
              <w:rPr>
                <w:rFonts w:ascii="Cambria Math" w:hAnsi="Cambria Math"/>
              </w:rPr>
              <m:t>cnt</m:t>
            </m:r>
          </m:e>
          <m:sub>
            <m:r>
              <w:rPr>
                <w:rFonts w:ascii="Cambria Math" w:hAnsi="Cambria Math"/>
              </w:rPr>
              <m:t>extmd</m:t>
            </m:r>
          </m:sub>
        </m:sSub>
      </m:oMath>
      <w:r w:rsidRPr="00355A4C">
        <w:t xml:space="preserve"> controls the status of the metadata detail state and allows the updates in the metadata memory accordingly via the variable </w:t>
      </w:r>
      <m:oMath>
        <m:sSub>
          <m:sSubPr>
            <m:ctrlPr>
              <w:rPr>
                <w:rFonts w:ascii="Cambria Math" w:hAnsi="Cambria Math"/>
              </w:rPr>
            </m:ctrlPr>
          </m:sSubPr>
          <m:e>
            <m:r>
              <w:rPr>
                <w:rFonts w:ascii="Cambria Math" w:hAnsi="Cambria Math"/>
              </w:rPr>
              <m:t>ac</m:t>
            </m:r>
          </m:e>
          <m:sub>
            <m:r>
              <w:rPr>
                <w:rFonts w:ascii="Cambria Math" w:hAnsi="Cambria Math"/>
              </w:rPr>
              <m:t>extmd</m:t>
            </m:r>
          </m:sub>
        </m:sSub>
      </m:oMath>
      <w:r w:rsidRPr="00355A4C">
        <w:t xml:space="preserve">. </w:t>
      </w:r>
    </w:p>
    <w:p w14:paraId="6BAE2B39" w14:textId="77777777" w:rsidR="00EA3A02" w:rsidRPr="00355A4C" w:rsidRDefault="00EA3A02" w:rsidP="00EA3A02">
      <w:r w:rsidRPr="00355A4C">
        <w:t>Before the decoding process, all metadata parameters (level 1 and level 2) are set to their default values and stored in the metadata memory.</w:t>
      </w:r>
    </w:p>
    <w:p w14:paraId="13BD1442" w14:textId="77777777" w:rsidR="00EA3A02" w:rsidRPr="00355A4C" w:rsidRDefault="00EA3A02" w:rsidP="00EA3A02">
      <w:pPr>
        <w:rPr>
          <w:rFonts w:eastAsia="Calibri"/>
        </w:rPr>
      </w:pPr>
      <w:r w:rsidRPr="00355A4C">
        <w:rPr>
          <w:rFonts w:eastAsia="Calibri"/>
        </w:rPr>
        <w:t xml:space="preserve">For the first received frame, indicated by </w:t>
      </w:r>
      <m:oMath>
        <m:sSub>
          <m:sSubPr>
            <m:ctrlPr>
              <w:rPr>
                <w:rFonts w:ascii="Cambria Math" w:hAnsi="Cambria Math"/>
              </w:rPr>
            </m:ctrlPr>
          </m:sSubPr>
          <m:e>
            <m:r>
              <w:rPr>
                <w:rFonts w:ascii="Cambria Math" w:hAnsi="Cambria Math"/>
              </w:rPr>
              <m:t>ac</m:t>
            </m:r>
          </m:e>
          <m:sub>
            <m:r>
              <w:rPr>
                <w:rFonts w:ascii="Cambria Math" w:hAnsi="Cambria Math"/>
              </w:rPr>
              <m:t>extmd</m:t>
            </m:r>
          </m:sub>
        </m:sSub>
        <m:r>
          <w:rPr>
            <w:rFonts w:ascii="Cambria Math" w:hAnsi="Cambria Math"/>
          </w:rPr>
          <m:t>=-1,</m:t>
        </m:r>
      </m:oMath>
      <w:r w:rsidRPr="00355A4C">
        <w:rPr>
          <w:rFonts w:eastAsia="Calibri"/>
        </w:rPr>
        <w:t xml:space="preserve"> </w:t>
      </w:r>
      <m:oMath>
        <m:sSub>
          <m:sSubPr>
            <m:ctrlPr>
              <w:rPr>
                <w:rFonts w:ascii="Cambria Math" w:hAnsi="Cambria Math"/>
              </w:rPr>
            </m:ctrlPr>
          </m:sSubPr>
          <m:e>
            <m:r>
              <w:rPr>
                <w:rFonts w:ascii="Cambria Math" w:hAnsi="Cambria Math"/>
              </w:rPr>
              <m:t>cnt</m:t>
            </m:r>
          </m:e>
          <m:sub>
            <m:r>
              <w:rPr>
                <w:rFonts w:ascii="Cambria Math" w:hAnsi="Cambria Math"/>
              </w:rPr>
              <m:t>extmd</m:t>
            </m:r>
          </m:sub>
        </m:sSub>
      </m:oMath>
      <w:r w:rsidRPr="00355A4C">
        <w:rPr>
          <w:rFonts w:eastAsia="Calibri"/>
        </w:rPr>
        <w:t xml:space="preserve"> is set to 'zero' and the state </w:t>
      </w:r>
      <m:oMath>
        <m:sSub>
          <m:sSubPr>
            <m:ctrlPr>
              <w:rPr>
                <w:rFonts w:ascii="Cambria Math" w:hAnsi="Cambria Math"/>
              </w:rPr>
            </m:ctrlPr>
          </m:sSubPr>
          <m:e>
            <m:r>
              <w:rPr>
                <w:rFonts w:ascii="Cambria Math" w:hAnsi="Cambria Math"/>
              </w:rPr>
              <m:t>ac</m:t>
            </m:r>
          </m:e>
          <m:sub>
            <m:r>
              <w:rPr>
                <w:rFonts w:ascii="Cambria Math" w:hAnsi="Cambria Math"/>
              </w:rPr>
              <m:t>extmd</m:t>
            </m:r>
          </m:sub>
        </m:sSub>
      </m:oMath>
      <w:r w:rsidRPr="00355A4C">
        <w:rPr>
          <w:rFonts w:eastAsia="Calibri"/>
        </w:rPr>
        <w:t xml:space="preserve"> is updated with the bitstream level, </w:t>
      </w:r>
      <m:oMath>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rPr>
          <w:rFonts w:eastAsia="Calibri"/>
        </w:rPr>
        <w:t>:</w:t>
      </w:r>
    </w:p>
    <w:p w14:paraId="57BEE6B1" w14:textId="77777777" w:rsidR="00EA3A02" w:rsidRPr="00355A4C" w:rsidRDefault="00EA3A02" w:rsidP="00EA3A02">
      <w:pPr>
        <w:pStyle w:val="EQ"/>
        <w:rPr>
          <w:vanish/>
          <w:specVanish/>
        </w:rPr>
      </w:pPr>
      <w:r w:rsidRPr="00355A4C">
        <w:tab/>
      </w:r>
      <m:oMath>
        <m:sSub>
          <m:sSubPr>
            <m:ctrlPr>
              <w:rPr>
                <w:rFonts w:ascii="Cambria Math" w:hAnsi="Cambria Math"/>
              </w:rPr>
            </m:ctrlPr>
          </m:sSubPr>
          <m:e>
            <m:r>
              <w:rPr>
                <w:rFonts w:ascii="Cambria Math" w:hAnsi="Cambria Math"/>
              </w:rPr>
              <m:t>cnt</m:t>
            </m:r>
          </m:e>
          <m:sub>
            <m:r>
              <w:rPr>
                <w:rFonts w:ascii="Cambria Math" w:hAnsi="Cambria Math"/>
              </w:rPr>
              <m:t>extmd</m:t>
            </m:r>
          </m:sub>
        </m:sSub>
        <m:box>
          <m:boxPr>
            <m:opEmu m:val="1"/>
            <m:ctrlPr>
              <w:rPr>
                <w:rFonts w:ascii="Cambria Math" w:hAnsi="Cambria Math"/>
              </w:rPr>
            </m:ctrlPr>
          </m:boxPr>
          <m:e>
            <m:r>
              <w:rPr>
                <w:rFonts w:ascii="Cambria Math" w:eastAsia="Calibri" w:hAnsi="Cambria Math"/>
              </w:rPr>
              <m:t>∶=</m:t>
            </m:r>
          </m:e>
        </m:box>
        <m:r>
          <w:rPr>
            <w:rFonts w:ascii="Cambria Math" w:eastAsia="Calibri" w:hAnsi="Cambria Math"/>
          </w:rPr>
          <m:t>0</m:t>
        </m:r>
      </m:oMath>
      <w:r w:rsidRPr="00355A4C">
        <w:t xml:space="preserve"> </w:t>
      </w:r>
    </w:p>
    <w:p w14:paraId="51A4EF6A" w14:textId="77777777" w:rsidR="00EA3A02" w:rsidRPr="00355A4C" w:rsidRDefault="00EA3A02" w:rsidP="00EA3A02">
      <w:pPr>
        <w:pStyle w:val="EQ"/>
        <w:keepNext/>
        <w:suppressAutoHyphens/>
      </w:pPr>
      <w:r w:rsidRPr="00355A4C">
        <w:t xml:space="preserve"> </w:t>
      </w:r>
      <w:r w:rsidRPr="00355A4C">
        <w:tab/>
      </w:r>
      <w:bookmarkStart w:id="235" w:name="_Ref149833187"/>
      <w:bookmarkStart w:id="236" w:name="_Ref149833192"/>
      <w:r w:rsidRPr="00355A4C">
        <w:t>(6.6-49</w:t>
      </w:r>
      <w:bookmarkEnd w:id="235"/>
      <w:r w:rsidRPr="00355A4C">
        <w:t>)</w:t>
      </w:r>
      <w:bookmarkEnd w:id="236"/>
    </w:p>
    <w:p w14:paraId="3F818A8D" w14:textId="77777777" w:rsidR="00EA3A02" w:rsidRPr="00355A4C" w:rsidRDefault="00EA3A02" w:rsidP="00EA3A02">
      <w:pPr>
        <w:pStyle w:val="EQ"/>
        <w:rPr>
          <w:vanish/>
          <w:specVanish/>
        </w:rPr>
      </w:pPr>
      <w:r w:rsidRPr="00355A4C">
        <w:tab/>
      </w:r>
      <m:oMath>
        <m:sSub>
          <m:sSubPr>
            <m:ctrlPr>
              <w:rPr>
                <w:rFonts w:ascii="Cambria Math" w:hAnsi="Cambria Math"/>
              </w:rPr>
            </m:ctrlPr>
          </m:sSubPr>
          <m:e>
            <m:r>
              <w:rPr>
                <w:rFonts w:ascii="Cambria Math" w:hAnsi="Cambria Math"/>
              </w:rPr>
              <m:t>ac</m:t>
            </m:r>
          </m:e>
          <m:sub>
            <m:r>
              <w:rPr>
                <w:rFonts w:ascii="Cambria Math" w:hAnsi="Cambria Math"/>
              </w:rPr>
              <m:t>extmd</m:t>
            </m:r>
          </m:sub>
        </m:sSub>
        <m:box>
          <m:boxPr>
            <m:opEmu m:val="1"/>
            <m:ctrlPr>
              <w:rPr>
                <w:rFonts w:ascii="Cambria Math" w:hAnsi="Cambria Math"/>
                <w:i/>
              </w:rPr>
            </m:ctrlPr>
          </m:boxPr>
          <m:e>
            <m:r>
              <w:rPr>
                <w:rFonts w:ascii="Cambria Math" w:hAnsi="Cambria Math"/>
              </w:rPr>
              <m:t>∶=</m:t>
            </m:r>
          </m:e>
        </m:box>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t xml:space="preserve"> </w:t>
      </w:r>
    </w:p>
    <w:p w14:paraId="67AD2347" w14:textId="77777777" w:rsidR="00EA3A02" w:rsidRPr="00355A4C" w:rsidRDefault="00EA3A02" w:rsidP="00EA3A02">
      <w:pPr>
        <w:pStyle w:val="EQ"/>
        <w:keepNext/>
        <w:suppressAutoHyphens/>
      </w:pPr>
      <w:r w:rsidRPr="00355A4C">
        <w:t xml:space="preserve"> </w:t>
      </w:r>
      <w:r w:rsidRPr="00355A4C">
        <w:tab/>
      </w:r>
      <w:bookmarkStart w:id="237" w:name="_Ref149833195"/>
      <w:r w:rsidRPr="00355A4C">
        <w:t>(6.6-50)</w:t>
      </w:r>
      <w:bookmarkEnd w:id="237"/>
    </w:p>
    <w:p w14:paraId="782F55BF" w14:textId="77777777" w:rsidR="00EA3A02" w:rsidRPr="00355A4C" w:rsidRDefault="00EA3A02" w:rsidP="00EA3A02">
      <w:pPr>
        <w:rPr>
          <w:rFonts w:eastAsia="Calibri"/>
        </w:rPr>
      </w:pPr>
      <w:r w:rsidRPr="00355A4C">
        <w:rPr>
          <w:rFonts w:eastAsia="Calibri"/>
        </w:rPr>
        <w:t xml:space="preserve">If </w:t>
      </w:r>
      <m:oMath>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rPr>
          <w:rFonts w:eastAsia="Calibri"/>
        </w:rPr>
        <w:t xml:space="preserve"> indicates level 2 detail, the metadata (both level 1 and 2) is decoded according to the level encoded, their values are used for rendering</w:t>
      </w:r>
      <w:del w:id="238" w:author="Lasse J. Laaksonen (Nokia)" w:date="2025-11-11T20:47:00Z" w16du:dateUtc="2025-11-11T18:47:00Z">
        <w:r w:rsidRPr="00355A4C" w:rsidDel="00986540">
          <w:rPr>
            <w:rFonts w:eastAsia="Calibri"/>
          </w:rPr>
          <w:delText>,</w:delText>
        </w:r>
      </w:del>
      <w:r w:rsidRPr="00355A4C">
        <w:rPr>
          <w:rFonts w:eastAsia="Calibri"/>
        </w:rPr>
        <w:t xml:space="preserve"> and stored in the memory.</w:t>
      </w:r>
    </w:p>
    <w:p w14:paraId="4AF9835C" w14:textId="77777777" w:rsidR="00EA3A02" w:rsidRPr="00355A4C" w:rsidRDefault="00EA3A02" w:rsidP="00EA3A02">
      <w:pPr>
        <w:rPr>
          <w:rFonts w:eastAsia="Calibri"/>
        </w:rPr>
      </w:pPr>
      <w:r w:rsidRPr="00355A4C">
        <w:rPr>
          <w:rFonts w:eastAsia="Calibri"/>
        </w:rPr>
        <w:t xml:space="preserve">In the case of </w:t>
      </w:r>
      <m:oMath>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rPr>
          <w:rFonts w:eastAsia="Calibri"/>
        </w:rPr>
        <w:t xml:space="preserve"> indicating level 1 detail, the level 2 metadata parameters (yaw, pitch, and radius) are reset to their default values to be used in the rendering process. The metadata memory is updated with the default values of level 2 metadata in this case. The level 1 metadata parameters are updated according to the bitstream in the memory and those values are used for rendering.  </w:t>
      </w:r>
    </w:p>
    <w:p w14:paraId="61314DBE" w14:textId="77777777" w:rsidR="00EA3A02" w:rsidRPr="00355A4C" w:rsidRDefault="00EA3A02" w:rsidP="00EA3A02">
      <w:pPr>
        <w:rPr>
          <w:rFonts w:eastAsia="Calibri"/>
        </w:rPr>
      </w:pPr>
      <w:r w:rsidRPr="00355A4C">
        <w:rPr>
          <w:rFonts w:eastAsia="Calibri"/>
        </w:rPr>
        <w:t xml:space="preserve">For the static bitrate condition where the metadata detail state currently being used is the same with the bitstream metadata detail level, i.e., </w:t>
      </w:r>
      <m:oMath>
        <m:sSub>
          <m:sSubPr>
            <m:ctrlPr>
              <w:rPr>
                <w:rFonts w:ascii="Cambria Math" w:hAnsi="Cambria Math"/>
              </w:rPr>
            </m:ctrlPr>
          </m:sSubPr>
          <m:e>
            <m:r>
              <w:rPr>
                <w:rFonts w:ascii="Cambria Math" w:hAnsi="Cambria Math"/>
              </w:rPr>
              <m:t>ac</m:t>
            </m:r>
          </m:e>
          <m:sub>
            <m:r>
              <w:rPr>
                <w:rFonts w:ascii="Cambria Math" w:hAnsi="Cambria Math"/>
              </w:rPr>
              <m:t>extmd</m:t>
            </m:r>
          </m:sub>
        </m:sSub>
        <m:r>
          <w:rPr>
            <w:rFonts w:ascii="Cambria Math" w:hAnsi="Cambria Math"/>
          </w:rPr>
          <m:t>==</m:t>
        </m:r>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rPr>
          <w:rFonts w:eastAsia="Calibri"/>
        </w:rPr>
        <w:t xml:space="preserve">, the operations follow the logic in the previous clause with Equations </w:t>
      </w:r>
      <w:r w:rsidRPr="00355A4C">
        <w:t>(</w:t>
      </w:r>
      <w:r w:rsidRPr="00355A4C">
        <w:rPr>
          <w:noProof/>
        </w:rPr>
        <w:t>6.6</w:t>
      </w:r>
      <w:r w:rsidRPr="00355A4C">
        <w:t>-</w:t>
      </w:r>
      <w:r w:rsidRPr="00355A4C">
        <w:rPr>
          <w:noProof/>
        </w:rPr>
        <w:t>49</w:t>
      </w:r>
      <w:r w:rsidRPr="00355A4C">
        <w:t>)</w:t>
      </w:r>
      <w:r w:rsidRPr="00355A4C">
        <w:rPr>
          <w:rFonts w:eastAsia="Calibri"/>
        </w:rPr>
        <w:t xml:space="preserve"> and </w:t>
      </w:r>
      <w:r w:rsidRPr="00355A4C">
        <w:t>(</w:t>
      </w:r>
      <w:r w:rsidRPr="00355A4C">
        <w:rPr>
          <w:noProof/>
        </w:rPr>
        <w:t>6.6</w:t>
      </w:r>
      <w:r w:rsidRPr="00355A4C">
        <w:t>-</w:t>
      </w:r>
      <w:r w:rsidRPr="00355A4C">
        <w:rPr>
          <w:noProof/>
        </w:rPr>
        <w:t>50</w:t>
      </w:r>
      <w:r w:rsidRPr="00355A4C">
        <w:t>)</w:t>
      </w:r>
      <w:r w:rsidRPr="00355A4C">
        <w:rPr>
          <w:rFonts w:eastAsia="Calibri"/>
        </w:rPr>
        <w:t>.</w:t>
      </w:r>
    </w:p>
    <w:p w14:paraId="3B804C63" w14:textId="77777777" w:rsidR="00EA3A02" w:rsidRPr="00355A4C" w:rsidRDefault="00EA3A02" w:rsidP="00EA3A02">
      <w:pPr>
        <w:rPr>
          <w:rFonts w:eastAsia="Calibri"/>
        </w:rPr>
      </w:pPr>
      <w:r w:rsidRPr="00355A4C">
        <w:rPr>
          <w:rFonts w:eastAsia="Calibri"/>
        </w:rPr>
        <w:t xml:space="preserve">If the received metadata detail level is different from the current state, </w:t>
      </w:r>
      <m:oMath>
        <m:sSub>
          <m:sSubPr>
            <m:ctrlPr>
              <w:rPr>
                <w:rFonts w:ascii="Cambria Math" w:hAnsi="Cambria Math"/>
              </w:rPr>
            </m:ctrlPr>
          </m:sSubPr>
          <m:e>
            <m:r>
              <w:rPr>
                <w:rFonts w:ascii="Cambria Math" w:hAnsi="Cambria Math"/>
              </w:rPr>
              <m:t>ac</m:t>
            </m:r>
          </m:e>
          <m:sub>
            <m:r>
              <w:rPr>
                <w:rFonts w:ascii="Cambria Math" w:hAnsi="Cambria Math"/>
              </w:rPr>
              <m:t>extmd</m:t>
            </m:r>
          </m:sub>
        </m:sSub>
        <m:r>
          <w:rPr>
            <w:rFonts w:ascii="Cambria Math" w:hAnsi="Cambria Math"/>
          </w:rPr>
          <m:t>≠</m:t>
        </m:r>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rPr>
          <w:rFonts w:eastAsia="Calibri"/>
        </w:rPr>
        <w:t xml:space="preserve"> when </w:t>
      </w:r>
      <m:oMath>
        <m:sSub>
          <m:sSubPr>
            <m:ctrlPr>
              <w:rPr>
                <w:rFonts w:ascii="Cambria Math" w:hAnsi="Cambria Math"/>
              </w:rPr>
            </m:ctrlPr>
          </m:sSubPr>
          <m:e>
            <m:r>
              <w:rPr>
                <w:rFonts w:ascii="Cambria Math" w:hAnsi="Cambria Math"/>
              </w:rPr>
              <m:t>ac</m:t>
            </m:r>
          </m:e>
          <m:sub>
            <m:r>
              <w:rPr>
                <w:rFonts w:ascii="Cambria Math" w:hAnsi="Cambria Math"/>
              </w:rPr>
              <m:t>extmd</m:t>
            </m:r>
          </m:sub>
        </m:sSub>
        <m:r>
          <w:rPr>
            <w:rFonts w:ascii="Cambria Math" w:hAnsi="Cambria Math"/>
          </w:rPr>
          <m:t>≠-1</m:t>
        </m:r>
      </m:oMath>
      <w:r w:rsidRPr="00355A4C">
        <w:rPr>
          <w:rFonts w:eastAsia="Calibri"/>
        </w:rPr>
        <w:t xml:space="preserve">, it corresponds to the change in the bitstream conditions. In this case,  </w:t>
      </w:r>
      <m:oMath>
        <m:sSub>
          <m:sSubPr>
            <m:ctrlPr>
              <w:rPr>
                <w:rFonts w:ascii="Cambria Math" w:hAnsi="Cambria Math"/>
              </w:rPr>
            </m:ctrlPr>
          </m:sSubPr>
          <m:e>
            <m:r>
              <w:rPr>
                <w:rFonts w:ascii="Cambria Math" w:hAnsi="Cambria Math"/>
              </w:rPr>
              <m:t>cnt</m:t>
            </m:r>
          </m:e>
          <m:sub>
            <m:r>
              <w:rPr>
                <w:rFonts w:ascii="Cambria Math" w:hAnsi="Cambria Math"/>
              </w:rPr>
              <m:t>extmd</m:t>
            </m:r>
          </m:sub>
        </m:sSub>
      </m:oMath>
      <w:r w:rsidRPr="00355A4C">
        <w:rPr>
          <w:rFonts w:eastAsia="Calibri"/>
        </w:rPr>
        <w:t xml:space="preserve"> is incremented by one:</w:t>
      </w:r>
    </w:p>
    <w:p w14:paraId="43FF4E0D" w14:textId="77777777" w:rsidR="00EA3A02" w:rsidRPr="00355A4C" w:rsidRDefault="00EA3A02" w:rsidP="00EA3A02">
      <w:pPr>
        <w:pStyle w:val="EQ"/>
        <w:rPr>
          <w:vanish/>
          <w:specVanish/>
        </w:rPr>
      </w:pPr>
      <w:r w:rsidRPr="00355A4C">
        <w:tab/>
      </w:r>
      <m:oMath>
        <m:sSub>
          <m:sSubPr>
            <m:ctrlPr>
              <w:rPr>
                <w:rFonts w:ascii="Cambria Math" w:hAnsi="Cambria Math"/>
              </w:rPr>
            </m:ctrlPr>
          </m:sSubPr>
          <m:e>
            <m:r>
              <w:rPr>
                <w:rFonts w:ascii="Cambria Math" w:hAnsi="Cambria Math"/>
              </w:rPr>
              <m:t>cnt</m:t>
            </m:r>
          </m:e>
          <m:sub>
            <m:r>
              <w:rPr>
                <w:rFonts w:ascii="Cambria Math" w:hAnsi="Cambria Math"/>
              </w:rPr>
              <m:t>extmd</m:t>
            </m:r>
          </m:sub>
        </m:sSub>
        <m:box>
          <m:boxPr>
            <m:opEmu m:val="1"/>
            <m:ctrlPr>
              <w:rPr>
                <w:rFonts w:ascii="Cambria Math" w:hAnsi="Cambria Math"/>
                <w:i/>
              </w:rPr>
            </m:ctrlPr>
          </m:boxPr>
          <m:e>
            <m:r>
              <w:rPr>
                <w:rFonts w:ascii="Cambria Math" w:hAnsi="Cambria Math"/>
              </w:rPr>
              <m:t>∶=</m:t>
            </m:r>
          </m:e>
        </m:box>
        <m:sSub>
          <m:sSubPr>
            <m:ctrlPr>
              <w:rPr>
                <w:rFonts w:ascii="Cambria Math" w:hAnsi="Cambria Math"/>
              </w:rPr>
            </m:ctrlPr>
          </m:sSubPr>
          <m:e>
            <m:r>
              <w:rPr>
                <w:rFonts w:ascii="Cambria Math" w:hAnsi="Cambria Math"/>
              </w:rPr>
              <m:t>cnt</m:t>
            </m:r>
          </m:e>
          <m:sub>
            <m:r>
              <w:rPr>
                <w:rFonts w:ascii="Cambria Math" w:hAnsi="Cambria Math"/>
              </w:rPr>
              <m:t>extmd</m:t>
            </m:r>
          </m:sub>
        </m:sSub>
        <m:r>
          <w:rPr>
            <w:rFonts w:ascii="Cambria Math" w:hAnsi="Cambria Math"/>
          </w:rPr>
          <m:t>+1</m:t>
        </m:r>
      </m:oMath>
      <w:r w:rsidRPr="00355A4C">
        <w:t xml:space="preserve">. </w:t>
      </w:r>
    </w:p>
    <w:p w14:paraId="34622BA1" w14:textId="77777777" w:rsidR="00EA3A02" w:rsidRPr="00355A4C" w:rsidRDefault="00EA3A02" w:rsidP="00EA3A02">
      <w:pPr>
        <w:pStyle w:val="EQ"/>
        <w:keepNext/>
        <w:suppressAutoHyphens/>
      </w:pPr>
      <w:r w:rsidRPr="00355A4C">
        <w:t xml:space="preserve"> </w:t>
      </w:r>
      <w:r w:rsidRPr="00355A4C">
        <w:tab/>
        <w:t>(6.6-51)</w:t>
      </w:r>
    </w:p>
    <w:p w14:paraId="6EC9B9E7" w14:textId="79CC100F" w:rsidR="00EA3A02" w:rsidRDefault="00EA3A02" w:rsidP="00EA3A02">
      <w:pPr>
        <w:rPr>
          <w:rFonts w:eastAsia="Calibri"/>
        </w:rPr>
      </w:pPr>
      <w:r w:rsidRPr="00355A4C">
        <w:rPr>
          <w:rFonts w:eastAsia="Calibri"/>
        </w:rPr>
        <w:t xml:space="preserve">Following the incrementation, </w:t>
      </w:r>
      <m:oMath>
        <m:sSub>
          <m:sSubPr>
            <m:ctrlPr>
              <w:rPr>
                <w:rFonts w:ascii="Cambria Math" w:hAnsi="Cambria Math"/>
              </w:rPr>
            </m:ctrlPr>
          </m:sSubPr>
          <m:e>
            <m:r>
              <w:rPr>
                <w:rFonts w:ascii="Cambria Math" w:hAnsi="Cambria Math"/>
              </w:rPr>
              <m:t>cnt</m:t>
            </m:r>
          </m:e>
          <m:sub>
            <m:r>
              <w:rPr>
                <w:rFonts w:ascii="Cambria Math" w:hAnsi="Cambria Math"/>
              </w:rPr>
              <m:t>extmd</m:t>
            </m:r>
          </m:sub>
        </m:sSub>
      </m:oMath>
      <w:r w:rsidRPr="00355A4C">
        <w:rPr>
          <w:rFonts w:eastAsia="Calibri"/>
        </w:rPr>
        <w:t xml:space="preserve"> is subjected to a threshold of 5 to see if the change is persistent over a period (5 frames in this case). If counter </w:t>
      </w:r>
      <m:oMath>
        <m:sSub>
          <m:sSubPr>
            <m:ctrlPr>
              <w:rPr>
                <w:rFonts w:ascii="Cambria Math" w:hAnsi="Cambria Math"/>
              </w:rPr>
            </m:ctrlPr>
          </m:sSubPr>
          <m:e>
            <m:r>
              <w:rPr>
                <w:rFonts w:ascii="Cambria Math" w:hAnsi="Cambria Math"/>
              </w:rPr>
              <m:t>cnt</m:t>
            </m:r>
          </m:e>
          <m:sub>
            <m:r>
              <w:rPr>
                <w:rFonts w:ascii="Cambria Math" w:hAnsi="Cambria Math"/>
              </w:rPr>
              <m:t>extmd</m:t>
            </m:r>
          </m:sub>
        </m:sSub>
        <m:r>
          <w:rPr>
            <w:rFonts w:ascii="Cambria Math" w:hAnsi="Cambria Math"/>
          </w:rPr>
          <m:t>&lt;5</m:t>
        </m:r>
      </m:oMath>
      <w:r w:rsidRPr="00355A4C">
        <w:rPr>
          <w:rFonts w:eastAsia="Calibri"/>
        </w:rPr>
        <w:t xml:space="preserve">, meaning the change has been effective for less than 5 frames, the metadata values from the memory are used for rendering. The update on the level 2 metadata parameters is withheld for a short time window. When the counter </w:t>
      </w:r>
      <m:oMath>
        <m:sSub>
          <m:sSubPr>
            <m:ctrlPr>
              <w:rPr>
                <w:rFonts w:ascii="Cambria Math" w:hAnsi="Cambria Math"/>
              </w:rPr>
            </m:ctrlPr>
          </m:sSubPr>
          <m:e>
            <m:r>
              <w:rPr>
                <w:rFonts w:ascii="Cambria Math" w:hAnsi="Cambria Math"/>
              </w:rPr>
              <m:t>cnt</m:t>
            </m:r>
          </m:e>
          <m:sub>
            <m:r>
              <w:rPr>
                <w:rFonts w:ascii="Cambria Math" w:hAnsi="Cambria Math"/>
              </w:rPr>
              <m:t>extmd</m:t>
            </m:r>
          </m:sub>
        </m:sSub>
      </m:oMath>
      <w:r w:rsidRPr="00355A4C">
        <w:rPr>
          <w:rFonts w:eastAsia="Calibri"/>
        </w:rPr>
        <w:t xml:space="preserve"> reaches the threshold, meaning </w:t>
      </w:r>
      <m:oMath>
        <m:sSub>
          <m:sSubPr>
            <m:ctrlPr>
              <w:rPr>
                <w:rFonts w:ascii="Cambria Math" w:hAnsi="Cambria Math"/>
              </w:rPr>
            </m:ctrlPr>
          </m:sSubPr>
          <m:e>
            <m:r>
              <w:rPr>
                <w:rFonts w:ascii="Cambria Math" w:hAnsi="Cambria Math"/>
              </w:rPr>
              <m:t>cnt</m:t>
            </m:r>
          </m:e>
          <m:sub>
            <m:r>
              <w:rPr>
                <w:rFonts w:ascii="Cambria Math" w:hAnsi="Cambria Math"/>
              </w:rPr>
              <m:t>extmd</m:t>
            </m:r>
          </m:sub>
        </m:sSub>
        <m:r>
          <w:rPr>
            <w:rFonts w:ascii="Cambria Math" w:hAnsi="Cambria Math"/>
          </w:rPr>
          <m:t>=5</m:t>
        </m:r>
      </m:oMath>
      <w:r w:rsidRPr="00355A4C">
        <w:rPr>
          <w:rFonts w:eastAsia="Calibri"/>
        </w:rPr>
        <w:t xml:space="preserve">, Equations </w:t>
      </w:r>
      <w:r w:rsidRPr="00355A4C">
        <w:t>(</w:t>
      </w:r>
      <w:r w:rsidRPr="00355A4C">
        <w:rPr>
          <w:noProof/>
        </w:rPr>
        <w:t>6.6</w:t>
      </w:r>
      <w:r w:rsidRPr="00355A4C">
        <w:t>-</w:t>
      </w:r>
      <w:r w:rsidRPr="00355A4C">
        <w:rPr>
          <w:noProof/>
        </w:rPr>
        <w:t>49</w:t>
      </w:r>
      <w:r w:rsidRPr="00355A4C">
        <w:t>)</w:t>
      </w:r>
      <w:r w:rsidRPr="00355A4C">
        <w:rPr>
          <w:rFonts w:eastAsia="Calibri"/>
        </w:rPr>
        <w:t xml:space="preserve"> and </w:t>
      </w:r>
      <w:r w:rsidRPr="00355A4C">
        <w:t>(</w:t>
      </w:r>
      <w:r w:rsidRPr="00355A4C">
        <w:rPr>
          <w:noProof/>
        </w:rPr>
        <w:t>6.6</w:t>
      </w:r>
      <w:r w:rsidRPr="00355A4C">
        <w:t>-</w:t>
      </w:r>
      <w:r w:rsidRPr="00355A4C">
        <w:rPr>
          <w:noProof/>
        </w:rPr>
        <w:t>50</w:t>
      </w:r>
      <w:r w:rsidRPr="00355A4C">
        <w:t>)</w:t>
      </w:r>
      <w:r w:rsidRPr="00355A4C">
        <w:rPr>
          <w:rFonts w:eastAsia="Calibri"/>
        </w:rPr>
        <w:t xml:space="preserve"> are applied followed by the same operations in the first frame and the renderer uses the received and decoded metadata. In case level 1 metadata is received, the default values are used for the extended metadata in level 2. The renderer uses the received and decoded values of level 2 detail metadata when </w:t>
      </w:r>
      <m:oMath>
        <m:sSub>
          <m:sSubPr>
            <m:ctrlPr>
              <w:rPr>
                <w:rFonts w:ascii="Cambria Math" w:hAnsi="Cambria Math"/>
              </w:rPr>
            </m:ctrlPr>
          </m:sSubPr>
          <m:e>
            <m:r>
              <w:rPr>
                <w:rFonts w:ascii="Cambria Math" w:hAnsi="Cambria Math"/>
              </w:rPr>
              <m:t>bt</m:t>
            </m:r>
          </m:e>
          <m:sub>
            <m:r>
              <w:rPr>
                <w:rFonts w:ascii="Cambria Math" w:hAnsi="Cambria Math"/>
              </w:rPr>
              <m:t>extmd</m:t>
            </m:r>
          </m:sub>
        </m:sSub>
      </m:oMath>
      <w:r w:rsidRPr="00355A4C">
        <w:rPr>
          <w:rFonts w:eastAsia="Calibri"/>
        </w:rPr>
        <w:t xml:space="preserve"> indicates level 2 detail. The metadata memory is updated with the metadata values used for rendering. </w:t>
      </w:r>
    </w:p>
    <w:p w14:paraId="203C18B5" w14:textId="77777777" w:rsidR="00587CF5" w:rsidRPr="00587CF5" w:rsidRDefault="00587CF5" w:rsidP="00587CF5"/>
    <w:p w14:paraId="77672C4A" w14:textId="1A26CD9E" w:rsidR="00EA3A02" w:rsidRPr="00EA3A02" w:rsidRDefault="00EA3A02" w:rsidP="00EA3A02">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12</w:t>
      </w:r>
      <w:r>
        <w:rPr>
          <w:noProof/>
        </w:rPr>
        <w:fldChar w:fldCharType="end"/>
      </w:r>
      <w:r>
        <w:rPr>
          <w:noProof/>
        </w:rPr>
        <w:t xml:space="preserve"> (new clause)</w:t>
      </w:r>
    </w:p>
    <w:p w14:paraId="05D8F3D2" w14:textId="01E487A9" w:rsidR="004F40D5" w:rsidRPr="00CD76DC" w:rsidRDefault="004F40D5" w:rsidP="004F40D5">
      <w:pPr>
        <w:pStyle w:val="Heading3"/>
        <w:rPr>
          <w:ins w:id="239" w:author="Lasse J. Laaksonen (Nokia)" w:date="2025-10-09T15:24:00Z" w16du:dateUtc="2025-10-09T12:24:00Z"/>
          <w:noProof/>
        </w:rPr>
      </w:pPr>
      <w:ins w:id="240" w:author="Lasse J. Laaksonen (Nokia)" w:date="2025-10-09T15:24:00Z" w16du:dateUtc="2025-10-09T12:24:00Z">
        <w:r w:rsidRPr="00CD76DC">
          <w:rPr>
            <w:noProof/>
          </w:rPr>
          <w:t>6.9.12</w:t>
        </w:r>
        <w:r w:rsidRPr="00CD76DC">
          <w:rPr>
            <w:noProof/>
          </w:rPr>
          <w:tab/>
          <w:t>OMASA object editing</w:t>
        </w:r>
      </w:ins>
    </w:p>
    <w:p w14:paraId="6F0E784F" w14:textId="77777777" w:rsidR="004F40D5" w:rsidRPr="00CD76DC" w:rsidRDefault="004F40D5" w:rsidP="004F40D5">
      <w:pPr>
        <w:pStyle w:val="Heading4"/>
        <w:rPr>
          <w:ins w:id="241" w:author="Lasse J. Laaksonen (Nokia)" w:date="2025-10-09T15:24:00Z" w16du:dateUtc="2025-10-09T12:24:00Z"/>
        </w:rPr>
      </w:pPr>
      <w:ins w:id="242" w:author="Lasse J. Laaksonen (Nokia)" w:date="2025-10-09T15:24:00Z" w16du:dateUtc="2025-10-09T12:24:00Z">
        <w:r w:rsidRPr="00CD76DC">
          <w:t>6.9.12.1</w:t>
        </w:r>
        <w:r w:rsidRPr="00CD76DC">
          <w:tab/>
          <w:t>Overview</w:t>
        </w:r>
      </w:ins>
    </w:p>
    <w:p w14:paraId="192A514F" w14:textId="77777777" w:rsidR="004F40D5" w:rsidRDefault="004F40D5" w:rsidP="004F40D5">
      <w:pPr>
        <w:rPr>
          <w:ins w:id="243" w:author="Lasse J. Laaksonen (Nokia)" w:date="2025-10-24T09:11:00Z" w16du:dateUtc="2025-10-24T06:11:00Z"/>
        </w:rPr>
      </w:pPr>
      <w:ins w:id="244" w:author="Lasse J. Laaksonen (Nokia)" w:date="2025-10-09T15:24:00Z" w16du:dateUtc="2025-10-09T12:24:00Z">
        <w:r w:rsidRPr="00CD76DC">
          <w:t>The OMASA format supports editing of the objects</w:t>
        </w:r>
        <w:r>
          <w:t xml:space="preserve"> at the decoder. Object editing is supported both</w:t>
        </w:r>
        <w:r w:rsidRPr="00CD76DC">
          <w:t xml:space="preserve"> for Param OMASA (</w:t>
        </w:r>
        <w:r>
          <w:t xml:space="preserve">see </w:t>
        </w:r>
        <w:r w:rsidRPr="00CD76DC">
          <w:t>clause 6.9.4) and Disc OMASA (</w:t>
        </w:r>
        <w:r>
          <w:t xml:space="preserve">see </w:t>
        </w:r>
        <w:r w:rsidRPr="00CD76DC">
          <w:t xml:space="preserve">clause 6.9.5) decoding modes. The direction and the gain of the objects can be </w:t>
        </w:r>
        <w:r>
          <w:t>manipulated</w:t>
        </w:r>
        <w:r w:rsidRPr="00CD76DC">
          <w:t xml:space="preserve">. Furthermore, the gain of the MASA part can be </w:t>
        </w:r>
        <w:r>
          <w:t>manipulated to fully edit the decoded OMASA scene</w:t>
        </w:r>
        <w:r w:rsidRPr="00CD76DC">
          <w:t xml:space="preserve">. </w:t>
        </w:r>
      </w:ins>
    </w:p>
    <w:p w14:paraId="405415E6" w14:textId="616FAF83" w:rsidR="00A825D4" w:rsidRPr="00CD76DC" w:rsidRDefault="00A825D4" w:rsidP="004F40D5">
      <w:pPr>
        <w:rPr>
          <w:ins w:id="245" w:author="Lasse J. Laaksonen (Nokia)" w:date="2025-10-09T15:24:00Z" w16du:dateUtc="2025-10-09T12:24:00Z"/>
        </w:rPr>
      </w:pPr>
      <w:ins w:id="246" w:author="Lasse J. Laaksonen (Nokia)" w:date="2025-10-24T09:11:00Z" w16du:dateUtc="2025-10-24T06:11:00Z">
        <w:r>
          <w:t>In object editing, object editing input information, descr</w:t>
        </w:r>
      </w:ins>
      <w:ins w:id="247" w:author="Lasse J. Laaksonen (Nokia)" w:date="2025-10-24T09:12:00Z" w16du:dateUtc="2025-10-24T06:12:00Z">
        <w:r>
          <w:t xml:space="preserve">ibed in clause 7.4.10.2, and associated MASA gain editing information </w:t>
        </w:r>
      </w:ins>
      <m:oMath>
        <m:sSub>
          <m:sSubPr>
            <m:ctrlPr>
              <w:ins w:id="248" w:author="Lasse J. Laaksonen (Nokia)" w:date="2025-10-24T09:12:00Z" w16du:dateUtc="2025-10-24T06:12:00Z">
                <w:rPr>
                  <w:rFonts w:ascii="Cambria Math" w:hAnsi="Cambria Math"/>
                </w:rPr>
              </w:ins>
            </m:ctrlPr>
          </m:sSubPr>
          <m:e>
            <m:r>
              <w:ins w:id="249" w:author="Lasse J. Laaksonen (Nokia)" w:date="2025-10-24T09:12:00Z" w16du:dateUtc="2025-10-24T06:12:00Z">
                <w:rPr>
                  <w:rFonts w:ascii="Cambria Math" w:hAnsi="Cambria Math"/>
                </w:rPr>
                <m:t>g</m:t>
              </w:ins>
            </m:r>
          </m:e>
          <m:sub>
            <m:r>
              <w:ins w:id="250" w:author="Lasse J. Laaksonen (Nokia)" w:date="2025-10-24T09:12:00Z" w16du:dateUtc="2025-10-24T06:12:00Z">
                <w:rPr>
                  <w:rFonts w:ascii="Cambria Math" w:hAnsi="Cambria Math"/>
                </w:rPr>
                <m:t>MASA</m:t>
              </w:ins>
            </m:r>
            <m:r>
              <w:ins w:id="251" w:author="Lasse J. Laaksonen (Nokia)" w:date="2025-10-24T09:12:00Z" w16du:dateUtc="2025-10-24T06:12:00Z">
                <m:rPr>
                  <m:sty m:val="p"/>
                </m:rPr>
                <w:rPr>
                  <w:rFonts w:ascii="Cambria Math" w:hAnsi="Cambria Math"/>
                </w:rPr>
                <m:t>,</m:t>
              </w:ins>
            </m:r>
            <m:r>
              <w:ins w:id="252" w:author="Lasse J. Laaksonen (Nokia)" w:date="2025-10-24T09:12:00Z" w16du:dateUtc="2025-10-24T06:12:00Z">
                <w:rPr>
                  <w:rFonts w:ascii="Cambria Math" w:hAnsi="Cambria Math"/>
                </w:rPr>
                <m:t>input</m:t>
              </w:ins>
            </m:r>
          </m:sub>
        </m:sSub>
      </m:oMath>
      <w:ins w:id="253" w:author="Lasse J. Laaksonen (Nokia)" w:date="2025-10-24T09:12:00Z" w16du:dateUtc="2025-10-24T06:12:00Z">
        <w:r>
          <w:t xml:space="preserve"> </w:t>
        </w:r>
      </w:ins>
      <w:ins w:id="254" w:author="Lasse J. Laaksonen (Nokia)" w:date="2025-10-24T09:13:00Z" w16du:dateUtc="2025-10-24T06:13:00Z">
        <w:r>
          <w:t xml:space="preserve">received via a decoder interface are used to </w:t>
        </w:r>
      </w:ins>
      <w:ins w:id="255" w:author="Lasse J. Laaksonen (Nokia)" w:date="2025-10-24T09:14:00Z" w16du:dateUtc="2025-10-24T06:14:00Z">
        <w:r>
          <w:t xml:space="preserve">edit the decoded object metadata </w:t>
        </w:r>
      </w:ins>
      <w:ins w:id="256" w:author="Lasse J. Laaksonen (Nokia)" w:date="2025-10-24T09:17:00Z" w16du:dateUtc="2025-10-24T06:17:00Z">
        <w:r w:rsidR="003443D8">
          <w:t xml:space="preserve">parameter </w:t>
        </w:r>
      </w:ins>
      <w:ins w:id="257" w:author="Lasse J. Laaksonen (Nokia)" w:date="2025-10-24T09:14:00Z" w16du:dateUtc="2025-10-24T06:14:00Z">
        <w:r>
          <w:t>values and the MASA gain.</w:t>
        </w:r>
      </w:ins>
      <w:ins w:id="258" w:author="Lasse J. Laaksonen (Nokia)" w:date="2025-10-24T09:12:00Z" w16du:dateUtc="2025-10-24T06:12:00Z">
        <w:r>
          <w:t xml:space="preserve"> </w:t>
        </w:r>
      </w:ins>
      <w:ins w:id="259" w:author="Lasse J. Laaksonen (Nokia)" w:date="2025-10-24T09:15:00Z" w16du:dateUtc="2025-10-24T06:15:00Z">
        <w:r>
          <w:t xml:space="preserve">However, these input values are not applied directly, </w:t>
        </w:r>
      </w:ins>
      <w:ins w:id="260" w:author="Lasse J. Laaksonen (Nokia)" w:date="2025-10-24T09:16:00Z" w16du:dateUtc="2025-10-24T06:16:00Z">
        <w:r w:rsidR="00AA7C1A">
          <w:t>instead</w:t>
        </w:r>
      </w:ins>
      <w:ins w:id="261" w:author="Lasse J. Laaksonen (Nokia)" w:date="2025-10-24T09:15:00Z" w16du:dateUtc="2025-10-24T06:15:00Z">
        <w:r>
          <w:t xml:space="preserve"> they go through a conditional appl</w:t>
        </w:r>
      </w:ins>
      <w:ins w:id="262" w:author="Lasse J. Laaksonen (Nokia)" w:date="2025-10-24T09:16:00Z" w16du:dateUtc="2025-10-24T06:16:00Z">
        <w:r>
          <w:t>ication decision described in clause 6.9.12.2.</w:t>
        </w:r>
      </w:ins>
    </w:p>
    <w:p w14:paraId="077DF8AD" w14:textId="77777777" w:rsidR="004F40D5" w:rsidRDefault="004F40D5" w:rsidP="004F40D5">
      <w:pPr>
        <w:rPr>
          <w:ins w:id="263" w:author="Lasse J. Laaksonen (Nokia)" w:date="2025-10-24T09:10:00Z" w16du:dateUtc="2025-10-24T06:10:00Z"/>
        </w:rPr>
      </w:pPr>
      <w:ins w:id="264" w:author="Lasse J. Laaksonen (Nokia)" w:date="2025-10-09T15:24:00Z" w16du:dateUtc="2025-10-09T12:24:00Z">
        <w:r>
          <w:t>Object</w:t>
        </w:r>
        <w:r w:rsidRPr="00CD76DC">
          <w:t xml:space="preserve"> editing in the Param OMASA decoding mode is described in clause 6.9.12.3, and </w:t>
        </w:r>
        <w:r>
          <w:t>object</w:t>
        </w:r>
        <w:r w:rsidRPr="00CD76DC">
          <w:t xml:space="preserve"> editing in the Disc OMASA decoding is described in clause 6.9.12.4.</w:t>
        </w:r>
      </w:ins>
    </w:p>
    <w:p w14:paraId="06B9C870" w14:textId="77777777" w:rsidR="004F40D5" w:rsidRPr="00CD76DC" w:rsidRDefault="004F40D5" w:rsidP="004F40D5">
      <w:pPr>
        <w:pStyle w:val="Heading4"/>
        <w:rPr>
          <w:ins w:id="265" w:author="Lasse J. Laaksonen (Nokia)" w:date="2025-10-09T15:24:00Z" w16du:dateUtc="2025-10-09T12:24:00Z"/>
        </w:rPr>
      </w:pPr>
      <w:ins w:id="266" w:author="Lasse J. Laaksonen (Nokia)" w:date="2025-10-09T15:24:00Z" w16du:dateUtc="2025-10-09T12:24:00Z">
        <w:r w:rsidRPr="00CD76DC">
          <w:t>6.9.12.2</w:t>
        </w:r>
        <w:r w:rsidRPr="00CD76DC">
          <w:tab/>
          <w:t>Conditional application of</w:t>
        </w:r>
        <w:r>
          <w:t xml:space="preserve"> object</w:t>
        </w:r>
        <w:r w:rsidRPr="00CD76DC">
          <w:t xml:space="preserve"> edit</w:t>
        </w:r>
        <w:r>
          <w:t>ing</w:t>
        </w:r>
      </w:ins>
    </w:p>
    <w:p w14:paraId="204B1E05" w14:textId="7851E03C" w:rsidR="004F40D5" w:rsidRPr="00CD76DC" w:rsidRDefault="004F40D5" w:rsidP="004F40D5">
      <w:pPr>
        <w:rPr>
          <w:ins w:id="267" w:author="Lasse J. Laaksonen (Nokia)" w:date="2025-10-09T15:24:00Z" w16du:dateUtc="2025-10-09T12:24:00Z"/>
        </w:rPr>
      </w:pPr>
      <w:ins w:id="268" w:author="Lasse J. Laaksonen (Nokia)" w:date="2025-10-09T15:24:00Z" w16du:dateUtc="2025-10-09T12:24:00Z">
        <w:r>
          <w:t>To avoid perceptual artefacts due to excessive object manipulation, conditional application of object editing is used</w:t>
        </w:r>
      </w:ins>
      <w:ins w:id="269" w:author="Lasse J. Laaksonen (Nokia)" w:date="2025-10-24T09:17:00Z" w16du:dateUtc="2025-10-24T06:17:00Z">
        <w:r w:rsidR="00C251D1">
          <w:t xml:space="preserve"> for OMASA</w:t>
        </w:r>
      </w:ins>
      <w:ins w:id="270" w:author="Lasse J. Laaksonen (Nokia)" w:date="2025-10-09T15:24:00Z" w16du:dateUtc="2025-10-09T12:24:00Z">
        <w:r>
          <w:t xml:space="preserve">. </w:t>
        </w:r>
        <w:r w:rsidRPr="00CD76DC">
          <w:t>The decision if an edit of an object metadata parameter (azimuth, elevation, or gain) or MASA component gain should be applied or prevented is determined by obtaining the edit control information defining the edited value, determining the magnitude of the change caused by the edit, comparing this with a threshold value, and selecting to edit or to prevent editing the metadata parameter based on the result of this comparison.</w:t>
        </w:r>
      </w:ins>
    </w:p>
    <w:p w14:paraId="7CCB7B88" w14:textId="61958F82" w:rsidR="004F40D5" w:rsidRDefault="004F40D5" w:rsidP="004F40D5">
      <w:pPr>
        <w:rPr>
          <w:noProof/>
        </w:rPr>
      </w:pPr>
      <w:ins w:id="271" w:author="Lasse J. Laaksonen (Nokia)" w:date="2025-10-09T15:24:00Z" w16du:dateUtc="2025-10-09T12:24:00Z">
        <w:r w:rsidRPr="00CD76DC">
          <w:t xml:space="preserve">The threshold values used in the comparison are </w:t>
        </w:r>
        <w:r>
          <w:t>defined</w:t>
        </w:r>
        <w:r w:rsidRPr="00CD76DC">
          <w:t xml:space="preserve"> as follows. The edit threshold for the MASA component gain is </w:t>
        </w:r>
      </w:ins>
      <m:oMath>
        <m:sSub>
          <m:sSubPr>
            <m:ctrlPr>
              <w:ins w:id="272" w:author="Lasse J. Laaksonen (Nokia)" w:date="2025-10-09T15:24:00Z" w16du:dateUtc="2025-10-09T12:24:00Z">
                <w:rPr>
                  <w:rFonts w:ascii="Cambria Math" w:hAnsi="Cambria Math"/>
                  <w:i/>
                </w:rPr>
              </w:ins>
            </m:ctrlPr>
          </m:sSubPr>
          <m:e>
            <m:r>
              <w:ins w:id="273" w:author="Lasse J. Laaksonen (Nokia)" w:date="2025-10-09T15:24:00Z" w16du:dateUtc="2025-10-09T12:24:00Z">
                <w:rPr>
                  <w:rFonts w:ascii="Cambria Math" w:hAnsi="Cambria Math"/>
                </w:rPr>
                <m:t>thr</m:t>
              </w:ins>
            </m:r>
          </m:e>
          <m:sub>
            <m:r>
              <w:ins w:id="274" w:author="Lasse J. Laaksonen (Nokia)" w:date="2025-10-09T15:24:00Z" w16du:dateUtc="2025-10-09T12:24:00Z">
                <w:rPr>
                  <w:rFonts w:ascii="Cambria Math" w:hAnsi="Cambria Math"/>
                </w:rPr>
                <m:t>MASA</m:t>
              </w:ins>
            </m:r>
          </m:sub>
        </m:sSub>
        <m:r>
          <w:ins w:id="275" w:author="Lasse J. Laaksonen (Nokia)" w:date="2025-10-09T15:24:00Z" w16du:dateUtc="2025-10-09T12:24:00Z">
            <w:rPr>
              <w:rFonts w:ascii="Cambria Math" w:hAnsi="Cambria Math"/>
            </w:rPr>
            <m:t>=0.06</m:t>
          </w:ins>
        </m:r>
      </m:oMath>
      <w:ins w:id="276" w:author="Lasse J. Laaksonen (Nokia)" w:date="2025-10-09T15:24:00Z" w16du:dateUtc="2025-10-09T12:24:00Z">
        <w:r w:rsidRPr="00CD76DC">
          <w:t xml:space="preserve">, and the edit threshold for the gain of object </w:t>
        </w:r>
      </w:ins>
      <m:oMath>
        <m:r>
          <w:ins w:id="277" w:author="Lasse J. Laaksonen (Nokia)" w:date="2025-10-09T15:24:00Z" w16du:dateUtc="2025-10-09T12:24:00Z">
            <w:rPr>
              <w:rFonts w:ascii="Cambria Math" w:hAnsi="Cambria Math"/>
            </w:rPr>
            <m:t>j</m:t>
          </w:ins>
        </m:r>
      </m:oMath>
      <w:ins w:id="278" w:author="Lasse J. Laaksonen (Nokia)" w:date="2025-10-09T15:24:00Z" w16du:dateUtc="2025-10-09T12:24:00Z">
        <w:r w:rsidRPr="00CD76DC">
          <w:t xml:space="preserve"> is </w:t>
        </w:r>
      </w:ins>
      <m:oMath>
        <m:sSub>
          <m:sSubPr>
            <m:ctrlPr>
              <w:ins w:id="279" w:author="Lasse J. Laaksonen (Nokia)" w:date="2025-10-09T15:24:00Z" w16du:dateUtc="2025-10-09T12:24:00Z">
                <w:rPr>
                  <w:rFonts w:ascii="Cambria Math" w:hAnsi="Cambria Math"/>
                  <w:i/>
                </w:rPr>
              </w:ins>
            </m:ctrlPr>
          </m:sSubPr>
          <m:e>
            <m:r>
              <w:ins w:id="280" w:author="Lasse J. Laaksonen (Nokia)" w:date="2025-10-09T15:24:00Z" w16du:dateUtc="2025-10-09T12:24:00Z">
                <w:rPr>
                  <w:rFonts w:ascii="Cambria Math" w:hAnsi="Cambria Math"/>
                </w:rPr>
                <m:t>thr</m:t>
              </w:ins>
            </m:r>
          </m:e>
          <m:sub>
            <m:r>
              <w:ins w:id="281" w:author="Lasse J. Laaksonen (Nokia)" w:date="2025-10-09T15:24:00Z" w16du:dateUtc="2025-10-09T12:24:00Z">
                <w:rPr>
                  <w:rFonts w:ascii="Cambria Math" w:hAnsi="Cambria Math"/>
                </w:rPr>
                <m:t>g</m:t>
              </w:ins>
            </m:r>
          </m:sub>
        </m:sSub>
        <m:d>
          <m:dPr>
            <m:ctrlPr>
              <w:ins w:id="282" w:author="Lasse J. Laaksonen (Nokia)" w:date="2025-10-09T15:24:00Z" w16du:dateUtc="2025-10-09T12:24:00Z">
                <w:rPr>
                  <w:rFonts w:ascii="Cambria Math" w:hAnsi="Cambria Math"/>
                  <w:i/>
                </w:rPr>
              </w:ins>
            </m:ctrlPr>
          </m:dPr>
          <m:e>
            <m:r>
              <w:ins w:id="283" w:author="Lasse J. Laaksonen (Nokia)" w:date="2025-10-09T15:24:00Z" w16du:dateUtc="2025-10-09T12:24:00Z">
                <w:rPr>
                  <w:rFonts w:ascii="Cambria Math" w:hAnsi="Cambria Math"/>
                </w:rPr>
                <m:t>j</m:t>
              </w:ins>
            </m:r>
          </m:e>
        </m:d>
        <m:r>
          <w:ins w:id="284" w:author="Lasse J. Laaksonen (Nokia)" w:date="2025-10-09T15:24:00Z" w16du:dateUtc="2025-10-09T12:24:00Z">
            <w:rPr>
              <w:rFonts w:ascii="Cambria Math" w:hAnsi="Cambria Math"/>
            </w:rPr>
            <m:t>=0.06</m:t>
          </w:ins>
        </m:r>
      </m:oMath>
      <w:ins w:id="285" w:author="Lasse J. Laaksonen (Nokia)" w:date="2025-10-09T15:24:00Z" w16du:dateUtc="2025-10-09T12:24:00Z">
        <w:r w:rsidRPr="00CD76DC">
          <w:t xml:space="preserve">. In the Disc OMASA decoding mode, the azimuth angle edit threshold is </w:t>
        </w:r>
      </w:ins>
      <m:oMath>
        <m:sSub>
          <m:sSubPr>
            <m:ctrlPr>
              <w:ins w:id="286" w:author="Lasse J. Laaksonen (Nokia)" w:date="2025-10-09T15:24:00Z" w16du:dateUtc="2025-10-09T12:24:00Z">
                <w:rPr>
                  <w:rFonts w:ascii="Cambria Math" w:hAnsi="Cambria Math"/>
                  <w:i/>
                </w:rPr>
              </w:ins>
            </m:ctrlPr>
          </m:sSubPr>
          <m:e>
            <m:r>
              <w:ins w:id="287" w:author="Lasse J. Laaksonen (Nokia)" w:date="2025-10-09T15:24:00Z" w16du:dateUtc="2025-10-09T12:24:00Z">
                <w:rPr>
                  <w:rFonts w:ascii="Cambria Math" w:hAnsi="Cambria Math"/>
                </w:rPr>
                <m:t>thr</m:t>
              </w:ins>
            </m:r>
          </m:e>
          <m:sub>
            <m:r>
              <w:ins w:id="288" w:author="Lasse J. Laaksonen (Nokia)" w:date="2025-10-09T15:24:00Z" w16du:dateUtc="2025-10-09T12:24:00Z">
                <w:rPr>
                  <w:rFonts w:ascii="Cambria Math" w:hAnsi="Cambria Math"/>
                </w:rPr>
                <m:t>θ</m:t>
              </w:ins>
            </m:r>
          </m:sub>
        </m:sSub>
        <m:d>
          <m:dPr>
            <m:ctrlPr>
              <w:ins w:id="289" w:author="Lasse J. Laaksonen (Nokia)" w:date="2025-10-09T15:24:00Z" w16du:dateUtc="2025-10-09T12:24:00Z">
                <w:rPr>
                  <w:rFonts w:ascii="Cambria Math" w:hAnsi="Cambria Math"/>
                  <w:i/>
                </w:rPr>
              </w:ins>
            </m:ctrlPr>
          </m:dPr>
          <m:e>
            <m:r>
              <w:ins w:id="290" w:author="Lasse J. Laaksonen (Nokia)" w:date="2025-10-09T15:24:00Z" w16du:dateUtc="2025-10-09T12:24:00Z">
                <w:rPr>
                  <w:rFonts w:ascii="Cambria Math" w:hAnsi="Cambria Math"/>
                </w:rPr>
                <m:t>j</m:t>
              </w:ins>
            </m:r>
          </m:e>
        </m:d>
        <m:r>
          <w:ins w:id="291" w:author="Lasse J. Laaksonen (Nokia)" w:date="2025-10-09T15:24:00Z" w16du:dateUtc="2025-10-09T12:24:00Z">
            <w:rPr>
              <w:rFonts w:ascii="Cambria Math" w:hAnsi="Cambria Math"/>
            </w:rPr>
            <m:t>=1.0</m:t>
          </w:ins>
        </m:r>
      </m:oMath>
      <w:ins w:id="292" w:author="Lasse J. Laaksonen (Nokia)" w:date="2025-10-09T15:24:00Z" w16du:dateUtc="2025-10-09T12:24:00Z">
        <w:r w:rsidRPr="00CD76DC">
          <w:t xml:space="preserve">, and the elevation angle edit threshold is </w:t>
        </w:r>
      </w:ins>
      <m:oMath>
        <m:sSub>
          <m:sSubPr>
            <m:ctrlPr>
              <w:ins w:id="293" w:author="Lasse J. Laaksonen (Nokia)" w:date="2025-10-09T15:24:00Z" w16du:dateUtc="2025-10-09T12:24:00Z">
                <w:rPr>
                  <w:rFonts w:ascii="Cambria Math" w:hAnsi="Cambria Math"/>
                  <w:i/>
                </w:rPr>
              </w:ins>
            </m:ctrlPr>
          </m:sSubPr>
          <m:e>
            <m:r>
              <w:ins w:id="294" w:author="Lasse J. Laaksonen (Nokia)" w:date="2025-10-09T15:24:00Z" w16du:dateUtc="2025-10-09T12:24:00Z">
                <w:rPr>
                  <w:rFonts w:ascii="Cambria Math" w:hAnsi="Cambria Math"/>
                </w:rPr>
                <m:t>thr</m:t>
              </w:ins>
            </m:r>
          </m:e>
          <m:sub>
            <m:r>
              <w:ins w:id="295" w:author="Lasse J. Laaksonen (Nokia)" w:date="2025-10-09T15:24:00Z" w16du:dateUtc="2025-10-09T12:24:00Z">
                <w:rPr>
                  <w:rFonts w:ascii="Cambria Math" w:hAnsi="Cambria Math"/>
                </w:rPr>
                <m:t>ϕ</m:t>
              </w:ins>
            </m:r>
          </m:sub>
        </m:sSub>
        <m:d>
          <m:dPr>
            <m:ctrlPr>
              <w:ins w:id="296" w:author="Lasse J. Laaksonen (Nokia)" w:date="2025-10-09T15:24:00Z" w16du:dateUtc="2025-10-09T12:24:00Z">
                <w:rPr>
                  <w:rFonts w:ascii="Cambria Math" w:hAnsi="Cambria Math"/>
                  <w:i/>
                </w:rPr>
              </w:ins>
            </m:ctrlPr>
          </m:dPr>
          <m:e>
            <m:r>
              <w:ins w:id="297" w:author="Lasse J. Laaksonen (Nokia)" w:date="2025-10-09T15:24:00Z" w16du:dateUtc="2025-10-09T12:24:00Z">
                <w:rPr>
                  <w:rFonts w:ascii="Cambria Math" w:hAnsi="Cambria Math"/>
                </w:rPr>
                <m:t>j</m:t>
              </w:ins>
            </m:r>
          </m:e>
        </m:d>
        <m:r>
          <w:ins w:id="298" w:author="Lasse J. Laaksonen (Nokia)" w:date="2025-10-09T15:24:00Z" w16du:dateUtc="2025-10-09T12:24:00Z">
            <w:rPr>
              <w:rFonts w:ascii="Cambria Math" w:hAnsi="Cambria Math"/>
            </w:rPr>
            <m:t>=2.0</m:t>
          </w:ins>
        </m:r>
      </m:oMath>
      <w:ins w:id="299" w:author="Lasse J. Laaksonen (Nokia)" w:date="2025-10-09T15:24:00Z" w16du:dateUtc="2025-10-09T12:24:00Z">
        <w:r w:rsidRPr="00CD76DC">
          <w:t xml:space="preserve">. In the Param OMASA decoding mode, the azimuth and elevation angle threshold values </w:t>
        </w:r>
      </w:ins>
      <m:oMath>
        <m:sSub>
          <m:sSubPr>
            <m:ctrlPr>
              <w:ins w:id="300" w:author="Lasse J. Laaksonen (Nokia)" w:date="2025-10-09T15:24:00Z" w16du:dateUtc="2025-10-09T12:24:00Z">
                <w:rPr>
                  <w:rFonts w:ascii="Cambria Math" w:hAnsi="Cambria Math"/>
                  <w:i/>
                </w:rPr>
              </w:ins>
            </m:ctrlPr>
          </m:sSubPr>
          <m:e>
            <m:r>
              <w:ins w:id="301" w:author="Lasse J. Laaksonen (Nokia)" w:date="2025-10-09T15:24:00Z" w16du:dateUtc="2025-10-09T12:24:00Z">
                <w:rPr>
                  <w:rFonts w:ascii="Cambria Math" w:hAnsi="Cambria Math"/>
                </w:rPr>
                <m:t>thr</m:t>
              </w:ins>
            </m:r>
          </m:e>
          <m:sub>
            <m:r>
              <w:ins w:id="302" w:author="Lasse J. Laaksonen (Nokia)" w:date="2025-10-09T15:24:00Z" w16du:dateUtc="2025-10-09T12:24:00Z">
                <w:rPr>
                  <w:rFonts w:ascii="Cambria Math" w:hAnsi="Cambria Math"/>
                </w:rPr>
                <m:t>θ</m:t>
              </w:ins>
            </m:r>
          </m:sub>
        </m:sSub>
        <m:d>
          <m:dPr>
            <m:ctrlPr>
              <w:ins w:id="303" w:author="Lasse J. Laaksonen (Nokia)" w:date="2025-10-09T15:24:00Z" w16du:dateUtc="2025-10-09T12:24:00Z">
                <w:rPr>
                  <w:rFonts w:ascii="Cambria Math" w:hAnsi="Cambria Math"/>
                  <w:i/>
                </w:rPr>
              </w:ins>
            </m:ctrlPr>
          </m:dPr>
          <m:e>
            <m:r>
              <w:ins w:id="304" w:author="Lasse J. Laaksonen (Nokia)" w:date="2025-10-09T15:24:00Z" w16du:dateUtc="2025-10-09T12:24:00Z">
                <w:rPr>
                  <w:rFonts w:ascii="Cambria Math" w:hAnsi="Cambria Math"/>
                </w:rPr>
                <m:t>j</m:t>
              </w:ins>
            </m:r>
          </m:e>
        </m:d>
      </m:oMath>
      <w:ins w:id="305" w:author="Lasse J. Laaksonen (Nokia)" w:date="2025-10-09T15:24:00Z" w16du:dateUtc="2025-10-09T12:24:00Z">
        <w:r w:rsidRPr="00CD76DC">
          <w:t xml:space="preserve"> and </w:t>
        </w:r>
      </w:ins>
      <m:oMath>
        <m:sSub>
          <m:sSubPr>
            <m:ctrlPr>
              <w:ins w:id="306" w:author="Lasse J. Laaksonen (Nokia)" w:date="2025-10-09T15:24:00Z" w16du:dateUtc="2025-10-09T12:24:00Z">
                <w:rPr>
                  <w:rFonts w:ascii="Cambria Math" w:hAnsi="Cambria Math"/>
                  <w:i/>
                </w:rPr>
              </w:ins>
            </m:ctrlPr>
          </m:sSubPr>
          <m:e>
            <m:r>
              <w:ins w:id="307" w:author="Lasse J. Laaksonen (Nokia)" w:date="2025-10-09T15:24:00Z" w16du:dateUtc="2025-10-09T12:24:00Z">
                <w:rPr>
                  <w:rFonts w:ascii="Cambria Math" w:hAnsi="Cambria Math"/>
                </w:rPr>
                <m:t>thr</m:t>
              </w:ins>
            </m:r>
          </m:e>
          <m:sub>
            <m:r>
              <w:ins w:id="308" w:author="Lasse J. Laaksonen (Nokia)" w:date="2025-10-09T15:24:00Z" w16du:dateUtc="2025-10-09T12:24:00Z">
                <w:rPr>
                  <w:rFonts w:ascii="Cambria Math" w:hAnsi="Cambria Math"/>
                </w:rPr>
                <m:t>ϕ</m:t>
              </w:ins>
            </m:r>
          </m:sub>
        </m:sSub>
        <m:d>
          <m:dPr>
            <m:ctrlPr>
              <w:ins w:id="309" w:author="Lasse J. Laaksonen (Nokia)" w:date="2025-10-09T15:24:00Z" w16du:dateUtc="2025-10-09T12:24:00Z">
                <w:rPr>
                  <w:rFonts w:ascii="Cambria Math" w:hAnsi="Cambria Math"/>
                  <w:i/>
                </w:rPr>
              </w:ins>
            </m:ctrlPr>
          </m:dPr>
          <m:e>
            <m:r>
              <w:ins w:id="310" w:author="Lasse J. Laaksonen (Nokia)" w:date="2025-10-09T15:24:00Z" w16du:dateUtc="2025-10-09T12:24:00Z">
                <w:rPr>
                  <w:rFonts w:ascii="Cambria Math" w:hAnsi="Cambria Math"/>
                </w:rPr>
                <m:t>j</m:t>
              </w:ins>
            </m:r>
          </m:e>
        </m:d>
      </m:oMath>
      <w:ins w:id="311" w:author="Lasse J. Laaksonen (Nokia)" w:date="2025-10-09T15:24:00Z" w16du:dateUtc="2025-10-09T12:24:00Z">
        <w:r w:rsidRPr="00CD76DC">
          <w:t xml:space="preserve"> are determined based on the quantization resolutions of the azimuth and elevation parameter values which depend on the number of bits </w:t>
        </w:r>
      </w:ins>
      <m:oMath>
        <m:sSub>
          <m:sSubPr>
            <m:ctrlPr>
              <w:ins w:id="312" w:author="Lasse J. Laaksonen (Nokia)" w:date="2025-10-09T15:24:00Z" w16du:dateUtc="2025-10-09T12:24:00Z">
                <w:rPr>
                  <w:rFonts w:ascii="Cambria Math" w:hAnsi="Cambria Math"/>
                  <w:i/>
                </w:rPr>
              </w:ins>
            </m:ctrlPr>
          </m:sSubPr>
          <m:e>
            <m:r>
              <w:ins w:id="313" w:author="Lasse J. Laaksonen (Nokia)" w:date="2025-10-09T15:24:00Z" w16du:dateUtc="2025-10-09T12:24:00Z">
                <w:rPr>
                  <w:rFonts w:ascii="Cambria Math" w:hAnsi="Cambria Math"/>
                </w:rPr>
                <m:t>n</m:t>
              </w:ins>
            </m:r>
          </m:e>
          <m:sub>
            <m:r>
              <w:ins w:id="314" w:author="Lasse J. Laaksonen (Nokia)" w:date="2025-10-09T15:24:00Z" w16du:dateUtc="2025-10-09T12:24:00Z">
                <w:rPr>
                  <w:rFonts w:ascii="Cambria Math" w:hAnsi="Cambria Math"/>
                </w:rPr>
                <m:t>bits</m:t>
              </w:ins>
            </m:r>
          </m:sub>
        </m:sSub>
        <m:d>
          <m:dPr>
            <m:ctrlPr>
              <w:ins w:id="315" w:author="Lasse J. Laaksonen (Nokia)" w:date="2025-10-09T15:24:00Z" w16du:dateUtc="2025-10-09T12:24:00Z">
                <w:rPr>
                  <w:rFonts w:ascii="Cambria Math" w:hAnsi="Cambria Math"/>
                  <w:i/>
                </w:rPr>
              </w:ins>
            </m:ctrlPr>
          </m:dPr>
          <m:e>
            <m:r>
              <w:ins w:id="316" w:author="Lasse J. Laaksonen (Nokia)" w:date="2025-10-09T15:24:00Z" w16du:dateUtc="2025-10-09T12:24:00Z">
                <w:rPr>
                  <w:rFonts w:ascii="Cambria Math" w:hAnsi="Cambria Math"/>
                </w:rPr>
                <m:t>j</m:t>
              </w:ins>
            </m:r>
          </m:e>
        </m:d>
      </m:oMath>
      <w:ins w:id="317" w:author="Lasse J. Laaksonen (Nokia)" w:date="2025-10-09T15:24:00Z" w16du:dateUtc="2025-10-09T12:24:00Z">
        <w:r w:rsidRPr="00CD76DC">
          <w:t xml:space="preserve"> used to code the spherical index describing the azimuth and elevation angle values of object </w:t>
        </w:r>
      </w:ins>
      <m:oMath>
        <m:r>
          <w:ins w:id="318" w:author="Lasse J. Laaksonen (Nokia)" w:date="2025-10-09T15:24:00Z" w16du:dateUtc="2025-10-09T12:24:00Z">
            <w:rPr>
              <w:rFonts w:ascii="Cambria Math" w:hAnsi="Cambria Math"/>
            </w:rPr>
            <m:t>j</m:t>
          </w:ins>
        </m:r>
      </m:oMath>
      <w:ins w:id="319" w:author="Lasse J. Laaksonen (Nokia)" w:date="2025-10-09T15:24:00Z" w16du:dateUtc="2025-10-09T12:24:00Z">
        <w:r w:rsidRPr="00CD76DC">
          <w:t xml:space="preserve">. The number of bits </w:t>
        </w:r>
      </w:ins>
      <m:oMath>
        <m:sSub>
          <m:sSubPr>
            <m:ctrlPr>
              <w:ins w:id="320" w:author="Lasse J. Laaksonen (Nokia)" w:date="2025-10-09T15:24:00Z" w16du:dateUtc="2025-10-09T12:24:00Z">
                <w:rPr>
                  <w:rFonts w:ascii="Cambria Math" w:hAnsi="Cambria Math"/>
                  <w:i/>
                </w:rPr>
              </w:ins>
            </m:ctrlPr>
          </m:sSubPr>
          <m:e>
            <m:r>
              <w:ins w:id="321" w:author="Lasse J. Laaksonen (Nokia)" w:date="2025-10-09T15:24:00Z" w16du:dateUtc="2025-10-09T12:24:00Z">
                <w:rPr>
                  <w:rFonts w:ascii="Cambria Math" w:hAnsi="Cambria Math"/>
                </w:rPr>
                <m:t>n</m:t>
              </w:ins>
            </m:r>
          </m:e>
          <m:sub>
            <m:r>
              <w:ins w:id="322" w:author="Lasse J. Laaksonen (Nokia)" w:date="2025-10-09T15:24:00Z" w16du:dateUtc="2025-10-09T12:24:00Z">
                <w:rPr>
                  <w:rFonts w:ascii="Cambria Math" w:hAnsi="Cambria Math"/>
                </w:rPr>
                <m:t>bits</m:t>
              </w:ins>
            </m:r>
          </m:sub>
        </m:sSub>
        <m:d>
          <m:dPr>
            <m:ctrlPr>
              <w:ins w:id="323" w:author="Lasse J. Laaksonen (Nokia)" w:date="2025-10-09T15:24:00Z" w16du:dateUtc="2025-10-09T12:24:00Z">
                <w:rPr>
                  <w:rFonts w:ascii="Cambria Math" w:hAnsi="Cambria Math"/>
                  <w:i/>
                </w:rPr>
              </w:ins>
            </m:ctrlPr>
          </m:dPr>
          <m:e>
            <m:r>
              <w:ins w:id="324" w:author="Lasse J. Laaksonen (Nokia)" w:date="2025-10-09T15:24:00Z" w16du:dateUtc="2025-10-09T12:24:00Z">
                <w:rPr>
                  <w:rFonts w:ascii="Cambria Math" w:hAnsi="Cambria Math"/>
                </w:rPr>
                <m:t>j</m:t>
              </w:ins>
            </m:r>
          </m:e>
        </m:d>
      </m:oMath>
      <w:ins w:id="325" w:author="Lasse J. Laaksonen (Nokia)" w:date="2025-10-09T15:24:00Z" w16du:dateUtc="2025-10-09T12:24:00Z">
        <w:r w:rsidRPr="00CD76DC">
          <w:t xml:space="preserve"> is compared with the values in the column “No. bits” in table 5.2-31 and the matching row is selected. The value from column </w:t>
        </w:r>
      </w:ins>
      <m:oMath>
        <m:sSub>
          <m:sSubPr>
            <m:ctrlPr>
              <w:ins w:id="326" w:author="Lasse J. Laaksonen (Nokia)" w:date="2025-10-09T15:24:00Z" w16du:dateUtc="2025-10-09T12:24:00Z">
                <w:rPr>
                  <w:rFonts w:ascii="Cambria Math" w:hAnsi="Cambria Math"/>
                  <w:i/>
                </w:rPr>
              </w:ins>
            </m:ctrlPr>
          </m:sSubPr>
          <m:e>
            <m:r>
              <w:ins w:id="327" w:author="Lasse J. Laaksonen (Nokia)" w:date="2025-10-09T15:24:00Z" w16du:dateUtc="2025-10-09T12:24:00Z">
                <m:rPr>
                  <m:sty m:val="p"/>
                </m:rPr>
                <w:rPr>
                  <w:rFonts w:ascii="Cambria Math" w:hAnsi="Cambria Math"/>
                </w:rPr>
                <m:t>Δ</m:t>
              </w:ins>
            </m:r>
            <m:ctrlPr>
              <w:ins w:id="328" w:author="Lasse J. Laaksonen (Nokia)" w:date="2025-10-09T15:24:00Z" w16du:dateUtc="2025-10-09T12:24:00Z">
                <w:rPr>
                  <w:rFonts w:ascii="Cambria Math" w:hAnsi="Cambria Math"/>
                </w:rPr>
              </w:ins>
            </m:ctrlPr>
          </m:e>
          <m:sub>
            <m:r>
              <w:ins w:id="329" w:author="Lasse J. Laaksonen (Nokia)" w:date="2025-10-09T15:24:00Z" w16du:dateUtc="2025-10-09T12:24:00Z">
                <w:rPr>
                  <w:rFonts w:ascii="Cambria Math" w:hAnsi="Cambria Math"/>
                </w:rPr>
                <m:t>θ</m:t>
              </w:ins>
            </m:r>
          </m:sub>
        </m:sSub>
      </m:oMath>
      <w:ins w:id="330" w:author="Lasse J. Laaksonen (Nokia)" w:date="2025-10-09T15:24:00Z" w16du:dateUtc="2025-10-09T12:24:00Z">
        <w:r w:rsidRPr="00CD76DC">
          <w:t xml:space="preserve"> is assigned to </w:t>
        </w:r>
      </w:ins>
      <m:oMath>
        <m:sSub>
          <m:sSubPr>
            <m:ctrlPr>
              <w:ins w:id="331" w:author="Lasse J. Laaksonen (Nokia)" w:date="2025-10-09T15:24:00Z" w16du:dateUtc="2025-10-09T12:24:00Z">
                <w:rPr>
                  <w:rFonts w:ascii="Cambria Math" w:hAnsi="Cambria Math"/>
                  <w:i/>
                </w:rPr>
              </w:ins>
            </m:ctrlPr>
          </m:sSubPr>
          <m:e>
            <m:r>
              <w:ins w:id="332" w:author="Lasse J. Laaksonen (Nokia)" w:date="2025-10-09T15:24:00Z" w16du:dateUtc="2025-10-09T12:24:00Z">
                <m:rPr>
                  <m:sty m:val="p"/>
                </m:rPr>
                <w:rPr>
                  <w:rFonts w:ascii="Cambria Math" w:hAnsi="Cambria Math"/>
                </w:rPr>
                <m:t>Δ</m:t>
              </w:ins>
            </m:r>
          </m:e>
          <m:sub>
            <m:r>
              <w:ins w:id="333" w:author="Lasse J. Laaksonen (Nokia)" w:date="2025-10-09T15:24:00Z" w16du:dateUtc="2025-10-09T12:24:00Z">
                <w:rPr>
                  <w:rFonts w:ascii="Cambria Math" w:hAnsi="Cambria Math"/>
                </w:rPr>
                <m:t>ISM,ϕ</m:t>
              </w:ins>
            </m:r>
          </m:sub>
        </m:sSub>
        <m:d>
          <m:dPr>
            <m:ctrlPr>
              <w:ins w:id="334" w:author="Lasse J. Laaksonen (Nokia)" w:date="2025-10-09T15:24:00Z" w16du:dateUtc="2025-10-09T12:24:00Z">
                <w:rPr>
                  <w:rFonts w:ascii="Cambria Math" w:hAnsi="Cambria Math"/>
                  <w:i/>
                </w:rPr>
              </w:ins>
            </m:ctrlPr>
          </m:dPr>
          <m:e>
            <m:r>
              <w:ins w:id="335" w:author="Lasse J. Laaksonen (Nokia)" w:date="2025-10-09T15:24:00Z" w16du:dateUtc="2025-10-09T12:24:00Z">
                <w:rPr>
                  <w:rFonts w:ascii="Cambria Math" w:hAnsi="Cambria Math"/>
                </w:rPr>
                <m:t>j</m:t>
              </w:ins>
            </m:r>
          </m:e>
        </m:d>
      </m:oMath>
      <w:ins w:id="336" w:author="Lasse J. Laaksonen (Nokia)" w:date="2025-10-09T15:24:00Z" w16du:dateUtc="2025-10-09T12:24:00Z">
        <w:r w:rsidRPr="00CD76DC">
          <w:t xml:space="preserve">, indicating the elevation angle quantization resolution. The index </w:t>
        </w:r>
      </w:ins>
      <m:oMath>
        <m:sSub>
          <m:sSubPr>
            <m:ctrlPr>
              <w:ins w:id="337" w:author="Lasse J. Laaksonen (Nokia)" w:date="2025-10-09T15:24:00Z" w16du:dateUtc="2025-10-09T12:24:00Z">
                <w:rPr>
                  <w:rFonts w:ascii="Cambria Math" w:hAnsi="Cambria Math"/>
                  <w:i/>
                </w:rPr>
              </w:ins>
            </m:ctrlPr>
          </m:sSubPr>
          <m:e>
            <m:r>
              <w:ins w:id="338" w:author="Lasse J. Laaksonen (Nokia)" w:date="2025-10-09T15:24:00Z" w16du:dateUtc="2025-10-09T12:24:00Z">
                <w:rPr>
                  <w:rFonts w:ascii="Cambria Math" w:hAnsi="Cambria Math"/>
                </w:rPr>
                <m:t>id</m:t>
              </w:ins>
            </m:r>
          </m:e>
          <m:sub>
            <m:r>
              <w:ins w:id="339" w:author="Lasse J. Laaksonen (Nokia)" w:date="2025-10-09T15:24:00Z" w16du:dateUtc="2025-10-09T12:24:00Z">
                <w:rPr>
                  <w:rFonts w:ascii="Cambria Math" w:hAnsi="Cambria Math"/>
                </w:rPr>
                <m:t>ISM,</m:t>
              </w:ins>
            </m:r>
            <m:r>
              <w:ins w:id="340" w:author="Lasse J. Laaksonen (Nokia)" w:date="2025-10-09T15:24:00Z" w16du:dateUtc="2025-10-09T12:24:00Z">
                <m:rPr>
                  <m:sty m:val="p"/>
                </m:rPr>
                <w:rPr>
                  <w:rFonts w:ascii="Cambria Math" w:hAnsi="Cambria Math"/>
                </w:rPr>
                <m:t>ϕ</m:t>
              </w:ins>
            </m:r>
          </m:sub>
        </m:sSub>
        <m:d>
          <m:dPr>
            <m:ctrlPr>
              <w:ins w:id="341" w:author="Lasse J. Laaksonen (Nokia)" w:date="2025-10-09T15:24:00Z" w16du:dateUtc="2025-10-09T12:24:00Z">
                <w:rPr>
                  <w:rFonts w:ascii="Cambria Math" w:hAnsi="Cambria Math"/>
                  <w:i/>
                </w:rPr>
              </w:ins>
            </m:ctrlPr>
          </m:dPr>
          <m:e>
            <m:r>
              <w:ins w:id="342" w:author="Lasse J. Laaksonen (Nokia)" w:date="2025-10-09T15:24:00Z" w16du:dateUtc="2025-10-09T12:24:00Z">
                <w:rPr>
                  <w:rFonts w:ascii="Cambria Math" w:hAnsi="Cambria Math"/>
                </w:rPr>
                <m:t>j</m:t>
              </w:ins>
            </m:r>
          </m:e>
        </m:d>
        <m:r>
          <w:ins w:id="343" w:author="Lasse J. Laaksonen (Nokia)" w:date="2025-10-09T15:24:00Z" w16du:dateUtc="2025-10-09T12:24:00Z">
            <w:rPr>
              <w:rFonts w:ascii="Cambria Math" w:hAnsi="Cambria Math"/>
            </w:rPr>
            <m:t>=</m:t>
          </w:ins>
        </m:r>
        <m:d>
          <m:dPr>
            <m:begChr m:val="["/>
            <m:endChr m:val="]"/>
            <m:ctrlPr>
              <w:ins w:id="344" w:author="Lasse J. Laaksonen (Nokia)" w:date="2025-10-09T15:24:00Z" w16du:dateUtc="2025-10-09T12:24:00Z">
                <w:rPr>
                  <w:rFonts w:ascii="Cambria Math" w:hAnsi="Cambria Math"/>
                  <w:i/>
                </w:rPr>
              </w:ins>
            </m:ctrlPr>
          </m:dPr>
          <m:e>
            <m:f>
              <m:fPr>
                <m:ctrlPr>
                  <w:ins w:id="345" w:author="Lasse J. Laaksonen (Nokia)" w:date="2025-10-09T15:24:00Z" w16du:dateUtc="2025-10-09T12:24:00Z">
                    <w:rPr>
                      <w:rFonts w:ascii="Cambria Math" w:hAnsi="Cambria Math"/>
                      <w:i/>
                    </w:rPr>
                  </w:ins>
                </m:ctrlPr>
              </m:fPr>
              <m:num>
                <m:d>
                  <m:dPr>
                    <m:begChr m:val="|"/>
                    <m:endChr m:val="|"/>
                    <m:ctrlPr>
                      <w:ins w:id="346" w:author="Lasse J. Laaksonen (Nokia)" w:date="2025-10-09T15:24:00Z" w16du:dateUtc="2025-10-09T12:24:00Z">
                        <w:rPr>
                          <w:rFonts w:ascii="Cambria Math" w:hAnsi="Cambria Math"/>
                          <w:i/>
                        </w:rPr>
                      </w:ins>
                    </m:ctrlPr>
                  </m:dPr>
                  <m:e>
                    <m:sSub>
                      <m:sSubPr>
                        <m:ctrlPr>
                          <w:ins w:id="347" w:author="Lasse J. Laaksonen (Nokia)" w:date="2025-10-09T15:24:00Z" w16du:dateUtc="2025-10-09T12:24:00Z">
                            <w:rPr>
                              <w:rFonts w:ascii="Cambria Math" w:hAnsi="Cambria Math"/>
                              <w:i/>
                            </w:rPr>
                          </w:ins>
                        </m:ctrlPr>
                      </m:sSubPr>
                      <m:e>
                        <m:r>
                          <w:ins w:id="348" w:author="Lasse J. Laaksonen (Nokia)" w:date="2025-10-09T15:24:00Z" w16du:dateUtc="2025-10-09T12:24:00Z">
                            <w:rPr>
                              <w:rFonts w:ascii="Cambria Math" w:hAnsi="Cambria Math"/>
                            </w:rPr>
                            <m:t>ϕ</m:t>
                          </w:ins>
                        </m:r>
                      </m:e>
                      <m:sub>
                        <m:r>
                          <w:ins w:id="349" w:author="Lasse J. Laaksonen (Nokia)" w:date="2025-10-09T15:24:00Z" w16du:dateUtc="2025-10-09T12:24:00Z">
                            <w:rPr>
                              <w:rFonts w:ascii="Cambria Math" w:hAnsi="Cambria Math"/>
                            </w:rPr>
                            <m:t>ISM,input</m:t>
                          </w:ins>
                        </m:r>
                      </m:sub>
                    </m:sSub>
                    <m:d>
                      <m:dPr>
                        <m:ctrlPr>
                          <w:ins w:id="350" w:author="Lasse J. Laaksonen (Nokia)" w:date="2025-10-09T15:24:00Z" w16du:dateUtc="2025-10-09T12:24:00Z">
                            <w:rPr>
                              <w:rFonts w:ascii="Cambria Math" w:hAnsi="Cambria Math"/>
                              <w:i/>
                            </w:rPr>
                          </w:ins>
                        </m:ctrlPr>
                      </m:dPr>
                      <m:e>
                        <m:r>
                          <w:ins w:id="351" w:author="Lasse J. Laaksonen (Nokia)" w:date="2025-10-09T15:24:00Z" w16du:dateUtc="2025-10-09T12:24:00Z">
                            <w:rPr>
                              <w:rFonts w:ascii="Cambria Math" w:hAnsi="Cambria Math"/>
                            </w:rPr>
                            <m:t>j</m:t>
                          </w:ins>
                        </m:r>
                      </m:e>
                    </m:d>
                  </m:e>
                </m:d>
              </m:num>
              <m:den>
                <m:sSub>
                  <m:sSubPr>
                    <m:ctrlPr>
                      <w:ins w:id="352" w:author="Lasse J. Laaksonen (Nokia)" w:date="2025-10-09T15:24:00Z" w16du:dateUtc="2025-10-09T12:24:00Z">
                        <w:rPr>
                          <w:rFonts w:ascii="Cambria Math" w:hAnsi="Cambria Math"/>
                          <w:i/>
                        </w:rPr>
                      </w:ins>
                    </m:ctrlPr>
                  </m:sSubPr>
                  <m:e>
                    <m:r>
                      <w:ins w:id="353" w:author="Lasse J. Laaksonen (Nokia)" w:date="2025-10-09T15:24:00Z" w16du:dateUtc="2025-10-09T12:24:00Z">
                        <m:rPr>
                          <m:sty m:val="p"/>
                        </m:rPr>
                        <w:rPr>
                          <w:rFonts w:ascii="Cambria Math" w:hAnsi="Cambria Math"/>
                        </w:rPr>
                        <m:t>Δ</m:t>
                      </w:ins>
                    </m:r>
                  </m:e>
                  <m:sub>
                    <m:r>
                      <w:ins w:id="354" w:author="Lasse J. Laaksonen (Nokia)" w:date="2025-10-09T15:24:00Z" w16du:dateUtc="2025-10-09T12:24:00Z">
                        <w:rPr>
                          <w:rFonts w:ascii="Cambria Math" w:hAnsi="Cambria Math"/>
                        </w:rPr>
                        <m:t>ISMϕ</m:t>
                      </w:ins>
                    </m:r>
                  </m:sub>
                </m:sSub>
                <m:d>
                  <m:dPr>
                    <m:ctrlPr>
                      <w:ins w:id="355" w:author="Lasse J. Laaksonen (Nokia)" w:date="2025-10-09T15:24:00Z" w16du:dateUtc="2025-10-09T12:24:00Z">
                        <w:rPr>
                          <w:rFonts w:ascii="Cambria Math" w:hAnsi="Cambria Math"/>
                          <w:i/>
                        </w:rPr>
                      </w:ins>
                    </m:ctrlPr>
                  </m:dPr>
                  <m:e>
                    <m:r>
                      <w:ins w:id="356" w:author="Lasse J. Laaksonen (Nokia)" w:date="2025-10-09T15:24:00Z" w16du:dateUtc="2025-10-09T12:24:00Z">
                        <w:rPr>
                          <w:rFonts w:ascii="Cambria Math" w:hAnsi="Cambria Math"/>
                        </w:rPr>
                        <m:t>j</m:t>
                      </w:ins>
                    </m:r>
                  </m:e>
                </m:d>
              </m:den>
            </m:f>
          </m:e>
        </m:d>
      </m:oMath>
      <w:ins w:id="357" w:author="Lasse J. Laaksonen (Nokia)" w:date="2025-10-09T15:24:00Z" w16du:dateUtc="2025-10-09T12:24:00Z">
        <w:r w:rsidRPr="00CD76DC">
          <w:t xml:space="preserve">  is determined with </w:t>
        </w:r>
      </w:ins>
      <m:oMath>
        <m:d>
          <m:dPr>
            <m:begChr m:val="["/>
            <m:endChr m:val="]"/>
            <m:ctrlPr>
              <w:ins w:id="358" w:author="Lasse J. Laaksonen (Nokia)" w:date="2025-10-09T15:24:00Z" w16du:dateUtc="2025-10-09T12:24:00Z">
                <w:rPr>
                  <w:rFonts w:ascii="Cambria Math" w:hAnsi="Cambria Math"/>
                  <w:i/>
                </w:rPr>
              </w:ins>
            </m:ctrlPr>
          </m:dPr>
          <m:e>
            <m:r>
              <w:ins w:id="359" w:author="Lasse J. Laaksonen (Nokia)" w:date="2025-10-09T15:24:00Z" w16du:dateUtc="2025-10-09T12:24:00Z">
                <w:rPr>
                  <w:rFonts w:ascii="Cambria Math" w:hAnsi="Cambria Math"/>
                </w:rPr>
                <m:t>⋅</m:t>
              </w:ins>
            </m:r>
          </m:e>
        </m:d>
      </m:oMath>
      <w:ins w:id="360" w:author="Lasse J. Laaksonen (Nokia)" w:date="2025-10-09T15:24:00Z" w16du:dateUtc="2025-10-09T12:24:00Z">
        <w:r w:rsidRPr="00CD76DC">
          <w:t xml:space="preserve"> denoting the rounding to the nearest integer. The element at position </w:t>
        </w:r>
      </w:ins>
      <m:oMath>
        <m:sSub>
          <m:sSubPr>
            <m:ctrlPr>
              <w:ins w:id="361" w:author="Lasse J. Laaksonen (Nokia)" w:date="2025-10-09T15:24:00Z" w16du:dateUtc="2025-10-09T12:24:00Z">
                <w:rPr>
                  <w:rFonts w:ascii="Cambria Math" w:hAnsi="Cambria Math"/>
                  <w:i/>
                </w:rPr>
              </w:ins>
            </m:ctrlPr>
          </m:sSubPr>
          <m:e>
            <m:r>
              <w:ins w:id="362" w:author="Lasse J. Laaksonen (Nokia)" w:date="2025-10-09T15:24:00Z" w16du:dateUtc="2025-10-09T12:24:00Z">
                <w:rPr>
                  <w:rFonts w:ascii="Cambria Math" w:hAnsi="Cambria Math"/>
                </w:rPr>
                <m:t>id</m:t>
              </w:ins>
            </m:r>
          </m:e>
          <m:sub>
            <m:r>
              <w:ins w:id="363" w:author="Lasse J. Laaksonen (Nokia)" w:date="2025-10-09T15:24:00Z" w16du:dateUtc="2025-10-09T12:24:00Z">
                <w:rPr>
                  <w:rFonts w:ascii="Cambria Math" w:hAnsi="Cambria Math"/>
                </w:rPr>
                <m:t>ISM,</m:t>
              </w:ins>
            </m:r>
            <m:r>
              <w:ins w:id="364" w:author="Lasse J. Laaksonen (Nokia)" w:date="2025-10-09T15:24:00Z" w16du:dateUtc="2025-10-09T12:24:00Z">
                <m:rPr>
                  <m:sty m:val="p"/>
                </m:rPr>
                <w:rPr>
                  <w:rFonts w:ascii="Cambria Math" w:hAnsi="Cambria Math"/>
                </w:rPr>
                <m:t>ϕ</m:t>
              </w:ins>
            </m:r>
          </m:sub>
        </m:sSub>
        <m:d>
          <m:dPr>
            <m:ctrlPr>
              <w:ins w:id="365" w:author="Lasse J. Laaksonen (Nokia)" w:date="2025-10-09T15:24:00Z" w16du:dateUtc="2025-10-09T12:24:00Z">
                <w:rPr>
                  <w:rFonts w:ascii="Cambria Math" w:hAnsi="Cambria Math"/>
                  <w:i/>
                </w:rPr>
              </w:ins>
            </m:ctrlPr>
          </m:dPr>
          <m:e>
            <m:r>
              <w:ins w:id="366" w:author="Lasse J. Laaksonen (Nokia)" w:date="2025-10-09T15:24:00Z" w16du:dateUtc="2025-10-09T12:24:00Z">
                <w:rPr>
                  <w:rFonts w:ascii="Cambria Math" w:hAnsi="Cambria Math"/>
                </w:rPr>
                <m:t>j</m:t>
              </w:ins>
            </m:r>
          </m:e>
        </m:d>
      </m:oMath>
      <w:ins w:id="367" w:author="Lasse J. Laaksonen (Nokia)" w:date="2025-10-09T15:24:00Z" w16du:dateUtc="2025-10-09T12:24:00Z">
        <w:r w:rsidRPr="00CD76DC">
          <w:t xml:space="preserve"> from the list in the column "No. azimuth for each elevation” is selected and assigned into </w:t>
        </w:r>
      </w:ins>
      <m:oMath>
        <m:sSub>
          <m:sSubPr>
            <m:ctrlPr>
              <w:ins w:id="368" w:author="Lasse J. Laaksonen (Nokia)" w:date="2025-10-09T15:24:00Z" w16du:dateUtc="2025-10-09T12:24:00Z">
                <w:rPr>
                  <w:rFonts w:ascii="Cambria Math" w:hAnsi="Cambria Math"/>
                  <w:i/>
                </w:rPr>
              </w:ins>
            </m:ctrlPr>
          </m:sSubPr>
          <m:e>
            <m:r>
              <w:ins w:id="369" w:author="Lasse J. Laaksonen (Nokia)" w:date="2025-10-09T15:24:00Z" w16du:dateUtc="2025-10-09T12:24:00Z">
                <w:rPr>
                  <w:rFonts w:ascii="Cambria Math" w:hAnsi="Cambria Math"/>
                </w:rPr>
                <m:t>n</m:t>
              </w:ins>
            </m:r>
          </m:e>
          <m:sub>
            <m:r>
              <w:ins w:id="370" w:author="Lasse J. Laaksonen (Nokia)" w:date="2025-10-09T15:24:00Z" w16du:dateUtc="2025-10-09T12:24:00Z">
                <w:rPr>
                  <w:rFonts w:ascii="Cambria Math" w:hAnsi="Cambria Math"/>
                </w:rPr>
                <m:t>ISM,</m:t>
              </w:ins>
            </m:r>
            <m:r>
              <w:ins w:id="371" w:author="Lasse J. Laaksonen (Nokia)" w:date="2025-10-09T15:24:00Z" w16du:dateUtc="2025-10-09T12:24:00Z">
                <m:rPr>
                  <m:sty m:val="p"/>
                </m:rPr>
                <w:rPr>
                  <w:rFonts w:ascii="Cambria Math" w:hAnsi="Cambria Math"/>
                </w:rPr>
                <m:t>θ</m:t>
              </w:ins>
            </m:r>
          </m:sub>
        </m:sSub>
        <m:d>
          <m:dPr>
            <m:ctrlPr>
              <w:ins w:id="372" w:author="Lasse J. Laaksonen (Nokia)" w:date="2025-10-09T15:24:00Z" w16du:dateUtc="2025-10-09T12:24:00Z">
                <w:rPr>
                  <w:rFonts w:ascii="Cambria Math" w:hAnsi="Cambria Math"/>
                  <w:i/>
                </w:rPr>
              </w:ins>
            </m:ctrlPr>
          </m:dPr>
          <m:e>
            <m:r>
              <w:ins w:id="373" w:author="Lasse J. Laaksonen (Nokia)" w:date="2025-10-09T15:24:00Z" w16du:dateUtc="2025-10-09T12:24:00Z">
                <w:rPr>
                  <w:rFonts w:ascii="Cambria Math" w:hAnsi="Cambria Math"/>
                </w:rPr>
                <m:t>j</m:t>
              </w:ins>
            </m:r>
          </m:e>
        </m:d>
      </m:oMath>
      <w:ins w:id="374" w:author="Lasse J. Laaksonen (Nokia)" w:date="2025-10-09T15:24:00Z" w16du:dateUtc="2025-10-09T12:24:00Z">
        <w:r w:rsidRPr="00CD76DC">
          <w:t xml:space="preserve">. This value indicates the number of distinct values in the quantized representation of azimuth angle. The edit threshold for the azimuth angle value </w:t>
        </w:r>
      </w:ins>
      <m:oMath>
        <m:sSub>
          <m:sSubPr>
            <m:ctrlPr>
              <w:ins w:id="375" w:author="Lasse J. Laaksonen (Nokia)" w:date="2025-10-09T15:24:00Z" w16du:dateUtc="2025-10-09T12:24:00Z">
                <w:rPr>
                  <w:rFonts w:ascii="Cambria Math" w:hAnsi="Cambria Math"/>
                  <w:i/>
                </w:rPr>
              </w:ins>
            </m:ctrlPr>
          </m:sSubPr>
          <m:e>
            <m:r>
              <w:ins w:id="376" w:author="Lasse J. Laaksonen (Nokia)" w:date="2025-10-09T15:24:00Z" w16du:dateUtc="2025-10-09T12:24:00Z">
                <w:rPr>
                  <w:rFonts w:ascii="Cambria Math" w:hAnsi="Cambria Math"/>
                </w:rPr>
                <m:t>thr</m:t>
              </w:ins>
            </m:r>
          </m:e>
          <m:sub>
            <m:r>
              <w:ins w:id="377" w:author="Lasse J. Laaksonen (Nokia)" w:date="2025-10-09T15:24:00Z" w16du:dateUtc="2025-10-09T12:24:00Z">
                <w:rPr>
                  <w:rFonts w:ascii="Cambria Math" w:hAnsi="Cambria Math"/>
                </w:rPr>
                <m:t>θ</m:t>
              </w:ins>
            </m:r>
          </m:sub>
        </m:sSub>
        <m:d>
          <m:dPr>
            <m:ctrlPr>
              <w:ins w:id="378" w:author="Lasse J. Laaksonen (Nokia)" w:date="2025-10-09T15:24:00Z" w16du:dateUtc="2025-10-09T12:24:00Z">
                <w:rPr>
                  <w:rFonts w:ascii="Cambria Math" w:hAnsi="Cambria Math"/>
                  <w:i/>
                </w:rPr>
              </w:ins>
            </m:ctrlPr>
          </m:dPr>
          <m:e>
            <m:r>
              <w:ins w:id="379" w:author="Lasse J. Laaksonen (Nokia)" w:date="2025-10-09T15:24:00Z" w16du:dateUtc="2025-10-09T12:24:00Z">
                <w:rPr>
                  <w:rFonts w:ascii="Cambria Math" w:hAnsi="Cambria Math"/>
                </w:rPr>
                <m:t>j</m:t>
              </w:ins>
            </m:r>
          </m:e>
        </m:d>
      </m:oMath>
      <w:ins w:id="380" w:author="Lasse J. Laaksonen (Nokia)" w:date="2025-10-09T15:24:00Z" w16du:dateUtc="2025-10-09T12:24:00Z">
        <w:r w:rsidRPr="00CD76DC">
          <w:t xml:space="preserve"> is determined </w:t>
        </w:r>
      </w:ins>
      <w:ins w:id="381" w:author="Lasse J. Laaksonen (Nokia)" w:date="2025-10-24T06:27:00Z" w16du:dateUtc="2025-10-24T03:27:00Z">
        <w:r w:rsidR="00E60E81">
          <w:t xml:space="preserve">based on </w:t>
        </w:r>
      </w:ins>
      <w:ins w:id="382" w:author="Lasse J. Laaksonen (Nokia)" w:date="2025-10-09T15:24:00Z" w16du:dateUtc="2025-10-09T12:24:00Z">
        <w:r w:rsidRPr="00CD76DC">
          <w:t xml:space="preserve">the quantization resolution computed from the number of distinct azimuth values </w:t>
        </w:r>
      </w:ins>
      <m:oMath>
        <m:sSub>
          <m:sSubPr>
            <m:ctrlPr>
              <w:ins w:id="383" w:author="Lasse J. Laaksonen (Nokia)" w:date="2025-10-09T15:24:00Z" w16du:dateUtc="2025-10-09T12:24:00Z">
                <w:rPr>
                  <w:rFonts w:ascii="Cambria Math" w:hAnsi="Cambria Math"/>
                  <w:i/>
                </w:rPr>
              </w:ins>
            </m:ctrlPr>
          </m:sSubPr>
          <m:e>
            <m:r>
              <w:ins w:id="384" w:author="Lasse J. Laaksonen (Nokia)" w:date="2025-10-09T15:24:00Z" w16du:dateUtc="2025-10-09T12:24:00Z">
                <w:rPr>
                  <w:rFonts w:ascii="Cambria Math" w:hAnsi="Cambria Math"/>
                </w:rPr>
                <m:t>n</m:t>
              </w:ins>
            </m:r>
          </m:e>
          <m:sub>
            <m:r>
              <w:ins w:id="385" w:author="Lasse J. Laaksonen (Nokia)" w:date="2025-10-09T15:24:00Z" w16du:dateUtc="2025-10-09T12:24:00Z">
                <w:rPr>
                  <w:rFonts w:ascii="Cambria Math" w:hAnsi="Cambria Math"/>
                </w:rPr>
                <m:t>ISM,</m:t>
              </w:ins>
            </m:r>
            <m:r>
              <w:ins w:id="386" w:author="Lasse J. Laaksonen (Nokia)" w:date="2025-10-09T15:24:00Z" w16du:dateUtc="2025-10-09T12:24:00Z">
                <m:rPr>
                  <m:sty m:val="p"/>
                </m:rPr>
                <w:rPr>
                  <w:rFonts w:ascii="Cambria Math" w:hAnsi="Cambria Math"/>
                </w:rPr>
                <m:t>θ</m:t>
              </w:ins>
            </m:r>
          </m:sub>
        </m:sSub>
        <m:d>
          <m:dPr>
            <m:ctrlPr>
              <w:ins w:id="387" w:author="Lasse J. Laaksonen (Nokia)" w:date="2025-10-09T15:24:00Z" w16du:dateUtc="2025-10-09T12:24:00Z">
                <w:rPr>
                  <w:rFonts w:ascii="Cambria Math" w:hAnsi="Cambria Math"/>
                  <w:i/>
                </w:rPr>
              </w:ins>
            </m:ctrlPr>
          </m:dPr>
          <m:e>
            <m:r>
              <w:ins w:id="388" w:author="Lasse J. Laaksonen (Nokia)" w:date="2025-10-09T15:24:00Z" w16du:dateUtc="2025-10-09T12:24:00Z">
                <w:rPr>
                  <w:rFonts w:ascii="Cambria Math" w:hAnsi="Cambria Math"/>
                </w:rPr>
                <m:t>j</m:t>
              </w:ins>
            </m:r>
          </m:e>
        </m:d>
        <m:r>
          <w:ins w:id="389" w:author="Lasse J. Laaksonen (Nokia)" w:date="2025-10-09T15:24:00Z" w16du:dateUtc="2025-10-09T12:24:00Z">
            <w:rPr>
              <w:rFonts w:ascii="Cambria Math" w:hAnsi="Cambria Math"/>
            </w:rPr>
            <m:t xml:space="preserve"> </m:t>
          </w:ins>
        </m:r>
      </m:oMath>
      <w:ins w:id="390" w:author="Lasse J. Laaksonen (Nokia)" w:date="2025-10-09T15:24:00Z" w16du:dateUtc="2025-10-09T12:24:00Z">
        <w:r w:rsidRPr="00CD76DC">
          <w:t>with</w:t>
        </w:r>
      </w:ins>
    </w:p>
    <w:p w14:paraId="254F08D1" w14:textId="77777777" w:rsidR="004F40D5" w:rsidRPr="00CD76DC" w:rsidRDefault="00000000" w:rsidP="004F40D5">
      <w:pPr>
        <w:pStyle w:val="EQ"/>
        <w:rPr>
          <w:ins w:id="391" w:author="Lasse J. Laaksonen (Nokia)" w:date="2025-10-09T15:25:00Z" w16du:dateUtc="2025-10-09T12:25:00Z"/>
        </w:rPr>
      </w:pPr>
      <m:oMathPara>
        <m:oMath>
          <m:sSub>
            <m:sSubPr>
              <m:ctrlPr>
                <w:ins w:id="392" w:author="Lasse J. Laaksonen (Nokia)" w:date="2025-10-09T15:25:00Z" w16du:dateUtc="2025-10-09T12:25:00Z">
                  <w:rPr>
                    <w:rFonts w:ascii="Cambria Math" w:hAnsi="Cambria Math"/>
                  </w:rPr>
                </w:ins>
              </m:ctrlPr>
            </m:sSubPr>
            <m:e>
              <m:r>
                <w:ins w:id="393" w:author="Lasse J. Laaksonen (Nokia)" w:date="2025-10-09T15:25:00Z" w16du:dateUtc="2025-10-09T12:25:00Z">
                  <w:rPr>
                    <w:rFonts w:ascii="Cambria Math" w:hAnsi="Cambria Math"/>
                  </w:rPr>
                  <m:t>thr</m:t>
                </w:ins>
              </m:r>
            </m:e>
            <m:sub>
              <m:r>
                <w:ins w:id="394" w:author="Lasse J. Laaksonen (Nokia)" w:date="2025-10-09T15:25:00Z" w16du:dateUtc="2025-10-09T12:25:00Z">
                  <w:rPr>
                    <w:rFonts w:ascii="Cambria Math" w:hAnsi="Cambria Math"/>
                  </w:rPr>
                  <m:t>θ</m:t>
                </w:ins>
              </m:r>
            </m:sub>
          </m:sSub>
          <m:d>
            <m:dPr>
              <m:ctrlPr>
                <w:ins w:id="395" w:author="Lasse J. Laaksonen (Nokia)" w:date="2025-10-09T15:25:00Z" w16du:dateUtc="2025-10-09T12:25:00Z">
                  <w:rPr>
                    <w:rFonts w:ascii="Cambria Math" w:hAnsi="Cambria Math"/>
                  </w:rPr>
                </w:ins>
              </m:ctrlPr>
            </m:dPr>
            <m:e>
              <m:r>
                <w:ins w:id="396" w:author="Lasse J. Laaksonen (Nokia)" w:date="2025-10-09T15:25:00Z" w16du:dateUtc="2025-10-09T12:25:00Z">
                  <w:rPr>
                    <w:rFonts w:ascii="Cambria Math" w:hAnsi="Cambria Math"/>
                  </w:rPr>
                  <m:t>j</m:t>
                </w:ins>
              </m:r>
            </m:e>
          </m:d>
          <m:r>
            <w:ins w:id="397" w:author="Lasse J. Laaksonen (Nokia)" w:date="2025-10-09T15:25:00Z" w16du:dateUtc="2025-10-09T12:25:00Z">
              <m:rPr>
                <m:sty m:val="p"/>
              </m:rPr>
              <w:rPr>
                <w:rFonts w:ascii="Cambria Math" w:hAnsi="Cambria Math"/>
              </w:rPr>
              <m:t>=</m:t>
            </w:ins>
          </m:r>
          <m:f>
            <m:fPr>
              <m:ctrlPr>
                <w:ins w:id="398" w:author="Lasse J. Laaksonen (Nokia)" w:date="2025-10-09T15:25:00Z" w16du:dateUtc="2025-10-09T12:25:00Z">
                  <w:rPr>
                    <w:rFonts w:ascii="Cambria Math" w:hAnsi="Cambria Math"/>
                  </w:rPr>
                </w:ins>
              </m:ctrlPr>
            </m:fPr>
            <m:num>
              <m:r>
                <w:ins w:id="399" w:author="Lasse J. Laaksonen (Nokia)" w:date="2025-10-09T15:25:00Z" w16du:dateUtc="2025-10-09T12:25:00Z">
                  <m:rPr>
                    <m:sty m:val="p"/>
                  </m:rPr>
                  <w:rPr>
                    <w:rFonts w:ascii="Cambria Math" w:hAnsi="Cambria Math"/>
                  </w:rPr>
                  <m:t>360</m:t>
                </w:ins>
              </m:r>
            </m:num>
            <m:den>
              <m:sSub>
                <m:sSubPr>
                  <m:ctrlPr>
                    <w:ins w:id="400" w:author="Lasse J. Laaksonen (Nokia)" w:date="2025-10-09T15:25:00Z" w16du:dateUtc="2025-10-09T12:25:00Z">
                      <w:rPr>
                        <w:rFonts w:ascii="Cambria Math" w:hAnsi="Cambria Math"/>
                      </w:rPr>
                    </w:ins>
                  </m:ctrlPr>
                </m:sSubPr>
                <m:e>
                  <m:r>
                    <w:ins w:id="401" w:author="Lasse J. Laaksonen (Nokia)" w:date="2025-10-09T15:25:00Z" w16du:dateUtc="2025-10-09T12:25:00Z">
                      <w:rPr>
                        <w:rFonts w:ascii="Cambria Math" w:hAnsi="Cambria Math"/>
                      </w:rPr>
                      <m:t>n</m:t>
                    </w:ins>
                  </m:r>
                </m:e>
                <m:sub>
                  <m:r>
                    <w:ins w:id="402" w:author="Lasse J. Laaksonen (Nokia)" w:date="2025-10-09T15:25:00Z" w16du:dateUtc="2025-10-09T12:25:00Z">
                      <w:rPr>
                        <w:rFonts w:ascii="Cambria Math" w:hAnsi="Cambria Math"/>
                      </w:rPr>
                      <m:t>ISM</m:t>
                    </w:ins>
                  </m:r>
                  <m:r>
                    <w:ins w:id="403" w:author="Lasse J. Laaksonen (Nokia)" w:date="2025-10-09T15:25:00Z" w16du:dateUtc="2025-10-09T12:25:00Z">
                      <m:rPr>
                        <m:sty m:val="p"/>
                      </m:rPr>
                      <w:rPr>
                        <w:rFonts w:ascii="Cambria Math" w:hAnsi="Cambria Math"/>
                      </w:rPr>
                      <m:t>,θ</m:t>
                    </w:ins>
                  </m:r>
                </m:sub>
              </m:sSub>
              <m:d>
                <m:dPr>
                  <m:ctrlPr>
                    <w:ins w:id="404" w:author="Lasse J. Laaksonen (Nokia)" w:date="2025-10-09T15:25:00Z" w16du:dateUtc="2025-10-09T12:25:00Z">
                      <w:rPr>
                        <w:rFonts w:ascii="Cambria Math" w:hAnsi="Cambria Math"/>
                      </w:rPr>
                    </w:ins>
                  </m:ctrlPr>
                </m:dPr>
                <m:e>
                  <m:r>
                    <w:ins w:id="405" w:author="Lasse J. Laaksonen (Nokia)" w:date="2025-10-09T15:25:00Z" w16du:dateUtc="2025-10-09T12:25:00Z">
                      <w:rPr>
                        <w:rFonts w:ascii="Cambria Math" w:hAnsi="Cambria Math"/>
                      </w:rPr>
                      <m:t>j</m:t>
                    </w:ins>
                  </m:r>
                </m:e>
              </m:d>
            </m:den>
          </m:f>
        </m:oMath>
      </m:oMathPara>
    </w:p>
    <w:p w14:paraId="64120FDE" w14:textId="77777777" w:rsidR="004F40D5" w:rsidRPr="00CD76DC" w:rsidRDefault="004F40D5" w:rsidP="004F40D5">
      <w:pPr>
        <w:rPr>
          <w:ins w:id="406" w:author="Lasse J. Laaksonen (Nokia)" w:date="2025-10-09T15:25:00Z" w16du:dateUtc="2025-10-09T12:25:00Z"/>
        </w:rPr>
      </w:pPr>
      <w:ins w:id="407" w:author="Lasse J. Laaksonen (Nokia)" w:date="2025-10-09T15:25:00Z" w16du:dateUtc="2025-10-09T12:25:00Z">
        <w:r w:rsidRPr="00CD76DC">
          <w:t xml:space="preserve">The edit threshold for the elevation angle value </w:t>
        </w:r>
      </w:ins>
      <m:oMath>
        <m:sSub>
          <m:sSubPr>
            <m:ctrlPr>
              <w:ins w:id="408" w:author="Lasse J. Laaksonen (Nokia)" w:date="2025-10-09T15:25:00Z" w16du:dateUtc="2025-10-09T12:25:00Z">
                <w:rPr>
                  <w:rFonts w:ascii="Cambria Math" w:hAnsi="Cambria Math"/>
                  <w:i/>
                </w:rPr>
              </w:ins>
            </m:ctrlPr>
          </m:sSubPr>
          <m:e>
            <m:r>
              <w:ins w:id="409" w:author="Lasse J. Laaksonen (Nokia)" w:date="2025-10-09T15:25:00Z" w16du:dateUtc="2025-10-09T12:25:00Z">
                <w:rPr>
                  <w:rFonts w:ascii="Cambria Math" w:hAnsi="Cambria Math"/>
                </w:rPr>
                <m:t>thr</m:t>
              </w:ins>
            </m:r>
          </m:e>
          <m:sub>
            <m:r>
              <w:ins w:id="410" w:author="Lasse J. Laaksonen (Nokia)" w:date="2025-10-09T15:25:00Z" w16du:dateUtc="2025-10-09T12:25:00Z">
                <w:rPr>
                  <w:rFonts w:ascii="Cambria Math" w:hAnsi="Cambria Math"/>
                </w:rPr>
                <m:t>ϕ</m:t>
              </w:ins>
            </m:r>
          </m:sub>
        </m:sSub>
        <m:d>
          <m:dPr>
            <m:ctrlPr>
              <w:ins w:id="411" w:author="Lasse J. Laaksonen (Nokia)" w:date="2025-10-09T15:25:00Z" w16du:dateUtc="2025-10-09T12:25:00Z">
                <w:rPr>
                  <w:rFonts w:ascii="Cambria Math" w:hAnsi="Cambria Math"/>
                  <w:i/>
                </w:rPr>
              </w:ins>
            </m:ctrlPr>
          </m:dPr>
          <m:e>
            <m:r>
              <w:ins w:id="412" w:author="Lasse J. Laaksonen (Nokia)" w:date="2025-10-09T15:25:00Z" w16du:dateUtc="2025-10-09T12:25:00Z">
                <w:rPr>
                  <w:rFonts w:ascii="Cambria Math" w:hAnsi="Cambria Math"/>
                </w:rPr>
                <m:t>j</m:t>
              </w:ins>
            </m:r>
          </m:e>
        </m:d>
        <m:r>
          <w:ins w:id="413" w:author="Lasse J. Laaksonen (Nokia)" w:date="2025-10-09T15:25:00Z" w16du:dateUtc="2025-10-09T12:25:00Z">
            <w:rPr>
              <w:rFonts w:ascii="Cambria Math" w:hAnsi="Cambria Math"/>
            </w:rPr>
            <m:t xml:space="preserve"> </m:t>
          </w:ins>
        </m:r>
      </m:oMath>
      <w:ins w:id="414" w:author="Lasse J. Laaksonen (Nokia)" w:date="2025-10-09T15:25:00Z" w16du:dateUtc="2025-10-09T12:25:00Z">
        <w:r w:rsidRPr="00CD76DC">
          <w:t xml:space="preserve">of the object </w:t>
        </w:r>
      </w:ins>
      <m:oMath>
        <m:r>
          <w:ins w:id="415" w:author="Lasse J. Laaksonen (Nokia)" w:date="2025-10-09T15:25:00Z" w16du:dateUtc="2025-10-09T12:25:00Z">
            <w:rPr>
              <w:rFonts w:ascii="Cambria Math" w:hAnsi="Cambria Math"/>
            </w:rPr>
            <m:t>j</m:t>
          </w:ins>
        </m:r>
      </m:oMath>
      <w:ins w:id="416" w:author="Lasse J. Laaksonen (Nokia)" w:date="2025-10-09T15:25:00Z" w16du:dateUtc="2025-10-09T12:25:00Z">
        <w:r w:rsidRPr="00CD76DC">
          <w:t xml:space="preserve"> can be determined based on the quantization resolution with</w:t>
        </w:r>
      </w:ins>
    </w:p>
    <w:p w14:paraId="23F79E9A" w14:textId="77777777" w:rsidR="004F40D5" w:rsidRPr="00CD76DC" w:rsidRDefault="00000000" w:rsidP="004F40D5">
      <w:pPr>
        <w:pStyle w:val="EQ"/>
        <w:rPr>
          <w:ins w:id="417" w:author="Lasse J. Laaksonen (Nokia)" w:date="2025-10-09T15:25:00Z" w16du:dateUtc="2025-10-09T12:25:00Z"/>
        </w:rPr>
      </w:pPr>
      <m:oMathPara>
        <m:oMath>
          <m:sSub>
            <m:sSubPr>
              <m:ctrlPr>
                <w:ins w:id="418" w:author="Lasse J. Laaksonen (Nokia)" w:date="2025-10-09T15:25:00Z" w16du:dateUtc="2025-10-09T12:25:00Z">
                  <w:rPr>
                    <w:rFonts w:ascii="Cambria Math" w:hAnsi="Cambria Math"/>
                  </w:rPr>
                </w:ins>
              </m:ctrlPr>
            </m:sSubPr>
            <m:e>
              <m:r>
                <w:ins w:id="419" w:author="Lasse J. Laaksonen (Nokia)" w:date="2025-10-09T15:25:00Z" w16du:dateUtc="2025-10-09T12:25:00Z">
                  <w:rPr>
                    <w:rFonts w:ascii="Cambria Math" w:hAnsi="Cambria Math"/>
                  </w:rPr>
                  <m:t>thr</m:t>
                </w:ins>
              </m:r>
            </m:e>
            <m:sub>
              <m:r>
                <w:ins w:id="420" w:author="Lasse J. Laaksonen (Nokia)" w:date="2025-10-09T15:25:00Z" w16du:dateUtc="2025-10-09T12:25:00Z">
                  <w:rPr>
                    <w:rFonts w:ascii="Cambria Math" w:hAnsi="Cambria Math"/>
                  </w:rPr>
                  <m:t>ϕ</m:t>
                </w:ins>
              </m:r>
            </m:sub>
          </m:sSub>
          <m:d>
            <m:dPr>
              <m:ctrlPr>
                <w:ins w:id="421" w:author="Lasse J. Laaksonen (Nokia)" w:date="2025-10-09T15:25:00Z" w16du:dateUtc="2025-10-09T12:25:00Z">
                  <w:rPr>
                    <w:rFonts w:ascii="Cambria Math" w:hAnsi="Cambria Math"/>
                  </w:rPr>
                </w:ins>
              </m:ctrlPr>
            </m:dPr>
            <m:e>
              <m:r>
                <w:ins w:id="422" w:author="Lasse J. Laaksonen (Nokia)" w:date="2025-10-09T15:25:00Z" w16du:dateUtc="2025-10-09T12:25:00Z">
                  <w:rPr>
                    <w:rFonts w:ascii="Cambria Math" w:hAnsi="Cambria Math"/>
                  </w:rPr>
                  <m:t>j</m:t>
                </w:ins>
              </m:r>
            </m:e>
          </m:d>
          <m:r>
            <w:ins w:id="423" w:author="Lasse J. Laaksonen (Nokia)" w:date="2025-10-09T15:25:00Z" w16du:dateUtc="2025-10-09T12:25:00Z">
              <m:rPr>
                <m:sty m:val="p"/>
              </m:rPr>
              <w:rPr>
                <w:rFonts w:ascii="Cambria Math" w:hAnsi="Cambria Math"/>
              </w:rPr>
              <m:t>=</m:t>
            </w:ins>
          </m:r>
          <m:sSub>
            <m:sSubPr>
              <m:ctrlPr>
                <w:ins w:id="424" w:author="Lasse J. Laaksonen (Nokia)" w:date="2025-10-09T15:25:00Z" w16du:dateUtc="2025-10-09T12:25:00Z">
                  <w:rPr>
                    <w:rFonts w:ascii="Cambria Math" w:hAnsi="Cambria Math"/>
                  </w:rPr>
                </w:ins>
              </m:ctrlPr>
            </m:sSubPr>
            <m:e>
              <m:r>
                <w:ins w:id="425" w:author="Lasse J. Laaksonen (Nokia)" w:date="2025-10-09T15:25:00Z" w16du:dateUtc="2025-10-09T12:25:00Z">
                  <m:rPr>
                    <m:sty m:val="p"/>
                  </m:rPr>
                  <w:rPr>
                    <w:rFonts w:ascii="Cambria Math" w:hAnsi="Cambria Math"/>
                  </w:rPr>
                  <m:t>Δ</m:t>
                </w:ins>
              </m:r>
            </m:e>
            <m:sub>
              <m:r>
                <w:ins w:id="426" w:author="Lasse J. Laaksonen (Nokia)" w:date="2025-10-09T15:25:00Z" w16du:dateUtc="2025-10-09T12:25:00Z">
                  <w:rPr>
                    <w:rFonts w:ascii="Cambria Math" w:hAnsi="Cambria Math"/>
                  </w:rPr>
                  <m:t>ISM</m:t>
                </w:ins>
              </m:r>
              <m:r>
                <w:ins w:id="427" w:author="Lasse J. Laaksonen (Nokia)" w:date="2025-10-09T15:25:00Z" w16du:dateUtc="2025-10-09T12:25:00Z">
                  <m:rPr>
                    <m:sty m:val="p"/>
                  </m:rPr>
                  <w:rPr>
                    <w:rFonts w:ascii="Cambria Math" w:hAnsi="Cambria Math"/>
                  </w:rPr>
                  <m:t>,</m:t>
                </w:ins>
              </m:r>
              <m:r>
                <w:ins w:id="428" w:author="Lasse J. Laaksonen (Nokia)" w:date="2025-10-09T15:25:00Z" w16du:dateUtc="2025-10-09T12:25:00Z">
                  <w:rPr>
                    <w:rFonts w:ascii="Cambria Math" w:hAnsi="Cambria Math"/>
                  </w:rPr>
                  <m:t>ϕ</m:t>
                </w:ins>
              </m:r>
            </m:sub>
          </m:sSub>
          <m:d>
            <m:dPr>
              <m:ctrlPr>
                <w:ins w:id="429" w:author="Lasse J. Laaksonen (Nokia)" w:date="2025-10-09T15:25:00Z" w16du:dateUtc="2025-10-09T12:25:00Z">
                  <w:rPr>
                    <w:rFonts w:ascii="Cambria Math" w:hAnsi="Cambria Math"/>
                  </w:rPr>
                </w:ins>
              </m:ctrlPr>
            </m:dPr>
            <m:e>
              <m:r>
                <w:ins w:id="430" w:author="Lasse J. Laaksonen (Nokia)" w:date="2025-10-09T15:25:00Z" w16du:dateUtc="2025-10-09T12:25:00Z">
                  <w:rPr>
                    <w:rFonts w:ascii="Cambria Math" w:hAnsi="Cambria Math"/>
                  </w:rPr>
                  <m:t>j</m:t>
                </w:ins>
              </m:r>
            </m:e>
          </m:d>
        </m:oMath>
      </m:oMathPara>
    </w:p>
    <w:p w14:paraId="6D8C4373" w14:textId="77777777" w:rsidR="004F40D5" w:rsidRPr="00CD76DC" w:rsidRDefault="004F40D5" w:rsidP="004F40D5">
      <w:pPr>
        <w:rPr>
          <w:ins w:id="431" w:author="Lasse J. Laaksonen (Nokia)" w:date="2025-10-09T15:25:00Z" w16du:dateUtc="2025-10-09T12:25:00Z"/>
        </w:rPr>
      </w:pPr>
      <w:ins w:id="432" w:author="Lasse J. Laaksonen (Nokia)" w:date="2025-10-09T15:25:00Z" w16du:dateUtc="2025-10-09T12:25:00Z">
        <w:r w:rsidRPr="00CD76DC">
          <w:t xml:space="preserve">The edit control values for the parameters object </w:t>
        </w:r>
      </w:ins>
      <m:oMath>
        <m:r>
          <w:ins w:id="433" w:author="Lasse J. Laaksonen (Nokia)" w:date="2025-10-09T15:25:00Z" w16du:dateUtc="2025-10-09T12:25:00Z">
            <w:rPr>
              <w:rFonts w:ascii="Cambria Math" w:hAnsi="Cambria Math"/>
            </w:rPr>
            <m:t>j</m:t>
          </w:ins>
        </m:r>
      </m:oMath>
      <w:ins w:id="434" w:author="Lasse J. Laaksonen (Nokia)" w:date="2025-10-09T15:25:00Z" w16du:dateUtc="2025-10-09T12:25:00Z">
        <w:r w:rsidRPr="00CD76DC">
          <w:t xml:space="preserve"> azimuth angle </w:t>
        </w:r>
      </w:ins>
      <m:oMath>
        <m:sSub>
          <m:sSubPr>
            <m:ctrlPr>
              <w:ins w:id="435" w:author="Lasse J. Laaksonen (Nokia)" w:date="2025-10-09T15:25:00Z" w16du:dateUtc="2025-10-09T12:25:00Z">
                <w:rPr>
                  <w:rFonts w:ascii="Cambria Math" w:hAnsi="Cambria Math"/>
                  <w:i/>
                </w:rPr>
              </w:ins>
            </m:ctrlPr>
          </m:sSubPr>
          <m:e>
            <m:r>
              <w:ins w:id="436" w:author="Lasse J. Laaksonen (Nokia)" w:date="2025-10-09T15:25:00Z" w16du:dateUtc="2025-10-09T12:25:00Z">
                <w:rPr>
                  <w:rFonts w:ascii="Cambria Math" w:hAnsi="Cambria Math"/>
                </w:rPr>
                <m:t>θ</m:t>
              </w:ins>
            </m:r>
          </m:e>
          <m:sub>
            <m:r>
              <w:ins w:id="437" w:author="Lasse J. Laaksonen (Nokia)" w:date="2025-10-09T15:25:00Z" w16du:dateUtc="2025-10-09T12:25:00Z">
                <w:rPr>
                  <w:rFonts w:ascii="Cambria Math" w:hAnsi="Cambria Math"/>
                </w:rPr>
                <m:t>ISM,input</m:t>
              </w:ins>
            </m:r>
          </m:sub>
        </m:sSub>
        <m:d>
          <m:dPr>
            <m:ctrlPr>
              <w:ins w:id="438" w:author="Lasse J. Laaksonen (Nokia)" w:date="2025-10-09T15:25:00Z" w16du:dateUtc="2025-10-09T12:25:00Z">
                <w:rPr>
                  <w:rFonts w:ascii="Cambria Math" w:hAnsi="Cambria Math"/>
                  <w:i/>
                </w:rPr>
              </w:ins>
            </m:ctrlPr>
          </m:dPr>
          <m:e>
            <m:r>
              <w:ins w:id="439" w:author="Lasse J. Laaksonen (Nokia)" w:date="2025-10-09T15:25:00Z" w16du:dateUtc="2025-10-09T12:25:00Z">
                <w:rPr>
                  <w:rFonts w:ascii="Cambria Math" w:hAnsi="Cambria Math"/>
                </w:rPr>
                <m:t>j</m:t>
              </w:ins>
            </m:r>
          </m:e>
        </m:d>
      </m:oMath>
      <w:ins w:id="440" w:author="Lasse J. Laaksonen (Nokia)" w:date="2025-10-09T15:25:00Z" w16du:dateUtc="2025-10-09T12:25:00Z">
        <w:r w:rsidRPr="00CD76DC">
          <w:t xml:space="preserve">, elevation angle </w:t>
        </w:r>
      </w:ins>
      <m:oMath>
        <m:sSub>
          <m:sSubPr>
            <m:ctrlPr>
              <w:ins w:id="441" w:author="Lasse J. Laaksonen (Nokia)" w:date="2025-10-09T15:25:00Z" w16du:dateUtc="2025-10-09T12:25:00Z">
                <w:rPr>
                  <w:rFonts w:ascii="Cambria Math" w:hAnsi="Cambria Math"/>
                  <w:i/>
                </w:rPr>
              </w:ins>
            </m:ctrlPr>
          </m:sSubPr>
          <m:e>
            <m:r>
              <w:ins w:id="442" w:author="Lasse J. Laaksonen (Nokia)" w:date="2025-10-09T15:25:00Z" w16du:dateUtc="2025-10-09T12:25:00Z">
                <w:rPr>
                  <w:rFonts w:ascii="Cambria Math" w:hAnsi="Cambria Math"/>
                </w:rPr>
                <m:t>ϕ</m:t>
              </w:ins>
            </m:r>
          </m:e>
          <m:sub>
            <m:r>
              <w:ins w:id="443" w:author="Lasse J. Laaksonen (Nokia)" w:date="2025-10-09T15:25:00Z" w16du:dateUtc="2025-10-09T12:25:00Z">
                <w:rPr>
                  <w:rFonts w:ascii="Cambria Math" w:hAnsi="Cambria Math"/>
                </w:rPr>
                <m:t>ISM,input</m:t>
              </w:ins>
            </m:r>
          </m:sub>
        </m:sSub>
        <m:d>
          <m:dPr>
            <m:ctrlPr>
              <w:ins w:id="444" w:author="Lasse J. Laaksonen (Nokia)" w:date="2025-10-09T15:25:00Z" w16du:dateUtc="2025-10-09T12:25:00Z">
                <w:rPr>
                  <w:rFonts w:ascii="Cambria Math" w:hAnsi="Cambria Math"/>
                  <w:i/>
                </w:rPr>
              </w:ins>
            </m:ctrlPr>
          </m:dPr>
          <m:e>
            <m:r>
              <w:ins w:id="445" w:author="Lasse J. Laaksonen (Nokia)" w:date="2025-10-09T15:25:00Z" w16du:dateUtc="2025-10-09T12:25:00Z">
                <w:rPr>
                  <w:rFonts w:ascii="Cambria Math" w:hAnsi="Cambria Math"/>
                </w:rPr>
                <m:t>j</m:t>
              </w:ins>
            </m:r>
          </m:e>
        </m:d>
      </m:oMath>
      <w:ins w:id="446" w:author="Lasse J. Laaksonen (Nokia)" w:date="2025-10-09T15:25:00Z" w16du:dateUtc="2025-10-09T12:25:00Z">
        <w:r w:rsidRPr="00CD76DC">
          <w:t xml:space="preserve">, object gain </w:t>
        </w:r>
      </w:ins>
      <m:oMath>
        <m:sSub>
          <m:sSubPr>
            <m:ctrlPr>
              <w:ins w:id="447" w:author="Lasse J. Laaksonen (Nokia)" w:date="2025-10-09T15:25:00Z" w16du:dateUtc="2025-10-09T12:25:00Z">
                <w:rPr>
                  <w:rFonts w:ascii="Cambria Math" w:hAnsi="Cambria Math"/>
                  <w:i/>
                </w:rPr>
              </w:ins>
            </m:ctrlPr>
          </m:sSubPr>
          <m:e>
            <m:r>
              <w:ins w:id="448" w:author="Lasse J. Laaksonen (Nokia)" w:date="2025-10-09T15:25:00Z" w16du:dateUtc="2025-10-09T12:25:00Z">
                <w:rPr>
                  <w:rFonts w:ascii="Cambria Math" w:hAnsi="Cambria Math"/>
                </w:rPr>
                <m:t>g</m:t>
              </w:ins>
            </m:r>
          </m:e>
          <m:sub>
            <m:r>
              <w:ins w:id="449" w:author="Lasse J. Laaksonen (Nokia)" w:date="2025-10-09T15:25:00Z" w16du:dateUtc="2025-10-09T12:25:00Z">
                <w:rPr>
                  <w:rFonts w:ascii="Cambria Math" w:hAnsi="Cambria Math"/>
                </w:rPr>
                <m:t>ISM,input</m:t>
              </w:ins>
            </m:r>
          </m:sub>
        </m:sSub>
        <m:d>
          <m:dPr>
            <m:ctrlPr>
              <w:ins w:id="450" w:author="Lasse J. Laaksonen (Nokia)" w:date="2025-10-09T15:25:00Z" w16du:dateUtc="2025-10-09T12:25:00Z">
                <w:rPr>
                  <w:rFonts w:ascii="Cambria Math" w:hAnsi="Cambria Math"/>
                  <w:i/>
                </w:rPr>
              </w:ins>
            </m:ctrlPr>
          </m:dPr>
          <m:e>
            <m:r>
              <w:ins w:id="451" w:author="Lasse J. Laaksonen (Nokia)" w:date="2025-10-09T15:25:00Z" w16du:dateUtc="2025-10-09T12:25:00Z">
                <w:rPr>
                  <w:rFonts w:ascii="Cambria Math" w:hAnsi="Cambria Math"/>
                </w:rPr>
                <m:t>j</m:t>
              </w:ins>
            </m:r>
          </m:e>
        </m:d>
      </m:oMath>
      <w:ins w:id="452" w:author="Lasse J. Laaksonen (Nokia)" w:date="2025-10-09T15:25:00Z" w16du:dateUtc="2025-10-09T12:25:00Z">
        <w:r w:rsidRPr="00CD76DC">
          <w:t xml:space="preserve">, and MASA component gain </w:t>
        </w:r>
      </w:ins>
      <m:oMath>
        <m:sSub>
          <m:sSubPr>
            <m:ctrlPr>
              <w:ins w:id="453" w:author="Lasse J. Laaksonen (Nokia)" w:date="2025-10-09T15:25:00Z" w16du:dateUtc="2025-10-09T12:25:00Z">
                <w:rPr>
                  <w:rFonts w:ascii="Cambria Math" w:hAnsi="Cambria Math"/>
                  <w:i/>
                </w:rPr>
              </w:ins>
            </m:ctrlPr>
          </m:sSubPr>
          <m:e>
            <m:r>
              <w:ins w:id="454" w:author="Lasse J. Laaksonen (Nokia)" w:date="2025-10-09T15:25:00Z" w16du:dateUtc="2025-10-09T12:25:00Z">
                <w:rPr>
                  <w:rFonts w:ascii="Cambria Math" w:hAnsi="Cambria Math"/>
                </w:rPr>
                <m:t>g</m:t>
              </w:ins>
            </m:r>
          </m:e>
          <m:sub>
            <m:r>
              <w:ins w:id="455" w:author="Lasse J. Laaksonen (Nokia)" w:date="2025-10-09T15:25:00Z" w16du:dateUtc="2025-10-09T12:25:00Z">
                <w:rPr>
                  <w:rFonts w:ascii="Cambria Math" w:hAnsi="Cambria Math"/>
                </w:rPr>
                <m:t>MASA, input</m:t>
              </w:ins>
            </m:r>
          </m:sub>
        </m:sSub>
      </m:oMath>
      <w:ins w:id="456" w:author="Lasse J. Laaksonen (Nokia)" w:date="2025-10-09T15:25:00Z" w16du:dateUtc="2025-10-09T12:25:00Z">
        <w:r w:rsidRPr="00CD76DC">
          <w:t xml:space="preserve"> are obtained. These are used to indicate an expected change in the spatial metadata parameter. The real-valued object azimuth </w:t>
        </w:r>
      </w:ins>
      <m:oMath>
        <m:sSub>
          <m:sSubPr>
            <m:ctrlPr>
              <w:ins w:id="457" w:author="Lasse J. Laaksonen (Nokia)" w:date="2025-10-09T15:25:00Z" w16du:dateUtc="2025-10-09T12:25:00Z">
                <w:rPr>
                  <w:rFonts w:ascii="Cambria Math" w:hAnsi="Cambria Math"/>
                  <w:i/>
                </w:rPr>
              </w:ins>
            </m:ctrlPr>
          </m:sSubPr>
          <m:e>
            <m:r>
              <w:ins w:id="458" w:author="Lasse J. Laaksonen (Nokia)" w:date="2025-10-09T15:25:00Z" w16du:dateUtc="2025-10-09T12:25:00Z">
                <w:rPr>
                  <w:rFonts w:ascii="Cambria Math" w:hAnsi="Cambria Math"/>
                </w:rPr>
                <m:t>θ</m:t>
              </w:ins>
            </m:r>
          </m:e>
          <m:sub>
            <m:r>
              <w:ins w:id="459" w:author="Lasse J. Laaksonen (Nokia)" w:date="2025-10-09T15:25:00Z" w16du:dateUtc="2025-10-09T12:25:00Z">
                <w:rPr>
                  <w:rFonts w:ascii="Cambria Math" w:hAnsi="Cambria Math"/>
                </w:rPr>
                <m:t>ISM,input</m:t>
              </w:ins>
            </m:r>
          </m:sub>
        </m:sSub>
        <m:d>
          <m:dPr>
            <m:ctrlPr>
              <w:ins w:id="460" w:author="Lasse J. Laaksonen (Nokia)" w:date="2025-10-09T15:25:00Z" w16du:dateUtc="2025-10-09T12:25:00Z">
                <w:rPr>
                  <w:rFonts w:ascii="Cambria Math" w:hAnsi="Cambria Math"/>
                  <w:i/>
                </w:rPr>
              </w:ins>
            </m:ctrlPr>
          </m:dPr>
          <m:e>
            <m:r>
              <w:ins w:id="461" w:author="Lasse J. Laaksonen (Nokia)" w:date="2025-10-09T15:25:00Z" w16du:dateUtc="2025-10-09T12:25:00Z">
                <w:rPr>
                  <w:rFonts w:ascii="Cambria Math" w:hAnsi="Cambria Math"/>
                </w:rPr>
                <m:t>j</m:t>
              </w:ins>
            </m:r>
          </m:e>
        </m:d>
      </m:oMath>
      <w:ins w:id="462" w:author="Lasse J. Laaksonen (Nokia)" w:date="2025-10-09T15:25:00Z" w16du:dateUtc="2025-10-09T12:25:00Z">
        <w:r w:rsidRPr="00CD76DC">
          <w:t xml:space="preserve"> and elevation </w:t>
        </w:r>
      </w:ins>
      <m:oMath>
        <m:sSub>
          <m:sSubPr>
            <m:ctrlPr>
              <w:ins w:id="463" w:author="Lasse J. Laaksonen (Nokia)" w:date="2025-10-09T15:25:00Z" w16du:dateUtc="2025-10-09T12:25:00Z">
                <w:rPr>
                  <w:rFonts w:ascii="Cambria Math" w:hAnsi="Cambria Math"/>
                  <w:i/>
                </w:rPr>
              </w:ins>
            </m:ctrlPr>
          </m:sSubPr>
          <m:e>
            <m:r>
              <w:ins w:id="464" w:author="Lasse J. Laaksonen (Nokia)" w:date="2025-10-09T15:25:00Z" w16du:dateUtc="2025-10-09T12:25:00Z">
                <w:rPr>
                  <w:rFonts w:ascii="Cambria Math" w:hAnsi="Cambria Math"/>
                </w:rPr>
                <m:t>ϕ</m:t>
              </w:ins>
            </m:r>
          </m:e>
          <m:sub>
            <m:r>
              <w:ins w:id="465" w:author="Lasse J. Laaksonen (Nokia)" w:date="2025-10-09T15:25:00Z" w16du:dateUtc="2025-10-09T12:25:00Z">
                <w:rPr>
                  <w:rFonts w:ascii="Cambria Math" w:hAnsi="Cambria Math"/>
                </w:rPr>
                <m:t>ISM,input</m:t>
              </w:ins>
            </m:r>
          </m:sub>
        </m:sSub>
        <m:d>
          <m:dPr>
            <m:ctrlPr>
              <w:ins w:id="466" w:author="Lasse J. Laaksonen (Nokia)" w:date="2025-10-09T15:25:00Z" w16du:dateUtc="2025-10-09T12:25:00Z">
                <w:rPr>
                  <w:rFonts w:ascii="Cambria Math" w:hAnsi="Cambria Math"/>
                  <w:i/>
                </w:rPr>
              </w:ins>
            </m:ctrlPr>
          </m:dPr>
          <m:e>
            <m:r>
              <w:ins w:id="467" w:author="Lasse J. Laaksonen (Nokia)" w:date="2025-10-09T15:25:00Z" w16du:dateUtc="2025-10-09T12:25:00Z">
                <w:rPr>
                  <w:rFonts w:ascii="Cambria Math" w:hAnsi="Cambria Math"/>
                </w:rPr>
                <m:t>j</m:t>
              </w:ins>
            </m:r>
          </m:e>
        </m:d>
      </m:oMath>
      <w:ins w:id="468" w:author="Lasse J. Laaksonen (Nokia)" w:date="2025-10-09T15:25:00Z" w16du:dateUtc="2025-10-09T12:25:00Z">
        <w:r w:rsidRPr="00CD76DC">
          <w:t xml:space="preserve"> values are rounded to the closest integer values </w:t>
        </w:r>
      </w:ins>
      <m:oMath>
        <m:sSub>
          <m:sSubPr>
            <m:ctrlPr>
              <w:ins w:id="469" w:author="Lasse J. Laaksonen (Nokia)" w:date="2025-10-09T15:25:00Z" w16du:dateUtc="2025-10-09T12:25:00Z">
                <w:rPr>
                  <w:rFonts w:ascii="Cambria Math" w:hAnsi="Cambria Math"/>
                  <w:i/>
                </w:rPr>
              </w:ins>
            </m:ctrlPr>
          </m:sSubPr>
          <m:e>
            <m:r>
              <w:ins w:id="470" w:author="Lasse J. Laaksonen (Nokia)" w:date="2025-10-09T15:25:00Z" w16du:dateUtc="2025-10-09T12:25:00Z">
                <w:rPr>
                  <w:rFonts w:ascii="Cambria Math" w:hAnsi="Cambria Math"/>
                </w:rPr>
                <m:t>θ</m:t>
              </w:ins>
            </m:r>
          </m:e>
          <m:sub>
            <m:r>
              <w:ins w:id="471" w:author="Lasse J. Laaksonen (Nokia)" w:date="2025-10-09T15:25:00Z" w16du:dateUtc="2025-10-09T12:25:00Z">
                <w:rPr>
                  <w:rFonts w:ascii="Cambria Math" w:hAnsi="Cambria Math"/>
                </w:rPr>
                <m:t>ISM,int</m:t>
              </w:ins>
            </m:r>
          </m:sub>
        </m:sSub>
        <m:d>
          <m:dPr>
            <m:ctrlPr>
              <w:ins w:id="472" w:author="Lasse J. Laaksonen (Nokia)" w:date="2025-10-09T15:25:00Z" w16du:dateUtc="2025-10-09T12:25:00Z">
                <w:rPr>
                  <w:rFonts w:ascii="Cambria Math" w:hAnsi="Cambria Math"/>
                  <w:i/>
                </w:rPr>
              </w:ins>
            </m:ctrlPr>
          </m:dPr>
          <m:e>
            <m:r>
              <w:ins w:id="473" w:author="Lasse J. Laaksonen (Nokia)" w:date="2025-10-09T15:25:00Z" w16du:dateUtc="2025-10-09T12:25:00Z">
                <w:rPr>
                  <w:rFonts w:ascii="Cambria Math" w:hAnsi="Cambria Math"/>
                </w:rPr>
                <m:t>j</m:t>
              </w:ins>
            </m:r>
          </m:e>
        </m:d>
        <m:r>
          <w:ins w:id="474" w:author="Lasse J. Laaksonen (Nokia)" w:date="2025-10-09T15:25:00Z" w16du:dateUtc="2025-10-09T12:25:00Z">
            <w:rPr>
              <w:rFonts w:ascii="Cambria Math" w:hAnsi="Cambria Math"/>
            </w:rPr>
            <m:t>=</m:t>
          </w:ins>
        </m:r>
        <m:r>
          <w:ins w:id="475" w:author="Lasse J. Laaksonen (Nokia)" w:date="2025-10-09T15:25:00Z" w16du:dateUtc="2025-10-09T12:25:00Z">
            <m:rPr>
              <m:nor/>
            </m:rPr>
            <w:rPr>
              <w:rFonts w:ascii="Cambria Math" w:hAnsi="Cambria Math"/>
            </w:rPr>
            <m:t xml:space="preserve"> </m:t>
          </w:ins>
        </m:r>
        <m:d>
          <m:dPr>
            <m:begChr m:val="["/>
            <m:endChr m:val="]"/>
            <m:ctrlPr>
              <w:ins w:id="476" w:author="Lasse J. Laaksonen (Nokia)" w:date="2025-10-09T15:25:00Z" w16du:dateUtc="2025-10-09T12:25:00Z">
                <w:rPr>
                  <w:rFonts w:ascii="Cambria Math" w:hAnsi="Cambria Math"/>
                  <w:i/>
                </w:rPr>
              </w:ins>
            </m:ctrlPr>
          </m:dPr>
          <m:e>
            <m:sSub>
              <m:sSubPr>
                <m:ctrlPr>
                  <w:ins w:id="477" w:author="Lasse J. Laaksonen (Nokia)" w:date="2025-10-09T15:25:00Z" w16du:dateUtc="2025-10-09T12:25:00Z">
                    <w:rPr>
                      <w:rFonts w:ascii="Cambria Math" w:hAnsi="Cambria Math"/>
                      <w:i/>
                    </w:rPr>
                  </w:ins>
                </m:ctrlPr>
              </m:sSubPr>
              <m:e>
                <m:r>
                  <w:ins w:id="478" w:author="Lasse J. Laaksonen (Nokia)" w:date="2025-10-09T15:25:00Z" w16du:dateUtc="2025-10-09T12:25:00Z">
                    <w:rPr>
                      <w:rFonts w:ascii="Cambria Math" w:hAnsi="Cambria Math"/>
                    </w:rPr>
                    <m:t>θ</m:t>
                  </w:ins>
                </m:r>
              </m:e>
              <m:sub>
                <m:r>
                  <w:ins w:id="479" w:author="Lasse J. Laaksonen (Nokia)" w:date="2025-10-09T15:25:00Z" w16du:dateUtc="2025-10-09T12:25:00Z">
                    <w:rPr>
                      <w:rFonts w:ascii="Cambria Math" w:hAnsi="Cambria Math"/>
                    </w:rPr>
                    <m:t>ISM,input</m:t>
                  </w:ins>
                </m:r>
              </m:sub>
            </m:sSub>
            <m:d>
              <m:dPr>
                <m:ctrlPr>
                  <w:ins w:id="480" w:author="Lasse J. Laaksonen (Nokia)" w:date="2025-10-09T15:25:00Z" w16du:dateUtc="2025-10-09T12:25:00Z">
                    <w:rPr>
                      <w:rFonts w:ascii="Cambria Math" w:hAnsi="Cambria Math"/>
                      <w:i/>
                    </w:rPr>
                  </w:ins>
                </m:ctrlPr>
              </m:dPr>
              <m:e>
                <m:r>
                  <w:ins w:id="481" w:author="Lasse J. Laaksonen (Nokia)" w:date="2025-10-09T15:25:00Z" w16du:dateUtc="2025-10-09T12:25:00Z">
                    <w:rPr>
                      <w:rFonts w:ascii="Cambria Math" w:hAnsi="Cambria Math"/>
                    </w:rPr>
                    <m:t>j</m:t>
                  </w:ins>
                </m:r>
              </m:e>
            </m:d>
          </m:e>
        </m:d>
      </m:oMath>
      <w:ins w:id="482" w:author="Lasse J. Laaksonen (Nokia)" w:date="2025-10-09T15:25:00Z" w16du:dateUtc="2025-10-09T12:25:00Z">
        <w:r w:rsidRPr="00CD76DC">
          <w:t xml:space="preserve"> and </w:t>
        </w:r>
      </w:ins>
      <m:oMath>
        <m:sSub>
          <m:sSubPr>
            <m:ctrlPr>
              <w:ins w:id="483" w:author="Lasse J. Laaksonen (Nokia)" w:date="2025-10-09T15:25:00Z" w16du:dateUtc="2025-10-09T12:25:00Z">
                <w:rPr>
                  <w:rFonts w:ascii="Cambria Math" w:hAnsi="Cambria Math"/>
                  <w:i/>
                </w:rPr>
              </w:ins>
            </m:ctrlPr>
          </m:sSubPr>
          <m:e>
            <m:r>
              <w:ins w:id="484" w:author="Lasse J. Laaksonen (Nokia)" w:date="2025-10-09T15:25:00Z" w16du:dateUtc="2025-10-09T12:25:00Z">
                <w:rPr>
                  <w:rFonts w:ascii="Cambria Math" w:hAnsi="Cambria Math"/>
                </w:rPr>
                <m:t>ϕ</m:t>
              </w:ins>
            </m:r>
          </m:e>
          <m:sub>
            <m:r>
              <w:ins w:id="485" w:author="Lasse J. Laaksonen (Nokia)" w:date="2025-10-09T15:25:00Z" w16du:dateUtc="2025-10-09T12:25:00Z">
                <w:rPr>
                  <w:rFonts w:ascii="Cambria Math" w:hAnsi="Cambria Math"/>
                </w:rPr>
                <m:t>ISM,int</m:t>
              </w:ins>
            </m:r>
          </m:sub>
        </m:sSub>
        <m:d>
          <m:dPr>
            <m:ctrlPr>
              <w:ins w:id="486" w:author="Lasse J. Laaksonen (Nokia)" w:date="2025-10-09T15:25:00Z" w16du:dateUtc="2025-10-09T12:25:00Z">
                <w:rPr>
                  <w:rFonts w:ascii="Cambria Math" w:hAnsi="Cambria Math"/>
                  <w:i/>
                </w:rPr>
              </w:ins>
            </m:ctrlPr>
          </m:dPr>
          <m:e>
            <m:r>
              <w:ins w:id="487" w:author="Lasse J. Laaksonen (Nokia)" w:date="2025-10-09T15:25:00Z" w16du:dateUtc="2025-10-09T12:25:00Z">
                <w:rPr>
                  <w:rFonts w:ascii="Cambria Math" w:hAnsi="Cambria Math"/>
                </w:rPr>
                <m:t>j</m:t>
              </w:ins>
            </m:r>
          </m:e>
        </m:d>
        <m:r>
          <w:ins w:id="488" w:author="Lasse J. Laaksonen (Nokia)" w:date="2025-10-09T15:25:00Z" w16du:dateUtc="2025-10-09T12:25:00Z">
            <w:rPr>
              <w:rFonts w:ascii="Cambria Math" w:hAnsi="Cambria Math"/>
            </w:rPr>
            <m:t xml:space="preserve">= </m:t>
          </w:ins>
        </m:r>
        <m:d>
          <m:dPr>
            <m:begChr m:val="["/>
            <m:endChr m:val="]"/>
            <m:ctrlPr>
              <w:ins w:id="489" w:author="Lasse J. Laaksonen (Nokia)" w:date="2025-10-09T15:25:00Z" w16du:dateUtc="2025-10-09T12:25:00Z">
                <w:rPr>
                  <w:rFonts w:ascii="Cambria Math" w:hAnsi="Cambria Math"/>
                  <w:i/>
                </w:rPr>
              </w:ins>
            </m:ctrlPr>
          </m:dPr>
          <m:e>
            <m:sSub>
              <m:sSubPr>
                <m:ctrlPr>
                  <w:ins w:id="490" w:author="Lasse J. Laaksonen (Nokia)" w:date="2025-10-09T15:25:00Z" w16du:dateUtc="2025-10-09T12:25:00Z">
                    <w:rPr>
                      <w:rFonts w:ascii="Cambria Math" w:hAnsi="Cambria Math"/>
                      <w:i/>
                    </w:rPr>
                  </w:ins>
                </m:ctrlPr>
              </m:sSubPr>
              <m:e>
                <m:r>
                  <w:ins w:id="491" w:author="Lasse J. Laaksonen (Nokia)" w:date="2025-10-09T15:25:00Z" w16du:dateUtc="2025-10-09T12:25:00Z">
                    <w:rPr>
                      <w:rFonts w:ascii="Cambria Math" w:hAnsi="Cambria Math"/>
                    </w:rPr>
                    <m:t>ϕ</m:t>
                  </w:ins>
                </m:r>
              </m:e>
              <m:sub>
                <m:r>
                  <w:ins w:id="492" w:author="Lasse J. Laaksonen (Nokia)" w:date="2025-10-09T15:25:00Z" w16du:dateUtc="2025-10-09T12:25:00Z">
                    <w:rPr>
                      <w:rFonts w:ascii="Cambria Math" w:hAnsi="Cambria Math"/>
                    </w:rPr>
                    <m:t>ISM,input</m:t>
                  </w:ins>
                </m:r>
              </m:sub>
            </m:sSub>
            <m:d>
              <m:dPr>
                <m:ctrlPr>
                  <w:ins w:id="493" w:author="Lasse J. Laaksonen (Nokia)" w:date="2025-10-09T15:25:00Z" w16du:dateUtc="2025-10-09T12:25:00Z">
                    <w:rPr>
                      <w:rFonts w:ascii="Cambria Math" w:hAnsi="Cambria Math"/>
                      <w:i/>
                    </w:rPr>
                  </w:ins>
                </m:ctrlPr>
              </m:dPr>
              <m:e>
                <m:r>
                  <w:ins w:id="494" w:author="Lasse J. Laaksonen (Nokia)" w:date="2025-10-09T15:25:00Z" w16du:dateUtc="2025-10-09T12:25:00Z">
                    <w:rPr>
                      <w:rFonts w:ascii="Cambria Math" w:hAnsi="Cambria Math"/>
                    </w:rPr>
                    <m:t>j</m:t>
                  </w:ins>
                </m:r>
              </m:e>
            </m:d>
          </m:e>
        </m:d>
      </m:oMath>
      <w:ins w:id="495" w:author="Lasse J. Laaksonen (Nokia)" w:date="2025-10-09T15:25:00Z" w16du:dateUtc="2025-10-09T12:25:00Z">
        <w:r w:rsidRPr="00CD76DC">
          <w:t xml:space="preserve">. </w:t>
        </w:r>
      </w:ins>
    </w:p>
    <w:p w14:paraId="390473E3" w14:textId="0DEDDECA" w:rsidR="004F40D5" w:rsidRPr="00CD76DC" w:rsidRDefault="004F40D5" w:rsidP="004F40D5">
      <w:pPr>
        <w:rPr>
          <w:ins w:id="496" w:author="Lasse J. Laaksonen (Nokia)" w:date="2025-10-09T15:25:00Z" w16du:dateUtc="2025-10-09T12:25:00Z"/>
        </w:rPr>
      </w:pPr>
      <w:ins w:id="497" w:author="Lasse J. Laaksonen (Nokia)" w:date="2025-10-09T15:25:00Z" w16du:dateUtc="2025-10-09T12:25:00Z">
        <w:r w:rsidRPr="00CD76DC">
          <w:t>An indication of the magnitude of the expected spatial metadata parameter change is obtained by subtracting the editing control value from the original spatial metadata parameter value and taking the absolute value</w:t>
        </w:r>
      </w:ins>
      <w:ins w:id="498" w:author="Lasse J. Laaksonen (Nokia)" w:date="2025-10-24T06:29:00Z" w16du:dateUtc="2025-10-24T03:29:00Z">
        <w:r w:rsidR="00E60E81">
          <w:t>:</w:t>
        </w:r>
      </w:ins>
    </w:p>
    <w:p w14:paraId="7ADE8E86" w14:textId="77777777" w:rsidR="004F40D5" w:rsidRPr="00CD76DC" w:rsidRDefault="00000000" w:rsidP="004F40D5">
      <w:pPr>
        <w:pStyle w:val="EQ"/>
        <w:rPr>
          <w:ins w:id="499" w:author="Lasse J. Laaksonen (Nokia)" w:date="2025-10-09T15:25:00Z" w16du:dateUtc="2025-10-09T12:25:00Z"/>
        </w:rPr>
      </w:pPr>
      <m:oMathPara>
        <m:oMath>
          <m:sSub>
            <m:sSubPr>
              <m:ctrlPr>
                <w:ins w:id="500" w:author="Lasse J. Laaksonen (Nokia)" w:date="2025-10-09T15:25:00Z" w16du:dateUtc="2025-10-09T12:25:00Z">
                  <w:rPr>
                    <w:rFonts w:ascii="Cambria Math" w:hAnsi="Cambria Math"/>
                  </w:rPr>
                </w:ins>
              </m:ctrlPr>
            </m:sSubPr>
            <m:e>
              <m:r>
                <w:ins w:id="501" w:author="Lasse J. Laaksonen (Nokia)" w:date="2025-10-09T15:25:00Z" w16du:dateUtc="2025-10-09T12:25:00Z">
                  <w:rPr>
                    <w:rFonts w:ascii="Cambria Math" w:hAnsi="Cambria Math"/>
                  </w:rPr>
                  <m:t>diff</m:t>
                </w:ins>
              </m:r>
            </m:e>
            <m:sub>
              <m:r>
                <w:ins w:id="502" w:author="Lasse J. Laaksonen (Nokia)" w:date="2025-10-09T15:25:00Z" w16du:dateUtc="2025-10-09T12:25:00Z">
                  <w:rPr>
                    <w:rFonts w:ascii="Cambria Math" w:hAnsi="Cambria Math"/>
                  </w:rPr>
                  <m:t>ISM</m:t>
                </w:ins>
              </m:r>
              <m:r>
                <w:ins w:id="503" w:author="Lasse J. Laaksonen (Nokia)" w:date="2025-10-09T15:25:00Z" w16du:dateUtc="2025-10-09T12:25:00Z">
                  <m:rPr>
                    <m:sty m:val="p"/>
                  </m:rPr>
                  <w:rPr>
                    <w:rFonts w:ascii="Cambria Math" w:hAnsi="Cambria Math"/>
                  </w:rPr>
                  <m:t>,</m:t>
                </w:ins>
              </m:r>
              <m:r>
                <w:ins w:id="504" w:author="Lasse J. Laaksonen (Nokia)" w:date="2025-10-09T15:25:00Z" w16du:dateUtc="2025-10-09T12:25:00Z">
                  <w:rPr>
                    <w:rFonts w:ascii="Cambria Math" w:hAnsi="Cambria Math"/>
                  </w:rPr>
                  <m:t>θ</m:t>
                </w:ins>
              </m:r>
            </m:sub>
          </m:sSub>
          <m:d>
            <m:dPr>
              <m:ctrlPr>
                <w:ins w:id="505" w:author="Lasse J. Laaksonen (Nokia)" w:date="2025-10-09T15:25:00Z" w16du:dateUtc="2025-10-09T12:25:00Z">
                  <w:rPr>
                    <w:rFonts w:ascii="Cambria Math" w:hAnsi="Cambria Math"/>
                  </w:rPr>
                </w:ins>
              </m:ctrlPr>
            </m:dPr>
            <m:e>
              <m:r>
                <w:ins w:id="506" w:author="Lasse J. Laaksonen (Nokia)" w:date="2025-10-09T15:25:00Z" w16du:dateUtc="2025-10-09T12:25:00Z">
                  <w:rPr>
                    <w:rFonts w:ascii="Cambria Math" w:hAnsi="Cambria Math"/>
                  </w:rPr>
                  <m:t>j</m:t>
                </w:ins>
              </m:r>
            </m:e>
          </m:d>
          <m:r>
            <w:ins w:id="507" w:author="Lasse J. Laaksonen (Nokia)" w:date="2025-10-09T15:25:00Z" w16du:dateUtc="2025-10-09T12:25:00Z">
              <m:rPr>
                <m:sty m:val="p"/>
              </m:rPr>
              <w:rPr>
                <w:rFonts w:ascii="Cambria Math" w:hAnsi="Cambria Math"/>
              </w:rPr>
              <m:t>=</m:t>
            </w:ins>
          </m:r>
          <m:d>
            <m:dPr>
              <m:begChr m:val="|"/>
              <m:endChr m:val="|"/>
              <m:ctrlPr>
                <w:ins w:id="508" w:author="Lasse J. Laaksonen (Nokia)" w:date="2025-10-09T15:25:00Z" w16du:dateUtc="2025-10-09T12:25:00Z">
                  <w:rPr>
                    <w:rFonts w:ascii="Cambria Math" w:hAnsi="Cambria Math"/>
                  </w:rPr>
                </w:ins>
              </m:ctrlPr>
            </m:dPr>
            <m:e>
              <m:sSub>
                <m:sSubPr>
                  <m:ctrlPr>
                    <w:ins w:id="509" w:author="Lasse J. Laaksonen (Nokia)" w:date="2025-10-09T15:25:00Z" w16du:dateUtc="2025-10-09T12:25:00Z">
                      <w:rPr>
                        <w:rFonts w:ascii="Cambria Math" w:hAnsi="Cambria Math"/>
                      </w:rPr>
                    </w:ins>
                  </m:ctrlPr>
                </m:sSubPr>
                <m:e>
                  <m:r>
                    <w:ins w:id="510" w:author="Lasse J. Laaksonen (Nokia)" w:date="2025-10-09T15:25:00Z" w16du:dateUtc="2025-10-09T12:25:00Z">
                      <w:rPr>
                        <w:rFonts w:ascii="Cambria Math" w:hAnsi="Cambria Math"/>
                      </w:rPr>
                      <m:t>θ</m:t>
                    </w:ins>
                  </m:r>
                </m:e>
                <m:sub>
                  <m:r>
                    <w:ins w:id="511" w:author="Lasse J. Laaksonen (Nokia)" w:date="2025-10-09T15:25:00Z" w16du:dateUtc="2025-10-09T12:25:00Z">
                      <w:rPr>
                        <w:rFonts w:ascii="Cambria Math" w:hAnsi="Cambria Math"/>
                      </w:rPr>
                      <m:t>ISM</m:t>
                    </w:ins>
                  </m:r>
                </m:sub>
              </m:sSub>
              <m:d>
                <m:dPr>
                  <m:ctrlPr>
                    <w:ins w:id="512" w:author="Lasse J. Laaksonen (Nokia)" w:date="2025-10-09T15:25:00Z" w16du:dateUtc="2025-10-09T12:25:00Z">
                      <w:rPr>
                        <w:rFonts w:ascii="Cambria Math" w:hAnsi="Cambria Math"/>
                      </w:rPr>
                    </w:ins>
                  </m:ctrlPr>
                </m:dPr>
                <m:e>
                  <m:r>
                    <w:ins w:id="513" w:author="Lasse J. Laaksonen (Nokia)" w:date="2025-10-09T15:25:00Z" w16du:dateUtc="2025-10-09T12:25:00Z">
                      <w:rPr>
                        <w:rFonts w:ascii="Cambria Math" w:hAnsi="Cambria Math"/>
                      </w:rPr>
                      <m:t>j</m:t>
                    </w:ins>
                  </m:r>
                </m:e>
              </m:d>
              <m:r>
                <w:ins w:id="514" w:author="Lasse J. Laaksonen (Nokia)" w:date="2025-10-09T15:25:00Z" w16du:dateUtc="2025-10-09T12:25:00Z">
                  <m:rPr>
                    <m:sty m:val="p"/>
                  </m:rPr>
                  <w:rPr>
                    <w:rFonts w:ascii="Cambria Math" w:hAnsi="Cambria Math"/>
                  </w:rPr>
                  <m:t>-</m:t>
                </w:ins>
              </m:r>
              <m:sSub>
                <m:sSubPr>
                  <m:ctrlPr>
                    <w:ins w:id="515" w:author="Lasse J. Laaksonen (Nokia)" w:date="2025-10-09T15:25:00Z" w16du:dateUtc="2025-10-09T12:25:00Z">
                      <w:rPr>
                        <w:rFonts w:ascii="Cambria Math" w:hAnsi="Cambria Math"/>
                      </w:rPr>
                    </w:ins>
                  </m:ctrlPr>
                </m:sSubPr>
                <m:e>
                  <m:r>
                    <w:ins w:id="516" w:author="Lasse J. Laaksonen (Nokia)" w:date="2025-10-09T15:25:00Z" w16du:dateUtc="2025-10-09T12:25:00Z">
                      <w:rPr>
                        <w:rFonts w:ascii="Cambria Math" w:hAnsi="Cambria Math"/>
                      </w:rPr>
                      <m:t>θ</m:t>
                    </w:ins>
                  </m:r>
                </m:e>
                <m:sub>
                  <m:r>
                    <w:ins w:id="517" w:author="Lasse J. Laaksonen (Nokia)" w:date="2025-10-09T15:25:00Z" w16du:dateUtc="2025-10-09T12:25:00Z">
                      <w:rPr>
                        <w:rFonts w:ascii="Cambria Math" w:hAnsi="Cambria Math"/>
                      </w:rPr>
                      <m:t>ISM</m:t>
                    </w:ins>
                  </m:r>
                  <m:r>
                    <w:ins w:id="518" w:author="Lasse J. Laaksonen (Nokia)" w:date="2025-10-09T15:25:00Z" w16du:dateUtc="2025-10-09T12:25:00Z">
                      <m:rPr>
                        <m:sty m:val="p"/>
                      </m:rPr>
                      <w:rPr>
                        <w:rFonts w:ascii="Cambria Math" w:hAnsi="Cambria Math"/>
                      </w:rPr>
                      <m:t>,</m:t>
                    </w:ins>
                  </m:r>
                  <m:r>
                    <w:ins w:id="519" w:author="Lasse J. Laaksonen (Nokia)" w:date="2025-10-09T15:25:00Z" w16du:dateUtc="2025-10-09T12:25:00Z">
                      <w:rPr>
                        <w:rFonts w:ascii="Cambria Math" w:hAnsi="Cambria Math"/>
                      </w:rPr>
                      <m:t>int</m:t>
                    </w:ins>
                  </m:r>
                </m:sub>
              </m:sSub>
              <m:d>
                <m:dPr>
                  <m:ctrlPr>
                    <w:ins w:id="520" w:author="Lasse J. Laaksonen (Nokia)" w:date="2025-10-09T15:25:00Z" w16du:dateUtc="2025-10-09T12:25:00Z">
                      <w:rPr>
                        <w:rFonts w:ascii="Cambria Math" w:hAnsi="Cambria Math"/>
                      </w:rPr>
                    </w:ins>
                  </m:ctrlPr>
                </m:dPr>
                <m:e>
                  <m:r>
                    <w:ins w:id="521" w:author="Lasse J. Laaksonen (Nokia)" w:date="2025-10-09T15:25:00Z" w16du:dateUtc="2025-10-09T12:25:00Z">
                      <w:rPr>
                        <w:rFonts w:ascii="Cambria Math" w:hAnsi="Cambria Math"/>
                      </w:rPr>
                      <m:t>j</m:t>
                    </w:ins>
                  </m:r>
                </m:e>
              </m:d>
            </m:e>
          </m:d>
        </m:oMath>
      </m:oMathPara>
    </w:p>
    <w:p w14:paraId="470E9A53" w14:textId="77777777" w:rsidR="004F40D5" w:rsidRPr="00CD76DC" w:rsidRDefault="00000000" w:rsidP="004F40D5">
      <w:pPr>
        <w:pStyle w:val="EQ"/>
        <w:rPr>
          <w:ins w:id="522" w:author="Lasse J. Laaksonen (Nokia)" w:date="2025-10-09T15:25:00Z" w16du:dateUtc="2025-10-09T12:25:00Z"/>
        </w:rPr>
      </w:pPr>
      <m:oMathPara>
        <m:oMath>
          <m:sSub>
            <m:sSubPr>
              <m:ctrlPr>
                <w:ins w:id="523" w:author="Lasse J. Laaksonen (Nokia)" w:date="2025-10-09T15:25:00Z" w16du:dateUtc="2025-10-09T12:25:00Z">
                  <w:rPr>
                    <w:rFonts w:ascii="Cambria Math" w:hAnsi="Cambria Math"/>
                  </w:rPr>
                </w:ins>
              </m:ctrlPr>
            </m:sSubPr>
            <m:e>
              <m:r>
                <w:ins w:id="524" w:author="Lasse J. Laaksonen (Nokia)" w:date="2025-10-09T15:25:00Z" w16du:dateUtc="2025-10-09T12:25:00Z">
                  <w:rPr>
                    <w:rFonts w:ascii="Cambria Math" w:hAnsi="Cambria Math"/>
                  </w:rPr>
                  <m:t>diff</m:t>
                </w:ins>
              </m:r>
            </m:e>
            <m:sub>
              <m:r>
                <w:ins w:id="525" w:author="Lasse J. Laaksonen (Nokia)" w:date="2025-10-09T15:25:00Z" w16du:dateUtc="2025-10-09T12:25:00Z">
                  <w:rPr>
                    <w:rFonts w:ascii="Cambria Math" w:hAnsi="Cambria Math"/>
                  </w:rPr>
                  <m:t>ISM</m:t>
                </w:ins>
              </m:r>
              <m:r>
                <w:ins w:id="526" w:author="Lasse J. Laaksonen (Nokia)" w:date="2025-10-09T15:25:00Z" w16du:dateUtc="2025-10-09T12:25:00Z">
                  <m:rPr>
                    <m:sty m:val="p"/>
                  </m:rPr>
                  <w:rPr>
                    <w:rFonts w:ascii="Cambria Math" w:hAnsi="Cambria Math"/>
                  </w:rPr>
                  <m:t>,</m:t>
                </w:ins>
              </m:r>
              <m:r>
                <w:ins w:id="527" w:author="Lasse J. Laaksonen (Nokia)" w:date="2025-10-09T15:25:00Z" w16du:dateUtc="2025-10-09T12:25:00Z">
                  <w:rPr>
                    <w:rFonts w:ascii="Cambria Math" w:hAnsi="Cambria Math"/>
                  </w:rPr>
                  <m:t>ϕ</m:t>
                </w:ins>
              </m:r>
            </m:sub>
          </m:sSub>
          <m:d>
            <m:dPr>
              <m:ctrlPr>
                <w:ins w:id="528" w:author="Lasse J. Laaksonen (Nokia)" w:date="2025-10-09T15:25:00Z" w16du:dateUtc="2025-10-09T12:25:00Z">
                  <w:rPr>
                    <w:rFonts w:ascii="Cambria Math" w:hAnsi="Cambria Math"/>
                  </w:rPr>
                </w:ins>
              </m:ctrlPr>
            </m:dPr>
            <m:e>
              <m:r>
                <w:ins w:id="529" w:author="Lasse J. Laaksonen (Nokia)" w:date="2025-10-09T15:25:00Z" w16du:dateUtc="2025-10-09T12:25:00Z">
                  <w:rPr>
                    <w:rFonts w:ascii="Cambria Math" w:hAnsi="Cambria Math"/>
                  </w:rPr>
                  <m:t>j</m:t>
                </w:ins>
              </m:r>
            </m:e>
          </m:d>
          <m:r>
            <w:ins w:id="530" w:author="Lasse J. Laaksonen (Nokia)" w:date="2025-10-09T15:25:00Z" w16du:dateUtc="2025-10-09T12:25:00Z">
              <m:rPr>
                <m:sty m:val="p"/>
              </m:rPr>
              <w:rPr>
                <w:rFonts w:ascii="Cambria Math" w:hAnsi="Cambria Math"/>
              </w:rPr>
              <m:t>=</m:t>
            </w:ins>
          </m:r>
          <m:d>
            <m:dPr>
              <m:begChr m:val="|"/>
              <m:endChr m:val="|"/>
              <m:ctrlPr>
                <w:ins w:id="531" w:author="Lasse J. Laaksonen (Nokia)" w:date="2025-10-09T15:25:00Z" w16du:dateUtc="2025-10-09T12:25:00Z">
                  <w:rPr>
                    <w:rFonts w:ascii="Cambria Math" w:hAnsi="Cambria Math"/>
                  </w:rPr>
                </w:ins>
              </m:ctrlPr>
            </m:dPr>
            <m:e>
              <m:sSub>
                <m:sSubPr>
                  <m:ctrlPr>
                    <w:ins w:id="532" w:author="Lasse J. Laaksonen (Nokia)" w:date="2025-10-09T15:25:00Z" w16du:dateUtc="2025-10-09T12:25:00Z">
                      <w:rPr>
                        <w:rFonts w:ascii="Cambria Math" w:hAnsi="Cambria Math"/>
                      </w:rPr>
                    </w:ins>
                  </m:ctrlPr>
                </m:sSubPr>
                <m:e>
                  <m:r>
                    <w:ins w:id="533" w:author="Lasse J. Laaksonen (Nokia)" w:date="2025-10-09T15:25:00Z" w16du:dateUtc="2025-10-09T12:25:00Z">
                      <w:rPr>
                        <w:rFonts w:ascii="Cambria Math" w:hAnsi="Cambria Math"/>
                      </w:rPr>
                      <m:t>ϕ</m:t>
                    </w:ins>
                  </m:r>
                </m:e>
                <m:sub>
                  <m:r>
                    <w:ins w:id="534" w:author="Lasse J. Laaksonen (Nokia)" w:date="2025-10-09T15:25:00Z" w16du:dateUtc="2025-10-09T12:25:00Z">
                      <w:rPr>
                        <w:rFonts w:ascii="Cambria Math" w:hAnsi="Cambria Math"/>
                      </w:rPr>
                      <m:t>ISM</m:t>
                    </w:ins>
                  </m:r>
                </m:sub>
              </m:sSub>
              <m:d>
                <m:dPr>
                  <m:ctrlPr>
                    <w:ins w:id="535" w:author="Lasse J. Laaksonen (Nokia)" w:date="2025-10-09T15:25:00Z" w16du:dateUtc="2025-10-09T12:25:00Z">
                      <w:rPr>
                        <w:rFonts w:ascii="Cambria Math" w:hAnsi="Cambria Math"/>
                      </w:rPr>
                    </w:ins>
                  </m:ctrlPr>
                </m:dPr>
                <m:e>
                  <m:r>
                    <w:ins w:id="536" w:author="Lasse J. Laaksonen (Nokia)" w:date="2025-10-09T15:25:00Z" w16du:dateUtc="2025-10-09T12:25:00Z">
                      <w:rPr>
                        <w:rFonts w:ascii="Cambria Math" w:hAnsi="Cambria Math"/>
                      </w:rPr>
                      <m:t>j</m:t>
                    </w:ins>
                  </m:r>
                </m:e>
              </m:d>
              <m:r>
                <w:ins w:id="537" w:author="Lasse J. Laaksonen (Nokia)" w:date="2025-10-09T15:25:00Z" w16du:dateUtc="2025-10-09T12:25:00Z">
                  <m:rPr>
                    <m:sty m:val="p"/>
                  </m:rPr>
                  <w:rPr>
                    <w:rFonts w:ascii="Cambria Math" w:hAnsi="Cambria Math"/>
                  </w:rPr>
                  <m:t>-</m:t>
                </w:ins>
              </m:r>
              <m:sSub>
                <m:sSubPr>
                  <m:ctrlPr>
                    <w:ins w:id="538" w:author="Lasse J. Laaksonen (Nokia)" w:date="2025-10-09T15:25:00Z" w16du:dateUtc="2025-10-09T12:25:00Z">
                      <w:rPr>
                        <w:rFonts w:ascii="Cambria Math" w:hAnsi="Cambria Math"/>
                      </w:rPr>
                    </w:ins>
                  </m:ctrlPr>
                </m:sSubPr>
                <m:e>
                  <m:r>
                    <w:ins w:id="539" w:author="Lasse J. Laaksonen (Nokia)" w:date="2025-10-09T15:25:00Z" w16du:dateUtc="2025-10-09T12:25:00Z">
                      <w:rPr>
                        <w:rFonts w:ascii="Cambria Math" w:hAnsi="Cambria Math"/>
                      </w:rPr>
                      <m:t>ϕ</m:t>
                    </w:ins>
                  </m:r>
                </m:e>
                <m:sub>
                  <m:r>
                    <w:ins w:id="540" w:author="Lasse J. Laaksonen (Nokia)" w:date="2025-10-09T15:25:00Z" w16du:dateUtc="2025-10-09T12:25:00Z">
                      <w:rPr>
                        <w:rFonts w:ascii="Cambria Math" w:hAnsi="Cambria Math"/>
                      </w:rPr>
                      <m:t>ISM</m:t>
                    </w:ins>
                  </m:r>
                  <m:r>
                    <w:ins w:id="541" w:author="Lasse J. Laaksonen (Nokia)" w:date="2025-10-09T15:25:00Z" w16du:dateUtc="2025-10-09T12:25:00Z">
                      <m:rPr>
                        <m:sty m:val="p"/>
                      </m:rPr>
                      <w:rPr>
                        <w:rFonts w:ascii="Cambria Math" w:hAnsi="Cambria Math"/>
                      </w:rPr>
                      <m:t>,</m:t>
                    </w:ins>
                  </m:r>
                  <m:r>
                    <w:ins w:id="542" w:author="Lasse J. Laaksonen (Nokia)" w:date="2025-10-09T15:25:00Z" w16du:dateUtc="2025-10-09T12:25:00Z">
                      <w:rPr>
                        <w:rFonts w:ascii="Cambria Math" w:hAnsi="Cambria Math"/>
                      </w:rPr>
                      <m:t>int</m:t>
                    </w:ins>
                  </m:r>
                </m:sub>
              </m:sSub>
              <m:d>
                <m:dPr>
                  <m:ctrlPr>
                    <w:ins w:id="543" w:author="Lasse J. Laaksonen (Nokia)" w:date="2025-10-09T15:25:00Z" w16du:dateUtc="2025-10-09T12:25:00Z">
                      <w:rPr>
                        <w:rFonts w:ascii="Cambria Math" w:hAnsi="Cambria Math"/>
                      </w:rPr>
                    </w:ins>
                  </m:ctrlPr>
                </m:dPr>
                <m:e>
                  <m:r>
                    <w:ins w:id="544" w:author="Lasse J. Laaksonen (Nokia)" w:date="2025-10-09T15:25:00Z" w16du:dateUtc="2025-10-09T12:25:00Z">
                      <w:rPr>
                        <w:rFonts w:ascii="Cambria Math" w:hAnsi="Cambria Math"/>
                      </w:rPr>
                      <m:t>j</m:t>
                    </w:ins>
                  </m:r>
                </m:e>
              </m:d>
            </m:e>
          </m:d>
        </m:oMath>
      </m:oMathPara>
    </w:p>
    <w:p w14:paraId="16432E5B" w14:textId="77777777" w:rsidR="004F40D5" w:rsidRPr="00CD76DC" w:rsidRDefault="00000000" w:rsidP="004F40D5">
      <w:pPr>
        <w:pStyle w:val="EQ"/>
        <w:rPr>
          <w:ins w:id="545" w:author="Lasse J. Laaksonen (Nokia)" w:date="2025-10-09T15:25:00Z" w16du:dateUtc="2025-10-09T12:25:00Z"/>
        </w:rPr>
      </w:pPr>
      <m:oMathPara>
        <m:oMath>
          <m:sSub>
            <m:sSubPr>
              <m:ctrlPr>
                <w:ins w:id="546" w:author="Lasse J. Laaksonen (Nokia)" w:date="2025-10-09T15:25:00Z" w16du:dateUtc="2025-10-09T12:25:00Z">
                  <w:rPr>
                    <w:rFonts w:ascii="Cambria Math" w:hAnsi="Cambria Math"/>
                  </w:rPr>
                </w:ins>
              </m:ctrlPr>
            </m:sSubPr>
            <m:e>
              <m:r>
                <w:ins w:id="547" w:author="Lasse J. Laaksonen (Nokia)" w:date="2025-10-09T15:25:00Z" w16du:dateUtc="2025-10-09T12:25:00Z">
                  <w:rPr>
                    <w:rFonts w:ascii="Cambria Math" w:hAnsi="Cambria Math"/>
                  </w:rPr>
                  <m:t>diff</m:t>
                </w:ins>
              </m:r>
            </m:e>
            <m:sub>
              <m:r>
                <w:ins w:id="548" w:author="Lasse J. Laaksonen (Nokia)" w:date="2025-10-09T15:25:00Z" w16du:dateUtc="2025-10-09T12:25:00Z">
                  <w:rPr>
                    <w:rFonts w:ascii="Cambria Math" w:hAnsi="Cambria Math"/>
                  </w:rPr>
                  <m:t>ISM</m:t>
                </w:ins>
              </m:r>
              <m:r>
                <w:ins w:id="549" w:author="Lasse J. Laaksonen (Nokia)" w:date="2025-10-09T15:25:00Z" w16du:dateUtc="2025-10-09T12:25:00Z">
                  <m:rPr>
                    <m:sty m:val="p"/>
                  </m:rPr>
                  <w:rPr>
                    <w:rFonts w:ascii="Cambria Math" w:hAnsi="Cambria Math"/>
                  </w:rPr>
                  <m:t>,</m:t>
                </w:ins>
              </m:r>
              <m:r>
                <w:ins w:id="550" w:author="Lasse J. Laaksonen (Nokia)" w:date="2025-10-09T15:25:00Z" w16du:dateUtc="2025-10-09T12:25:00Z">
                  <w:rPr>
                    <w:rFonts w:ascii="Cambria Math" w:hAnsi="Cambria Math"/>
                  </w:rPr>
                  <m:t>g</m:t>
                </w:ins>
              </m:r>
            </m:sub>
          </m:sSub>
          <m:d>
            <m:dPr>
              <m:ctrlPr>
                <w:ins w:id="551" w:author="Lasse J. Laaksonen (Nokia)" w:date="2025-10-09T15:25:00Z" w16du:dateUtc="2025-10-09T12:25:00Z">
                  <w:rPr>
                    <w:rFonts w:ascii="Cambria Math" w:hAnsi="Cambria Math"/>
                  </w:rPr>
                </w:ins>
              </m:ctrlPr>
            </m:dPr>
            <m:e>
              <m:r>
                <w:ins w:id="552" w:author="Lasse J. Laaksonen (Nokia)" w:date="2025-10-09T15:25:00Z" w16du:dateUtc="2025-10-09T12:25:00Z">
                  <w:rPr>
                    <w:rFonts w:ascii="Cambria Math" w:hAnsi="Cambria Math"/>
                  </w:rPr>
                  <m:t>j</m:t>
                </w:ins>
              </m:r>
            </m:e>
          </m:d>
          <m:r>
            <w:ins w:id="553" w:author="Lasse J. Laaksonen (Nokia)" w:date="2025-10-09T15:25:00Z" w16du:dateUtc="2025-10-09T12:25:00Z">
              <m:rPr>
                <m:sty m:val="p"/>
              </m:rPr>
              <w:rPr>
                <w:rFonts w:ascii="Cambria Math" w:hAnsi="Cambria Math"/>
              </w:rPr>
              <m:t>=</m:t>
            </w:ins>
          </m:r>
          <m:d>
            <m:dPr>
              <m:begChr m:val="|"/>
              <m:endChr m:val="|"/>
              <m:ctrlPr>
                <w:ins w:id="554" w:author="Lasse J. Laaksonen (Nokia)" w:date="2025-10-09T15:25:00Z" w16du:dateUtc="2025-10-09T12:25:00Z">
                  <w:rPr>
                    <w:rFonts w:ascii="Cambria Math" w:hAnsi="Cambria Math"/>
                  </w:rPr>
                </w:ins>
              </m:ctrlPr>
            </m:dPr>
            <m:e>
              <m:sSub>
                <m:sSubPr>
                  <m:ctrlPr>
                    <w:ins w:id="555" w:author="Lasse J. Laaksonen (Nokia)" w:date="2025-10-09T15:25:00Z" w16du:dateUtc="2025-10-09T12:25:00Z">
                      <w:rPr>
                        <w:rFonts w:ascii="Cambria Math" w:hAnsi="Cambria Math"/>
                      </w:rPr>
                    </w:ins>
                  </m:ctrlPr>
                </m:sSubPr>
                <m:e>
                  <m:r>
                    <w:ins w:id="556" w:author="Lasse J. Laaksonen (Nokia)" w:date="2025-10-09T15:25:00Z" w16du:dateUtc="2025-10-09T12:25:00Z">
                      <w:rPr>
                        <w:rFonts w:ascii="Cambria Math" w:hAnsi="Cambria Math"/>
                      </w:rPr>
                      <m:t>g</m:t>
                    </w:ins>
                  </m:r>
                </m:e>
                <m:sub>
                  <m:r>
                    <w:ins w:id="557" w:author="Lasse J. Laaksonen (Nokia)" w:date="2025-10-09T15:25:00Z" w16du:dateUtc="2025-10-09T12:25:00Z">
                      <w:rPr>
                        <w:rFonts w:ascii="Cambria Math" w:hAnsi="Cambria Math"/>
                      </w:rPr>
                      <m:t>ISM</m:t>
                    </w:ins>
                  </m:r>
                </m:sub>
              </m:sSub>
              <m:d>
                <m:dPr>
                  <m:ctrlPr>
                    <w:ins w:id="558" w:author="Lasse J. Laaksonen (Nokia)" w:date="2025-10-09T15:25:00Z" w16du:dateUtc="2025-10-09T12:25:00Z">
                      <w:rPr>
                        <w:rFonts w:ascii="Cambria Math" w:hAnsi="Cambria Math"/>
                      </w:rPr>
                    </w:ins>
                  </m:ctrlPr>
                </m:dPr>
                <m:e>
                  <m:r>
                    <w:ins w:id="559" w:author="Lasse J. Laaksonen (Nokia)" w:date="2025-10-09T15:25:00Z" w16du:dateUtc="2025-10-09T12:25:00Z">
                      <w:rPr>
                        <w:rFonts w:ascii="Cambria Math" w:hAnsi="Cambria Math"/>
                      </w:rPr>
                      <m:t>j</m:t>
                    </w:ins>
                  </m:r>
                </m:e>
              </m:d>
              <m:r>
                <w:ins w:id="560" w:author="Lasse J. Laaksonen (Nokia)" w:date="2025-10-09T15:25:00Z" w16du:dateUtc="2025-10-09T12:25:00Z">
                  <m:rPr>
                    <m:sty m:val="p"/>
                  </m:rPr>
                  <w:rPr>
                    <w:rFonts w:ascii="Cambria Math" w:hAnsi="Cambria Math"/>
                  </w:rPr>
                  <m:t>-</m:t>
                </w:ins>
              </m:r>
              <m:sSub>
                <m:sSubPr>
                  <m:ctrlPr>
                    <w:ins w:id="561" w:author="Lasse J. Laaksonen (Nokia)" w:date="2025-10-09T15:25:00Z" w16du:dateUtc="2025-10-09T12:25:00Z">
                      <w:rPr>
                        <w:rFonts w:ascii="Cambria Math" w:hAnsi="Cambria Math"/>
                      </w:rPr>
                    </w:ins>
                  </m:ctrlPr>
                </m:sSubPr>
                <m:e>
                  <m:r>
                    <w:ins w:id="562" w:author="Lasse J. Laaksonen (Nokia)" w:date="2025-10-09T15:25:00Z" w16du:dateUtc="2025-10-09T12:25:00Z">
                      <w:rPr>
                        <w:rFonts w:ascii="Cambria Math" w:hAnsi="Cambria Math"/>
                      </w:rPr>
                      <m:t>g</m:t>
                    </w:ins>
                  </m:r>
                </m:e>
                <m:sub>
                  <m:r>
                    <w:ins w:id="563" w:author="Lasse J. Laaksonen (Nokia)" w:date="2025-10-09T15:25:00Z" w16du:dateUtc="2025-10-09T12:25:00Z">
                      <w:rPr>
                        <w:rFonts w:ascii="Cambria Math" w:hAnsi="Cambria Math"/>
                      </w:rPr>
                      <m:t>ISM</m:t>
                    </w:ins>
                  </m:r>
                  <m:r>
                    <w:ins w:id="564" w:author="Lasse J. Laaksonen (Nokia)" w:date="2025-10-09T15:25:00Z" w16du:dateUtc="2025-10-09T12:25:00Z">
                      <m:rPr>
                        <m:sty m:val="p"/>
                      </m:rPr>
                      <w:rPr>
                        <w:rFonts w:ascii="Cambria Math" w:hAnsi="Cambria Math"/>
                      </w:rPr>
                      <m:t>,</m:t>
                    </w:ins>
                  </m:r>
                  <m:r>
                    <w:ins w:id="565" w:author="Lasse J. Laaksonen (Nokia)" w:date="2025-10-09T15:25:00Z" w16du:dateUtc="2025-10-09T12:25:00Z">
                      <w:rPr>
                        <w:rFonts w:ascii="Cambria Math" w:hAnsi="Cambria Math"/>
                      </w:rPr>
                      <m:t>input</m:t>
                    </w:ins>
                  </m:r>
                </m:sub>
              </m:sSub>
              <m:d>
                <m:dPr>
                  <m:ctrlPr>
                    <w:ins w:id="566" w:author="Lasse J. Laaksonen (Nokia)" w:date="2025-10-09T15:25:00Z" w16du:dateUtc="2025-10-09T12:25:00Z">
                      <w:rPr>
                        <w:rFonts w:ascii="Cambria Math" w:hAnsi="Cambria Math"/>
                      </w:rPr>
                    </w:ins>
                  </m:ctrlPr>
                </m:dPr>
                <m:e>
                  <m:r>
                    <w:ins w:id="567" w:author="Lasse J. Laaksonen (Nokia)" w:date="2025-10-09T15:25:00Z" w16du:dateUtc="2025-10-09T12:25:00Z">
                      <w:rPr>
                        <w:rFonts w:ascii="Cambria Math" w:hAnsi="Cambria Math"/>
                      </w:rPr>
                      <m:t>j</m:t>
                    </w:ins>
                  </m:r>
                </m:e>
              </m:d>
            </m:e>
          </m:d>
        </m:oMath>
      </m:oMathPara>
    </w:p>
    <w:p w14:paraId="2A56287C" w14:textId="77777777" w:rsidR="004F40D5" w:rsidRPr="00CD76DC" w:rsidRDefault="00000000" w:rsidP="004F40D5">
      <w:pPr>
        <w:pStyle w:val="EQ"/>
        <w:rPr>
          <w:ins w:id="568" w:author="Lasse J. Laaksonen (Nokia)" w:date="2025-10-09T15:25:00Z" w16du:dateUtc="2025-10-09T12:25:00Z"/>
        </w:rPr>
      </w:pPr>
      <m:oMathPara>
        <m:oMath>
          <m:sSub>
            <m:sSubPr>
              <m:ctrlPr>
                <w:ins w:id="569" w:author="Lasse J. Laaksonen (Nokia)" w:date="2025-10-09T15:25:00Z" w16du:dateUtc="2025-10-09T12:25:00Z">
                  <w:rPr>
                    <w:rFonts w:ascii="Cambria Math" w:hAnsi="Cambria Math"/>
                  </w:rPr>
                </w:ins>
              </m:ctrlPr>
            </m:sSubPr>
            <m:e>
              <m:r>
                <w:ins w:id="570" w:author="Lasse J. Laaksonen (Nokia)" w:date="2025-10-09T15:25:00Z" w16du:dateUtc="2025-10-09T12:25:00Z">
                  <w:rPr>
                    <w:rFonts w:ascii="Cambria Math" w:hAnsi="Cambria Math"/>
                  </w:rPr>
                  <m:t>diff</m:t>
                </w:ins>
              </m:r>
            </m:e>
            <m:sub>
              <m:r>
                <w:ins w:id="571" w:author="Lasse J. Laaksonen (Nokia)" w:date="2025-10-09T15:25:00Z" w16du:dateUtc="2025-10-09T12:25:00Z">
                  <w:rPr>
                    <w:rFonts w:ascii="Cambria Math" w:hAnsi="Cambria Math"/>
                  </w:rPr>
                  <m:t>MASA</m:t>
                </w:ins>
              </m:r>
              <m:r>
                <w:ins w:id="572" w:author="Lasse J. Laaksonen (Nokia)" w:date="2025-10-09T15:25:00Z" w16du:dateUtc="2025-10-09T12:25:00Z">
                  <m:rPr>
                    <m:sty m:val="p"/>
                  </m:rPr>
                  <w:rPr>
                    <w:rFonts w:ascii="Cambria Math" w:hAnsi="Cambria Math"/>
                  </w:rPr>
                  <m:t>,</m:t>
                </w:ins>
              </m:r>
              <m:r>
                <w:ins w:id="573" w:author="Lasse J. Laaksonen (Nokia)" w:date="2025-10-09T15:25:00Z" w16du:dateUtc="2025-10-09T12:25:00Z">
                  <w:rPr>
                    <w:rFonts w:ascii="Cambria Math" w:hAnsi="Cambria Math"/>
                  </w:rPr>
                  <m:t>g</m:t>
                </w:ins>
              </m:r>
            </m:sub>
          </m:sSub>
          <m:r>
            <w:ins w:id="574" w:author="Lasse J. Laaksonen (Nokia)" w:date="2025-10-09T15:25:00Z" w16du:dateUtc="2025-10-09T12:25:00Z">
              <m:rPr>
                <m:sty m:val="p"/>
              </m:rPr>
              <w:rPr>
                <w:rFonts w:ascii="Cambria Math" w:hAnsi="Cambria Math"/>
              </w:rPr>
              <m:t>=</m:t>
            </w:ins>
          </m:r>
          <m:d>
            <m:dPr>
              <m:begChr m:val="|"/>
              <m:endChr m:val="|"/>
              <m:ctrlPr>
                <w:ins w:id="575" w:author="Lasse J. Laaksonen (Nokia)" w:date="2025-10-09T15:25:00Z" w16du:dateUtc="2025-10-09T12:25:00Z">
                  <w:rPr>
                    <w:rFonts w:ascii="Cambria Math" w:hAnsi="Cambria Math"/>
                  </w:rPr>
                </w:ins>
              </m:ctrlPr>
            </m:dPr>
            <m:e>
              <m:r>
                <w:ins w:id="576" w:author="Lasse J. Laaksonen (Nokia)" w:date="2025-10-09T15:25:00Z" w16du:dateUtc="2025-10-09T12:25:00Z">
                  <m:rPr>
                    <m:sty m:val="p"/>
                  </m:rPr>
                  <w:rPr>
                    <w:rFonts w:ascii="Cambria Math" w:hAnsi="Cambria Math"/>
                  </w:rPr>
                  <m:t>1.0-</m:t>
                </w:ins>
              </m:r>
              <m:sSub>
                <m:sSubPr>
                  <m:ctrlPr>
                    <w:ins w:id="577" w:author="Lasse J. Laaksonen (Nokia)" w:date="2025-10-09T15:25:00Z" w16du:dateUtc="2025-10-09T12:25:00Z">
                      <w:rPr>
                        <w:rFonts w:ascii="Cambria Math" w:hAnsi="Cambria Math"/>
                      </w:rPr>
                    </w:ins>
                  </m:ctrlPr>
                </m:sSubPr>
                <m:e>
                  <m:r>
                    <w:ins w:id="578" w:author="Lasse J. Laaksonen (Nokia)" w:date="2025-10-09T15:25:00Z" w16du:dateUtc="2025-10-09T12:25:00Z">
                      <w:rPr>
                        <w:rFonts w:ascii="Cambria Math" w:hAnsi="Cambria Math"/>
                      </w:rPr>
                      <m:t>g</m:t>
                    </w:ins>
                  </m:r>
                </m:e>
                <m:sub>
                  <m:r>
                    <w:ins w:id="579" w:author="Lasse J. Laaksonen (Nokia)" w:date="2025-10-09T15:25:00Z" w16du:dateUtc="2025-10-09T12:25:00Z">
                      <w:rPr>
                        <w:rFonts w:ascii="Cambria Math" w:hAnsi="Cambria Math"/>
                      </w:rPr>
                      <m:t>MASA</m:t>
                    </w:ins>
                  </m:r>
                  <m:r>
                    <w:ins w:id="580" w:author="Lasse J. Laaksonen (Nokia)" w:date="2025-10-09T15:25:00Z" w16du:dateUtc="2025-10-09T12:25:00Z">
                      <m:rPr>
                        <m:sty m:val="p"/>
                      </m:rPr>
                      <w:rPr>
                        <w:rFonts w:ascii="Cambria Math" w:hAnsi="Cambria Math"/>
                      </w:rPr>
                      <m:t xml:space="preserve">, </m:t>
                    </w:ins>
                  </m:r>
                  <m:r>
                    <w:ins w:id="581" w:author="Lasse J. Laaksonen (Nokia)" w:date="2025-10-09T15:25:00Z" w16du:dateUtc="2025-10-09T12:25:00Z">
                      <w:rPr>
                        <w:rFonts w:ascii="Cambria Math" w:hAnsi="Cambria Math"/>
                      </w:rPr>
                      <m:t>input</m:t>
                    </w:ins>
                  </m:r>
                </m:sub>
              </m:sSub>
            </m:e>
          </m:d>
        </m:oMath>
      </m:oMathPara>
    </w:p>
    <w:p w14:paraId="465BE534" w14:textId="77777777" w:rsidR="004F40D5" w:rsidRPr="00CD76DC" w:rsidRDefault="004F40D5" w:rsidP="004F40D5">
      <w:pPr>
        <w:rPr>
          <w:ins w:id="582" w:author="Lasse J. Laaksonen (Nokia)" w:date="2025-10-09T15:25:00Z" w16du:dateUtc="2025-10-09T12:25:00Z"/>
        </w:rPr>
      </w:pPr>
      <w:ins w:id="583" w:author="Lasse J. Laaksonen (Nokia)" w:date="2025-10-09T15:25:00Z" w16du:dateUtc="2025-10-09T12:25:00Z">
        <w:r w:rsidRPr="00CD76DC">
          <w:t xml:space="preserve">The edit control information containing the magnitude of the expected change is compared with the corresponding edit threshold value. The object azimuth edit magnitude </w:t>
        </w:r>
      </w:ins>
      <m:oMath>
        <m:sSub>
          <m:sSubPr>
            <m:ctrlPr>
              <w:ins w:id="584" w:author="Lasse J. Laaksonen (Nokia)" w:date="2025-10-09T15:25:00Z" w16du:dateUtc="2025-10-09T12:25:00Z">
                <w:rPr>
                  <w:rFonts w:ascii="Cambria Math" w:hAnsi="Cambria Math"/>
                  <w:i/>
                </w:rPr>
              </w:ins>
            </m:ctrlPr>
          </m:sSubPr>
          <m:e>
            <m:r>
              <w:ins w:id="585" w:author="Lasse J. Laaksonen (Nokia)" w:date="2025-10-09T15:25:00Z" w16du:dateUtc="2025-10-09T12:25:00Z">
                <w:rPr>
                  <w:rFonts w:ascii="Cambria Math" w:hAnsi="Cambria Math"/>
                </w:rPr>
                <m:t>diff</m:t>
              </w:ins>
            </m:r>
          </m:e>
          <m:sub>
            <m:r>
              <w:ins w:id="586" w:author="Lasse J. Laaksonen (Nokia)" w:date="2025-10-09T15:25:00Z" w16du:dateUtc="2025-10-09T12:25:00Z">
                <w:rPr>
                  <w:rFonts w:ascii="Cambria Math" w:hAnsi="Cambria Math"/>
                </w:rPr>
                <m:t>ISM,θ</m:t>
              </w:ins>
            </m:r>
          </m:sub>
        </m:sSub>
        <m:d>
          <m:dPr>
            <m:ctrlPr>
              <w:ins w:id="587" w:author="Lasse J. Laaksonen (Nokia)" w:date="2025-10-09T15:25:00Z" w16du:dateUtc="2025-10-09T12:25:00Z">
                <w:rPr>
                  <w:rFonts w:ascii="Cambria Math" w:hAnsi="Cambria Math"/>
                  <w:i/>
                </w:rPr>
              </w:ins>
            </m:ctrlPr>
          </m:dPr>
          <m:e>
            <m:r>
              <w:ins w:id="588" w:author="Lasse J. Laaksonen (Nokia)" w:date="2025-10-09T15:25:00Z" w16du:dateUtc="2025-10-09T12:25:00Z">
                <w:rPr>
                  <w:rFonts w:ascii="Cambria Math" w:hAnsi="Cambria Math"/>
                </w:rPr>
                <m:t>j</m:t>
              </w:ins>
            </m:r>
          </m:e>
        </m:d>
      </m:oMath>
      <w:ins w:id="589" w:author="Lasse J. Laaksonen (Nokia)" w:date="2025-10-09T15:25:00Z" w16du:dateUtc="2025-10-09T12:25:00Z">
        <w:r w:rsidRPr="00CD76DC">
          <w:t xml:space="preserve"> is compared with the azimuth angle edit threshold </w:t>
        </w:r>
      </w:ins>
      <m:oMath>
        <m:sSub>
          <m:sSubPr>
            <m:ctrlPr>
              <w:ins w:id="590" w:author="Lasse J. Laaksonen (Nokia)" w:date="2025-10-09T15:25:00Z" w16du:dateUtc="2025-10-09T12:25:00Z">
                <w:rPr>
                  <w:rFonts w:ascii="Cambria Math" w:hAnsi="Cambria Math"/>
                  <w:i/>
                </w:rPr>
              </w:ins>
            </m:ctrlPr>
          </m:sSubPr>
          <m:e>
            <m:r>
              <w:ins w:id="591" w:author="Lasse J. Laaksonen (Nokia)" w:date="2025-10-09T15:25:00Z" w16du:dateUtc="2025-10-09T12:25:00Z">
                <w:rPr>
                  <w:rFonts w:ascii="Cambria Math" w:hAnsi="Cambria Math"/>
                </w:rPr>
                <m:t>thr</m:t>
              </w:ins>
            </m:r>
          </m:e>
          <m:sub>
            <m:r>
              <w:ins w:id="592" w:author="Lasse J. Laaksonen (Nokia)" w:date="2025-10-09T15:25:00Z" w16du:dateUtc="2025-10-09T12:25:00Z">
                <w:rPr>
                  <w:rFonts w:ascii="Cambria Math" w:hAnsi="Cambria Math"/>
                </w:rPr>
                <m:t>θ</m:t>
              </w:ins>
            </m:r>
          </m:sub>
        </m:sSub>
        <m:d>
          <m:dPr>
            <m:ctrlPr>
              <w:ins w:id="593" w:author="Lasse J. Laaksonen (Nokia)" w:date="2025-10-09T15:25:00Z" w16du:dateUtc="2025-10-09T12:25:00Z">
                <w:rPr>
                  <w:rFonts w:ascii="Cambria Math" w:hAnsi="Cambria Math"/>
                  <w:i/>
                </w:rPr>
              </w:ins>
            </m:ctrlPr>
          </m:dPr>
          <m:e>
            <m:r>
              <w:ins w:id="594" w:author="Lasse J. Laaksonen (Nokia)" w:date="2025-10-09T15:25:00Z" w16du:dateUtc="2025-10-09T12:25:00Z">
                <w:rPr>
                  <w:rFonts w:ascii="Cambria Math" w:hAnsi="Cambria Math"/>
                </w:rPr>
                <m:t>j</m:t>
              </w:ins>
            </m:r>
          </m:e>
        </m:d>
      </m:oMath>
      <w:ins w:id="595" w:author="Lasse J. Laaksonen (Nokia)" w:date="2025-10-09T15:25:00Z" w16du:dateUtc="2025-10-09T12:25:00Z">
        <w:r w:rsidRPr="00CD76DC">
          <w:t xml:space="preserve"> and the object elevation edit magnitude for that object </w:t>
        </w:r>
      </w:ins>
      <m:oMath>
        <m:sSub>
          <m:sSubPr>
            <m:ctrlPr>
              <w:ins w:id="596" w:author="Lasse J. Laaksonen (Nokia)" w:date="2025-10-09T15:25:00Z" w16du:dateUtc="2025-10-09T12:25:00Z">
                <w:rPr>
                  <w:rFonts w:ascii="Cambria Math" w:hAnsi="Cambria Math"/>
                  <w:i/>
                </w:rPr>
              </w:ins>
            </m:ctrlPr>
          </m:sSubPr>
          <m:e>
            <m:r>
              <w:ins w:id="597" w:author="Lasse J. Laaksonen (Nokia)" w:date="2025-10-09T15:25:00Z" w16du:dateUtc="2025-10-09T12:25:00Z">
                <w:rPr>
                  <w:rFonts w:ascii="Cambria Math" w:hAnsi="Cambria Math"/>
                </w:rPr>
                <m:t>diff</m:t>
              </w:ins>
            </m:r>
          </m:e>
          <m:sub>
            <m:r>
              <w:ins w:id="598" w:author="Lasse J. Laaksonen (Nokia)" w:date="2025-10-09T15:25:00Z" w16du:dateUtc="2025-10-09T12:25:00Z">
                <w:rPr>
                  <w:rFonts w:ascii="Cambria Math" w:hAnsi="Cambria Math"/>
                </w:rPr>
                <m:t>ISM,ϕ</m:t>
              </w:ins>
            </m:r>
          </m:sub>
        </m:sSub>
        <m:d>
          <m:dPr>
            <m:ctrlPr>
              <w:ins w:id="599" w:author="Lasse J. Laaksonen (Nokia)" w:date="2025-10-09T15:25:00Z" w16du:dateUtc="2025-10-09T12:25:00Z">
                <w:rPr>
                  <w:rFonts w:ascii="Cambria Math" w:hAnsi="Cambria Math"/>
                  <w:i/>
                </w:rPr>
              </w:ins>
            </m:ctrlPr>
          </m:dPr>
          <m:e>
            <m:r>
              <w:ins w:id="600" w:author="Lasse J. Laaksonen (Nokia)" w:date="2025-10-09T15:25:00Z" w16du:dateUtc="2025-10-09T12:25:00Z">
                <w:rPr>
                  <w:rFonts w:ascii="Cambria Math" w:hAnsi="Cambria Math"/>
                </w:rPr>
                <m:t>j</m:t>
              </w:ins>
            </m:r>
          </m:e>
        </m:d>
      </m:oMath>
      <w:ins w:id="601" w:author="Lasse J. Laaksonen (Nokia)" w:date="2025-10-09T15:25:00Z" w16du:dateUtc="2025-10-09T12:25:00Z">
        <w:r w:rsidRPr="00CD76DC">
          <w:t xml:space="preserve"> is compared with the elevation edit threshold for that object </w:t>
        </w:r>
      </w:ins>
      <m:oMath>
        <m:sSub>
          <m:sSubPr>
            <m:ctrlPr>
              <w:ins w:id="602" w:author="Lasse J. Laaksonen (Nokia)" w:date="2025-10-09T15:25:00Z" w16du:dateUtc="2025-10-09T12:25:00Z">
                <w:rPr>
                  <w:rFonts w:ascii="Cambria Math" w:hAnsi="Cambria Math"/>
                  <w:i/>
                </w:rPr>
              </w:ins>
            </m:ctrlPr>
          </m:sSubPr>
          <m:e>
            <m:r>
              <w:ins w:id="603" w:author="Lasse J. Laaksonen (Nokia)" w:date="2025-10-09T15:25:00Z" w16du:dateUtc="2025-10-09T12:25:00Z">
                <w:rPr>
                  <w:rFonts w:ascii="Cambria Math" w:hAnsi="Cambria Math"/>
                </w:rPr>
                <m:t>thr</m:t>
              </w:ins>
            </m:r>
          </m:e>
          <m:sub>
            <m:r>
              <w:ins w:id="604" w:author="Lasse J. Laaksonen (Nokia)" w:date="2025-10-09T15:25:00Z" w16du:dateUtc="2025-10-09T12:25:00Z">
                <w:rPr>
                  <w:rFonts w:ascii="Cambria Math" w:hAnsi="Cambria Math"/>
                </w:rPr>
                <m:t>ϕ</m:t>
              </w:ins>
            </m:r>
          </m:sub>
        </m:sSub>
        <m:d>
          <m:dPr>
            <m:ctrlPr>
              <w:ins w:id="605" w:author="Lasse J. Laaksonen (Nokia)" w:date="2025-10-09T15:25:00Z" w16du:dateUtc="2025-10-09T12:25:00Z">
                <w:rPr>
                  <w:rFonts w:ascii="Cambria Math" w:hAnsi="Cambria Math"/>
                  <w:i/>
                </w:rPr>
              </w:ins>
            </m:ctrlPr>
          </m:dPr>
          <m:e>
            <m:r>
              <w:ins w:id="606" w:author="Lasse J. Laaksonen (Nokia)" w:date="2025-10-09T15:25:00Z" w16du:dateUtc="2025-10-09T12:25:00Z">
                <w:rPr>
                  <w:rFonts w:ascii="Cambria Math" w:hAnsi="Cambria Math"/>
                </w:rPr>
                <m:t>j</m:t>
              </w:ins>
            </m:r>
          </m:e>
        </m:d>
      </m:oMath>
      <w:ins w:id="607" w:author="Lasse J. Laaksonen (Nokia)" w:date="2025-10-09T15:25:00Z" w16du:dateUtc="2025-10-09T12:25:00Z">
        <w:r w:rsidRPr="00CD76DC">
          <w:t xml:space="preserve">. If one or both magnitudes are larger than the corresponding edit threshold, the edit control values are the edited values for the direction of the object </w:t>
        </w:r>
      </w:ins>
      <m:oMath>
        <m:r>
          <w:ins w:id="608" w:author="Lasse J. Laaksonen (Nokia)" w:date="2025-10-09T15:25:00Z" w16du:dateUtc="2025-10-09T12:25:00Z">
            <w:rPr>
              <w:rFonts w:ascii="Cambria Math" w:hAnsi="Cambria Math"/>
            </w:rPr>
            <m:t>j</m:t>
          </w:ins>
        </m:r>
      </m:oMath>
    </w:p>
    <w:p w14:paraId="4E74D2A8" w14:textId="77777777" w:rsidR="004F40D5" w:rsidRPr="00CD76DC" w:rsidRDefault="00000000" w:rsidP="004F40D5">
      <w:pPr>
        <w:pStyle w:val="EQ"/>
        <w:rPr>
          <w:ins w:id="609" w:author="Lasse J. Laaksonen (Nokia)" w:date="2025-10-09T15:25:00Z" w16du:dateUtc="2025-10-09T12:25:00Z"/>
        </w:rPr>
      </w:pPr>
      <m:oMathPara>
        <m:oMath>
          <m:d>
            <m:dPr>
              <m:begChr m:val="{"/>
              <m:endChr m:val=""/>
              <m:ctrlPr>
                <w:ins w:id="610" w:author="Lasse J. Laaksonen (Nokia)" w:date="2025-10-09T15:25:00Z" w16du:dateUtc="2025-10-09T12:25:00Z">
                  <w:rPr>
                    <w:rFonts w:ascii="Cambria Math" w:hAnsi="Cambria Math"/>
                  </w:rPr>
                </w:ins>
              </m:ctrlPr>
            </m:dPr>
            <m:e>
              <m:m>
                <m:mPr>
                  <m:mcs>
                    <m:mc>
                      <m:mcPr>
                        <m:count m:val="2"/>
                        <m:mcJc m:val="center"/>
                      </m:mcPr>
                    </m:mc>
                  </m:mcs>
                  <m:ctrlPr>
                    <w:ins w:id="611" w:author="Lasse J. Laaksonen (Nokia)" w:date="2025-10-09T15:25:00Z" w16du:dateUtc="2025-10-09T12:25:00Z">
                      <w:rPr>
                        <w:rFonts w:ascii="Cambria Math" w:hAnsi="Cambria Math"/>
                      </w:rPr>
                    </w:ins>
                  </m:ctrlPr>
                </m:mPr>
                <m:mr>
                  <m:e>
                    <m:m>
                      <m:mPr>
                        <m:mcs>
                          <m:mc>
                            <m:mcPr>
                              <m:count m:val="1"/>
                              <m:mcJc m:val="center"/>
                            </m:mcPr>
                          </m:mc>
                        </m:mcs>
                        <m:ctrlPr>
                          <w:ins w:id="612" w:author="Lasse J. Laaksonen (Nokia)" w:date="2025-10-09T15:25:00Z" w16du:dateUtc="2025-10-09T12:25:00Z">
                            <w:rPr>
                              <w:rFonts w:ascii="Cambria Math" w:hAnsi="Cambria Math"/>
                            </w:rPr>
                          </w:ins>
                        </m:ctrlPr>
                      </m:mPr>
                      <m:mr>
                        <m:e>
                          <m:sSub>
                            <m:sSubPr>
                              <m:ctrlPr>
                                <w:ins w:id="613" w:author="Lasse J. Laaksonen (Nokia)" w:date="2025-10-09T15:25:00Z" w16du:dateUtc="2025-10-09T12:25:00Z">
                                  <w:rPr>
                                    <w:rFonts w:ascii="Cambria Math" w:hAnsi="Cambria Math"/>
                                  </w:rPr>
                                </w:ins>
                              </m:ctrlPr>
                            </m:sSubPr>
                            <m:e>
                              <m:r>
                                <w:ins w:id="614" w:author="Lasse J. Laaksonen (Nokia)" w:date="2025-10-09T15:25:00Z" w16du:dateUtc="2025-10-09T12:25:00Z">
                                  <w:rPr>
                                    <w:rFonts w:ascii="Cambria Math" w:hAnsi="Cambria Math"/>
                                  </w:rPr>
                                  <m:t>θ</m:t>
                                </w:ins>
                              </m:r>
                            </m:e>
                            <m:sub>
                              <m:r>
                                <w:ins w:id="615" w:author="Lasse J. Laaksonen (Nokia)" w:date="2025-10-09T15:25:00Z" w16du:dateUtc="2025-10-09T12:25:00Z">
                                  <w:rPr>
                                    <w:rFonts w:ascii="Cambria Math" w:hAnsi="Cambria Math"/>
                                  </w:rPr>
                                  <m:t>ISM</m:t>
                                </w:ins>
                              </m:r>
                              <m:r>
                                <w:ins w:id="616" w:author="Lasse J. Laaksonen (Nokia)" w:date="2025-10-09T15:25:00Z" w16du:dateUtc="2025-10-09T12:25:00Z">
                                  <m:rPr>
                                    <m:sty m:val="p"/>
                                  </m:rPr>
                                  <w:rPr>
                                    <w:rFonts w:ascii="Cambria Math" w:hAnsi="Cambria Math"/>
                                  </w:rPr>
                                  <m:t>,</m:t>
                                </w:ins>
                              </m:r>
                              <m:r>
                                <w:ins w:id="617" w:author="Lasse J. Laaksonen (Nokia)" w:date="2025-10-09T15:25:00Z" w16du:dateUtc="2025-10-09T12:25:00Z">
                                  <w:rPr>
                                    <w:rFonts w:ascii="Cambria Math" w:hAnsi="Cambria Math"/>
                                  </w:rPr>
                                  <m:t>edit</m:t>
                                </w:ins>
                              </m:r>
                            </m:sub>
                          </m:sSub>
                          <m:d>
                            <m:dPr>
                              <m:ctrlPr>
                                <w:ins w:id="618" w:author="Lasse J. Laaksonen (Nokia)" w:date="2025-10-09T15:25:00Z" w16du:dateUtc="2025-10-09T12:25:00Z">
                                  <w:rPr>
                                    <w:rFonts w:ascii="Cambria Math" w:hAnsi="Cambria Math"/>
                                  </w:rPr>
                                </w:ins>
                              </m:ctrlPr>
                            </m:dPr>
                            <m:e>
                              <m:r>
                                <w:ins w:id="619" w:author="Lasse J. Laaksonen (Nokia)" w:date="2025-10-09T15:25:00Z" w16du:dateUtc="2025-10-09T12:25:00Z">
                                  <w:rPr>
                                    <w:rFonts w:ascii="Cambria Math" w:hAnsi="Cambria Math"/>
                                  </w:rPr>
                                  <m:t>j</m:t>
                                </w:ins>
                              </m:r>
                            </m:e>
                          </m:d>
                          <m:r>
                            <w:ins w:id="620" w:author="Lasse J. Laaksonen (Nokia)" w:date="2025-10-09T15:25:00Z" w16du:dateUtc="2025-10-09T12:25:00Z">
                              <m:rPr>
                                <m:sty m:val="p"/>
                              </m:rPr>
                              <w:rPr>
                                <w:rFonts w:ascii="Cambria Math" w:hAnsi="Cambria Math"/>
                              </w:rPr>
                              <m:t>=</m:t>
                            </w:ins>
                          </m:r>
                          <m:sSub>
                            <m:sSubPr>
                              <m:ctrlPr>
                                <w:ins w:id="621" w:author="Lasse J. Laaksonen (Nokia)" w:date="2025-10-09T15:25:00Z" w16du:dateUtc="2025-10-09T12:25:00Z">
                                  <w:rPr>
                                    <w:rFonts w:ascii="Cambria Math" w:hAnsi="Cambria Math"/>
                                  </w:rPr>
                                </w:ins>
                              </m:ctrlPr>
                            </m:sSubPr>
                            <m:e>
                              <m:r>
                                <w:ins w:id="622" w:author="Lasse J. Laaksonen (Nokia)" w:date="2025-10-09T15:25:00Z" w16du:dateUtc="2025-10-09T12:25:00Z">
                                  <w:rPr>
                                    <w:rFonts w:ascii="Cambria Math" w:hAnsi="Cambria Math"/>
                                  </w:rPr>
                                  <m:t>θ</m:t>
                                </w:ins>
                              </m:r>
                            </m:e>
                            <m:sub>
                              <m:r>
                                <w:ins w:id="623" w:author="Lasse J. Laaksonen (Nokia)" w:date="2025-10-09T15:25:00Z" w16du:dateUtc="2025-10-09T12:25:00Z">
                                  <w:rPr>
                                    <w:rFonts w:ascii="Cambria Math" w:hAnsi="Cambria Math"/>
                                  </w:rPr>
                                  <m:t>ISM</m:t>
                                </w:ins>
                              </m:r>
                              <m:r>
                                <w:ins w:id="624" w:author="Lasse J. Laaksonen (Nokia)" w:date="2025-10-09T15:25:00Z" w16du:dateUtc="2025-10-09T12:25:00Z">
                                  <m:rPr>
                                    <m:sty m:val="p"/>
                                  </m:rPr>
                                  <w:rPr>
                                    <w:rFonts w:ascii="Cambria Math" w:hAnsi="Cambria Math"/>
                                  </w:rPr>
                                  <m:t>,</m:t>
                                </w:ins>
                              </m:r>
                              <m:r>
                                <w:ins w:id="625" w:author="Lasse J. Laaksonen (Nokia)" w:date="2025-10-09T15:25:00Z" w16du:dateUtc="2025-10-09T12:25:00Z">
                                  <w:rPr>
                                    <w:rFonts w:ascii="Cambria Math" w:hAnsi="Cambria Math"/>
                                  </w:rPr>
                                  <m:t>int</m:t>
                                </w:ins>
                              </m:r>
                            </m:sub>
                          </m:sSub>
                          <m:d>
                            <m:dPr>
                              <m:ctrlPr>
                                <w:ins w:id="626" w:author="Lasse J. Laaksonen (Nokia)" w:date="2025-10-09T15:25:00Z" w16du:dateUtc="2025-10-09T12:25:00Z">
                                  <w:rPr>
                                    <w:rFonts w:ascii="Cambria Math" w:hAnsi="Cambria Math"/>
                                  </w:rPr>
                                </w:ins>
                              </m:ctrlPr>
                            </m:dPr>
                            <m:e>
                              <m:r>
                                <w:ins w:id="627" w:author="Lasse J. Laaksonen (Nokia)" w:date="2025-10-09T15:25:00Z" w16du:dateUtc="2025-10-09T12:25:00Z">
                                  <w:rPr>
                                    <w:rFonts w:ascii="Cambria Math" w:hAnsi="Cambria Math"/>
                                  </w:rPr>
                                  <m:t>j</m:t>
                                </w:ins>
                              </m:r>
                            </m:e>
                          </m:d>
                        </m:e>
                      </m:mr>
                      <m:mr>
                        <m:e>
                          <m:sSub>
                            <m:sSubPr>
                              <m:ctrlPr>
                                <w:ins w:id="628" w:author="Lasse J. Laaksonen (Nokia)" w:date="2025-10-09T15:25:00Z" w16du:dateUtc="2025-10-09T12:25:00Z">
                                  <w:rPr>
                                    <w:rFonts w:ascii="Cambria Math" w:hAnsi="Cambria Math"/>
                                  </w:rPr>
                                </w:ins>
                              </m:ctrlPr>
                            </m:sSubPr>
                            <m:e>
                              <m:r>
                                <w:ins w:id="629" w:author="Lasse J. Laaksonen (Nokia)" w:date="2025-10-09T15:25:00Z" w16du:dateUtc="2025-10-09T12:25:00Z">
                                  <w:rPr>
                                    <w:rFonts w:ascii="Cambria Math" w:hAnsi="Cambria Math"/>
                                  </w:rPr>
                                  <m:t>ϕ</m:t>
                                </w:ins>
                              </m:r>
                            </m:e>
                            <m:sub>
                              <m:r>
                                <w:ins w:id="630" w:author="Lasse J. Laaksonen (Nokia)" w:date="2025-10-09T15:25:00Z" w16du:dateUtc="2025-10-09T12:25:00Z">
                                  <w:rPr>
                                    <w:rFonts w:ascii="Cambria Math" w:hAnsi="Cambria Math"/>
                                  </w:rPr>
                                  <m:t>ISM</m:t>
                                </w:ins>
                              </m:r>
                              <m:r>
                                <w:ins w:id="631" w:author="Lasse J. Laaksonen (Nokia)" w:date="2025-10-09T15:25:00Z" w16du:dateUtc="2025-10-09T12:25:00Z">
                                  <m:rPr>
                                    <m:sty m:val="p"/>
                                  </m:rPr>
                                  <w:rPr>
                                    <w:rFonts w:ascii="Cambria Math" w:hAnsi="Cambria Math"/>
                                  </w:rPr>
                                  <m:t>,</m:t>
                                </w:ins>
                              </m:r>
                              <m:r>
                                <w:ins w:id="632" w:author="Lasse J. Laaksonen (Nokia)" w:date="2025-10-09T15:25:00Z" w16du:dateUtc="2025-10-09T12:25:00Z">
                                  <w:rPr>
                                    <w:rFonts w:ascii="Cambria Math" w:hAnsi="Cambria Math"/>
                                  </w:rPr>
                                  <m:t>edit</m:t>
                                </w:ins>
                              </m:r>
                            </m:sub>
                          </m:sSub>
                          <m:d>
                            <m:dPr>
                              <m:ctrlPr>
                                <w:ins w:id="633" w:author="Lasse J. Laaksonen (Nokia)" w:date="2025-10-09T15:25:00Z" w16du:dateUtc="2025-10-09T12:25:00Z">
                                  <w:rPr>
                                    <w:rFonts w:ascii="Cambria Math" w:hAnsi="Cambria Math"/>
                                  </w:rPr>
                                </w:ins>
                              </m:ctrlPr>
                            </m:dPr>
                            <m:e>
                              <m:r>
                                <w:ins w:id="634" w:author="Lasse J. Laaksonen (Nokia)" w:date="2025-10-09T15:25:00Z" w16du:dateUtc="2025-10-09T12:25:00Z">
                                  <w:rPr>
                                    <w:rFonts w:ascii="Cambria Math" w:hAnsi="Cambria Math"/>
                                  </w:rPr>
                                  <m:t>j</m:t>
                                </w:ins>
                              </m:r>
                            </m:e>
                          </m:d>
                          <m:r>
                            <w:ins w:id="635" w:author="Lasse J. Laaksonen (Nokia)" w:date="2025-10-09T15:25:00Z" w16du:dateUtc="2025-10-09T12:25:00Z">
                              <m:rPr>
                                <m:sty m:val="p"/>
                              </m:rPr>
                              <w:rPr>
                                <w:rFonts w:ascii="Cambria Math" w:hAnsi="Cambria Math"/>
                              </w:rPr>
                              <m:t>=</m:t>
                            </w:ins>
                          </m:r>
                          <m:sSub>
                            <m:sSubPr>
                              <m:ctrlPr>
                                <w:ins w:id="636" w:author="Lasse J. Laaksonen (Nokia)" w:date="2025-10-09T15:25:00Z" w16du:dateUtc="2025-10-09T12:25:00Z">
                                  <w:rPr>
                                    <w:rFonts w:ascii="Cambria Math" w:hAnsi="Cambria Math"/>
                                  </w:rPr>
                                </w:ins>
                              </m:ctrlPr>
                            </m:sSubPr>
                            <m:e>
                              <m:r>
                                <w:ins w:id="637" w:author="Lasse J. Laaksonen (Nokia)" w:date="2025-10-09T15:25:00Z" w16du:dateUtc="2025-10-09T12:25:00Z">
                                  <w:rPr>
                                    <w:rFonts w:ascii="Cambria Math" w:hAnsi="Cambria Math"/>
                                  </w:rPr>
                                  <m:t>ϕ</m:t>
                                </w:ins>
                              </m:r>
                            </m:e>
                            <m:sub>
                              <m:r>
                                <w:ins w:id="638" w:author="Lasse J. Laaksonen (Nokia)" w:date="2025-10-09T15:25:00Z" w16du:dateUtc="2025-10-09T12:25:00Z">
                                  <w:rPr>
                                    <w:rFonts w:ascii="Cambria Math" w:hAnsi="Cambria Math"/>
                                  </w:rPr>
                                  <m:t>ISM</m:t>
                                </w:ins>
                              </m:r>
                              <m:r>
                                <w:ins w:id="639" w:author="Lasse J. Laaksonen (Nokia)" w:date="2025-10-09T15:25:00Z" w16du:dateUtc="2025-10-09T12:25:00Z">
                                  <m:rPr>
                                    <m:sty m:val="p"/>
                                  </m:rPr>
                                  <w:rPr>
                                    <w:rFonts w:ascii="Cambria Math" w:hAnsi="Cambria Math"/>
                                  </w:rPr>
                                  <m:t>,</m:t>
                                </w:ins>
                              </m:r>
                              <m:r>
                                <w:ins w:id="640" w:author="Lasse J. Laaksonen (Nokia)" w:date="2025-10-09T15:25:00Z" w16du:dateUtc="2025-10-09T12:25:00Z">
                                  <w:rPr>
                                    <w:rFonts w:ascii="Cambria Math" w:hAnsi="Cambria Math"/>
                                  </w:rPr>
                                  <m:t>int</m:t>
                                </w:ins>
                              </m:r>
                            </m:sub>
                          </m:sSub>
                          <m:d>
                            <m:dPr>
                              <m:ctrlPr>
                                <w:ins w:id="641" w:author="Lasse J. Laaksonen (Nokia)" w:date="2025-10-09T15:25:00Z" w16du:dateUtc="2025-10-09T12:25:00Z">
                                  <w:rPr>
                                    <w:rFonts w:ascii="Cambria Math" w:hAnsi="Cambria Math"/>
                                  </w:rPr>
                                </w:ins>
                              </m:ctrlPr>
                            </m:dPr>
                            <m:e>
                              <m:r>
                                <w:ins w:id="642" w:author="Lasse J. Laaksonen (Nokia)" w:date="2025-10-09T15:25:00Z" w16du:dateUtc="2025-10-09T12:25:00Z">
                                  <w:rPr>
                                    <w:rFonts w:ascii="Cambria Math" w:hAnsi="Cambria Math"/>
                                  </w:rPr>
                                  <m:t>j</m:t>
                                </w:ins>
                              </m:r>
                            </m:e>
                          </m:d>
                        </m:e>
                      </m:mr>
                    </m:m>
                  </m:e>
                  <m:e>
                    <m:r>
                      <w:ins w:id="643" w:author="Lasse J. Laaksonen (Nokia)" w:date="2025-10-09T15:25:00Z" w16du:dateUtc="2025-10-09T12:25:00Z">
                        <m:rPr>
                          <m:nor/>
                        </m:rPr>
                        <m:t>if</m:t>
                      </w:ins>
                    </m:r>
                    <m:r>
                      <w:ins w:id="644" w:author="Lasse J. Laaksonen (Nokia)" w:date="2025-10-09T15:25:00Z" w16du:dateUtc="2025-10-09T12:25:00Z">
                        <m:rPr>
                          <m:sty m:val="p"/>
                        </m:rPr>
                        <w:rPr>
                          <w:rFonts w:ascii="Cambria Math" w:hAnsi="Cambria Math"/>
                        </w:rPr>
                        <m:t xml:space="preserve"> </m:t>
                      </w:ins>
                    </m:r>
                    <m:sSub>
                      <m:sSubPr>
                        <m:ctrlPr>
                          <w:ins w:id="645" w:author="Lasse J. Laaksonen (Nokia)" w:date="2025-10-09T15:25:00Z" w16du:dateUtc="2025-10-09T12:25:00Z">
                            <w:rPr>
                              <w:rFonts w:ascii="Cambria Math" w:hAnsi="Cambria Math"/>
                            </w:rPr>
                          </w:ins>
                        </m:ctrlPr>
                      </m:sSubPr>
                      <m:e>
                        <m:r>
                          <w:ins w:id="646" w:author="Lasse J. Laaksonen (Nokia)" w:date="2025-10-09T15:25:00Z" w16du:dateUtc="2025-10-09T12:25:00Z">
                            <w:rPr>
                              <w:rFonts w:ascii="Cambria Math" w:hAnsi="Cambria Math"/>
                            </w:rPr>
                            <m:t>diff</m:t>
                          </w:ins>
                        </m:r>
                      </m:e>
                      <m:sub>
                        <m:r>
                          <w:ins w:id="647" w:author="Lasse J. Laaksonen (Nokia)" w:date="2025-10-09T15:25:00Z" w16du:dateUtc="2025-10-09T12:25:00Z">
                            <w:rPr>
                              <w:rFonts w:ascii="Cambria Math" w:hAnsi="Cambria Math"/>
                            </w:rPr>
                            <m:t>ISM</m:t>
                          </w:ins>
                        </m:r>
                        <m:r>
                          <w:ins w:id="648" w:author="Lasse J. Laaksonen (Nokia)" w:date="2025-10-09T15:25:00Z" w16du:dateUtc="2025-10-09T12:25:00Z">
                            <m:rPr>
                              <m:sty m:val="p"/>
                            </m:rPr>
                            <w:rPr>
                              <w:rFonts w:ascii="Cambria Math" w:hAnsi="Cambria Math"/>
                            </w:rPr>
                            <m:t>,</m:t>
                          </w:ins>
                        </m:r>
                        <m:r>
                          <w:ins w:id="649" w:author="Lasse J. Laaksonen (Nokia)" w:date="2025-10-09T15:25:00Z" w16du:dateUtc="2025-10-09T12:25:00Z">
                            <w:rPr>
                              <w:rFonts w:ascii="Cambria Math" w:hAnsi="Cambria Math"/>
                            </w:rPr>
                            <m:t>θ</m:t>
                          </w:ins>
                        </m:r>
                      </m:sub>
                    </m:sSub>
                    <m:d>
                      <m:dPr>
                        <m:ctrlPr>
                          <w:ins w:id="650" w:author="Lasse J. Laaksonen (Nokia)" w:date="2025-10-09T15:25:00Z" w16du:dateUtc="2025-10-09T12:25:00Z">
                            <w:rPr>
                              <w:rFonts w:ascii="Cambria Math" w:hAnsi="Cambria Math"/>
                            </w:rPr>
                          </w:ins>
                        </m:ctrlPr>
                      </m:dPr>
                      <m:e>
                        <m:r>
                          <w:ins w:id="651" w:author="Lasse J. Laaksonen (Nokia)" w:date="2025-10-09T15:25:00Z" w16du:dateUtc="2025-10-09T12:25:00Z">
                            <w:rPr>
                              <w:rFonts w:ascii="Cambria Math" w:hAnsi="Cambria Math"/>
                            </w:rPr>
                            <m:t>j</m:t>
                          </w:ins>
                        </m:r>
                      </m:e>
                    </m:d>
                    <m:r>
                      <w:ins w:id="652" w:author="Lasse J. Laaksonen (Nokia)" w:date="2025-10-09T15:25:00Z" w16du:dateUtc="2025-10-09T12:25:00Z">
                        <m:rPr>
                          <m:sty m:val="p"/>
                        </m:rPr>
                        <w:rPr>
                          <w:rFonts w:ascii="Cambria Math" w:hAnsi="Cambria Math"/>
                        </w:rPr>
                        <m:t xml:space="preserve">&gt; </m:t>
                      </w:ins>
                    </m:r>
                  </m:e>
                </m:mr>
              </m:m>
            </m:e>
          </m:d>
          <m:sSub>
            <m:sSubPr>
              <m:ctrlPr>
                <w:ins w:id="653" w:author="Lasse J. Laaksonen (Nokia)" w:date="2025-10-09T15:25:00Z" w16du:dateUtc="2025-10-09T12:25:00Z">
                  <w:rPr>
                    <w:rFonts w:ascii="Cambria Math" w:hAnsi="Cambria Math"/>
                  </w:rPr>
                </w:ins>
              </m:ctrlPr>
            </m:sSubPr>
            <m:e>
              <m:r>
                <w:ins w:id="654" w:author="Lasse J. Laaksonen (Nokia)" w:date="2025-10-09T15:25:00Z" w16du:dateUtc="2025-10-09T12:25:00Z">
                  <w:rPr>
                    <w:rFonts w:ascii="Cambria Math" w:hAnsi="Cambria Math"/>
                  </w:rPr>
                  <m:t>thr</m:t>
                </w:ins>
              </m:r>
            </m:e>
            <m:sub>
              <m:r>
                <w:ins w:id="655" w:author="Lasse J. Laaksonen (Nokia)" w:date="2025-10-09T15:25:00Z" w16du:dateUtc="2025-10-09T12:25:00Z">
                  <w:rPr>
                    <w:rFonts w:ascii="Cambria Math" w:hAnsi="Cambria Math"/>
                  </w:rPr>
                  <m:t>θ</m:t>
                </w:ins>
              </m:r>
            </m:sub>
          </m:sSub>
          <m:d>
            <m:dPr>
              <m:ctrlPr>
                <w:ins w:id="656" w:author="Lasse J. Laaksonen (Nokia)" w:date="2025-10-09T15:25:00Z" w16du:dateUtc="2025-10-09T12:25:00Z">
                  <w:rPr>
                    <w:rFonts w:ascii="Cambria Math" w:hAnsi="Cambria Math"/>
                  </w:rPr>
                </w:ins>
              </m:ctrlPr>
            </m:dPr>
            <m:e>
              <m:r>
                <w:ins w:id="657" w:author="Lasse J. Laaksonen (Nokia)" w:date="2025-10-09T15:25:00Z" w16du:dateUtc="2025-10-09T12:25:00Z">
                  <w:rPr>
                    <w:rFonts w:ascii="Cambria Math" w:hAnsi="Cambria Math"/>
                  </w:rPr>
                  <m:t>j</m:t>
                </w:ins>
              </m:r>
            </m:e>
          </m:d>
          <m:r>
            <w:ins w:id="658" w:author="Lasse J. Laaksonen (Nokia)" w:date="2025-10-09T15:25:00Z" w16du:dateUtc="2025-10-09T12:25:00Z">
              <m:rPr>
                <m:sty m:val="p"/>
              </m:rPr>
              <w:rPr>
                <w:rFonts w:ascii="Cambria Math" w:hAnsi="Cambria Math"/>
              </w:rPr>
              <m:t xml:space="preserve"> </m:t>
            </w:ins>
          </m:r>
          <m:r>
            <w:ins w:id="659" w:author="Lasse J. Laaksonen (Nokia)" w:date="2025-10-09T15:25:00Z" w16du:dateUtc="2025-10-09T12:25:00Z">
              <m:rPr>
                <m:nor/>
              </m:rPr>
              <m:t>or</m:t>
            </w:ins>
          </m:r>
          <m:r>
            <w:ins w:id="660" w:author="Lasse J. Laaksonen (Nokia)" w:date="2025-10-09T15:25:00Z" w16du:dateUtc="2025-10-09T12:25:00Z">
              <m:rPr>
                <m:sty m:val="p"/>
              </m:rPr>
              <w:rPr>
                <w:rFonts w:ascii="Cambria Math" w:hAnsi="Cambria Math"/>
              </w:rPr>
              <m:t xml:space="preserve"> </m:t>
            </w:ins>
          </m:r>
          <m:sSub>
            <m:sSubPr>
              <m:ctrlPr>
                <w:ins w:id="661" w:author="Lasse J. Laaksonen (Nokia)" w:date="2025-10-09T15:25:00Z" w16du:dateUtc="2025-10-09T12:25:00Z">
                  <w:rPr>
                    <w:rFonts w:ascii="Cambria Math" w:hAnsi="Cambria Math"/>
                  </w:rPr>
                </w:ins>
              </m:ctrlPr>
            </m:sSubPr>
            <m:e>
              <m:r>
                <w:ins w:id="662" w:author="Lasse J. Laaksonen (Nokia)" w:date="2025-10-09T15:25:00Z" w16du:dateUtc="2025-10-09T12:25:00Z">
                  <w:rPr>
                    <w:rFonts w:ascii="Cambria Math" w:hAnsi="Cambria Math"/>
                  </w:rPr>
                  <m:t>diff</m:t>
                </w:ins>
              </m:r>
            </m:e>
            <m:sub>
              <m:r>
                <w:ins w:id="663" w:author="Lasse J. Laaksonen (Nokia)" w:date="2025-10-09T15:25:00Z" w16du:dateUtc="2025-10-09T12:25:00Z">
                  <w:rPr>
                    <w:rFonts w:ascii="Cambria Math" w:hAnsi="Cambria Math"/>
                  </w:rPr>
                  <m:t>ISM</m:t>
                </w:ins>
              </m:r>
              <m:r>
                <w:ins w:id="664" w:author="Lasse J. Laaksonen (Nokia)" w:date="2025-10-09T15:25:00Z" w16du:dateUtc="2025-10-09T12:25:00Z">
                  <m:rPr>
                    <m:sty m:val="p"/>
                  </m:rPr>
                  <w:rPr>
                    <w:rFonts w:ascii="Cambria Math" w:hAnsi="Cambria Math"/>
                  </w:rPr>
                  <m:t>,</m:t>
                </w:ins>
              </m:r>
              <m:r>
                <w:ins w:id="665" w:author="Lasse J. Laaksonen (Nokia)" w:date="2025-10-09T15:25:00Z" w16du:dateUtc="2025-10-09T12:25:00Z">
                  <w:rPr>
                    <w:rFonts w:ascii="Cambria Math" w:hAnsi="Cambria Math"/>
                  </w:rPr>
                  <m:t>ϕ</m:t>
                </w:ins>
              </m:r>
            </m:sub>
          </m:sSub>
          <m:d>
            <m:dPr>
              <m:ctrlPr>
                <w:ins w:id="666" w:author="Lasse J. Laaksonen (Nokia)" w:date="2025-10-09T15:25:00Z" w16du:dateUtc="2025-10-09T12:25:00Z">
                  <w:rPr>
                    <w:rFonts w:ascii="Cambria Math" w:hAnsi="Cambria Math"/>
                  </w:rPr>
                </w:ins>
              </m:ctrlPr>
            </m:dPr>
            <m:e>
              <m:r>
                <w:ins w:id="667" w:author="Lasse J. Laaksonen (Nokia)" w:date="2025-10-09T15:25:00Z" w16du:dateUtc="2025-10-09T12:25:00Z">
                  <w:rPr>
                    <w:rFonts w:ascii="Cambria Math" w:hAnsi="Cambria Math"/>
                  </w:rPr>
                  <m:t>j</m:t>
                </w:ins>
              </m:r>
            </m:e>
          </m:d>
          <m:r>
            <w:ins w:id="668" w:author="Lasse J. Laaksonen (Nokia)" w:date="2025-10-09T15:25:00Z" w16du:dateUtc="2025-10-09T12:25:00Z">
              <m:rPr>
                <m:sty m:val="p"/>
              </m:rPr>
              <w:rPr>
                <w:rFonts w:ascii="Cambria Math" w:hAnsi="Cambria Math"/>
              </w:rPr>
              <m:t>&gt;</m:t>
            </w:ins>
          </m:r>
          <m:sSub>
            <m:sSubPr>
              <m:ctrlPr>
                <w:ins w:id="669" w:author="Lasse J. Laaksonen (Nokia)" w:date="2025-10-09T15:25:00Z" w16du:dateUtc="2025-10-09T12:25:00Z">
                  <w:rPr>
                    <w:rFonts w:ascii="Cambria Math" w:hAnsi="Cambria Math"/>
                  </w:rPr>
                </w:ins>
              </m:ctrlPr>
            </m:sSubPr>
            <m:e>
              <m:r>
                <w:ins w:id="670" w:author="Lasse J. Laaksonen (Nokia)" w:date="2025-10-09T15:25:00Z" w16du:dateUtc="2025-10-09T12:25:00Z">
                  <w:rPr>
                    <w:rFonts w:ascii="Cambria Math" w:hAnsi="Cambria Math"/>
                  </w:rPr>
                  <m:t>thr</m:t>
                </w:ins>
              </m:r>
            </m:e>
            <m:sub>
              <m:r>
                <w:ins w:id="671" w:author="Lasse J. Laaksonen (Nokia)" w:date="2025-10-09T15:25:00Z" w16du:dateUtc="2025-10-09T12:25:00Z">
                  <w:rPr>
                    <w:rFonts w:ascii="Cambria Math" w:hAnsi="Cambria Math"/>
                  </w:rPr>
                  <m:t>ϕ</m:t>
                </w:ins>
              </m:r>
            </m:sub>
          </m:sSub>
          <m:d>
            <m:dPr>
              <m:ctrlPr>
                <w:ins w:id="672" w:author="Lasse J. Laaksonen (Nokia)" w:date="2025-10-09T15:25:00Z" w16du:dateUtc="2025-10-09T12:25:00Z">
                  <w:rPr>
                    <w:rFonts w:ascii="Cambria Math" w:hAnsi="Cambria Math"/>
                  </w:rPr>
                </w:ins>
              </m:ctrlPr>
            </m:dPr>
            <m:e>
              <m:r>
                <w:ins w:id="673" w:author="Lasse J. Laaksonen (Nokia)" w:date="2025-10-09T15:25:00Z" w16du:dateUtc="2025-10-09T12:25:00Z">
                  <w:rPr>
                    <w:rFonts w:ascii="Cambria Math" w:hAnsi="Cambria Math"/>
                  </w:rPr>
                  <m:t>j</m:t>
                </w:ins>
              </m:r>
            </m:e>
          </m:d>
        </m:oMath>
      </m:oMathPara>
    </w:p>
    <w:p w14:paraId="72C25DE8" w14:textId="77777777" w:rsidR="004F40D5" w:rsidRPr="00CD76DC" w:rsidRDefault="004F40D5" w:rsidP="004F40D5">
      <w:pPr>
        <w:rPr>
          <w:ins w:id="674" w:author="Lasse J. Laaksonen (Nokia)" w:date="2025-10-09T15:25:00Z" w16du:dateUtc="2025-10-09T12:25:00Z"/>
        </w:rPr>
      </w:pPr>
      <w:ins w:id="675" w:author="Lasse J. Laaksonen (Nokia)" w:date="2025-10-09T15:25:00Z" w16du:dateUtc="2025-10-09T12:25:00Z">
        <w:r w:rsidRPr="00CD76DC">
          <w:t xml:space="preserve">Otherwise, there is no editing of the direction of object </w:t>
        </w:r>
      </w:ins>
      <m:oMath>
        <m:r>
          <w:ins w:id="676" w:author="Lasse J. Laaksonen (Nokia)" w:date="2025-10-09T15:25:00Z" w16du:dateUtc="2025-10-09T12:25:00Z">
            <w:rPr>
              <w:rFonts w:ascii="Cambria Math" w:hAnsi="Cambria Math"/>
            </w:rPr>
            <m:t>j</m:t>
          </w:ins>
        </m:r>
      </m:oMath>
      <w:ins w:id="677" w:author="Lasse J. Laaksonen (Nokia)" w:date="2025-10-09T15:25:00Z" w16du:dateUtc="2025-10-09T12:25:00Z">
        <w:r w:rsidRPr="00CD76DC">
          <w:t xml:space="preserve">. </w:t>
        </w:r>
      </w:ins>
    </w:p>
    <w:p w14:paraId="2599762F" w14:textId="77777777" w:rsidR="004F40D5" w:rsidRPr="00CD76DC" w:rsidRDefault="004F40D5" w:rsidP="004F40D5">
      <w:pPr>
        <w:rPr>
          <w:ins w:id="678" w:author="Lasse J. Laaksonen (Nokia)" w:date="2025-10-09T15:25:00Z" w16du:dateUtc="2025-10-09T12:25:00Z"/>
        </w:rPr>
      </w:pPr>
      <w:ins w:id="679" w:author="Lasse J. Laaksonen (Nokia)" w:date="2025-10-09T15:25:00Z" w16du:dateUtc="2025-10-09T12:25:00Z">
        <w:r w:rsidRPr="00CD76DC">
          <w:t xml:space="preserve">The object gain edit magnitude </w:t>
        </w:r>
      </w:ins>
      <m:oMath>
        <m:sSub>
          <m:sSubPr>
            <m:ctrlPr>
              <w:ins w:id="680" w:author="Lasse J. Laaksonen (Nokia)" w:date="2025-10-09T15:25:00Z" w16du:dateUtc="2025-10-09T12:25:00Z">
                <w:rPr>
                  <w:rFonts w:ascii="Cambria Math" w:hAnsi="Cambria Math"/>
                  <w:i/>
                </w:rPr>
              </w:ins>
            </m:ctrlPr>
          </m:sSubPr>
          <m:e>
            <m:r>
              <w:ins w:id="681" w:author="Lasse J. Laaksonen (Nokia)" w:date="2025-10-09T15:25:00Z" w16du:dateUtc="2025-10-09T12:25:00Z">
                <w:rPr>
                  <w:rFonts w:ascii="Cambria Math" w:hAnsi="Cambria Math"/>
                </w:rPr>
                <m:t>diff</m:t>
              </w:ins>
            </m:r>
          </m:e>
          <m:sub>
            <m:r>
              <w:ins w:id="682" w:author="Lasse J. Laaksonen (Nokia)" w:date="2025-10-09T15:25:00Z" w16du:dateUtc="2025-10-09T12:25:00Z">
                <w:rPr>
                  <w:rFonts w:ascii="Cambria Math" w:hAnsi="Cambria Math"/>
                </w:rPr>
                <m:t>ISM,g</m:t>
              </w:ins>
            </m:r>
          </m:sub>
        </m:sSub>
        <m:d>
          <m:dPr>
            <m:ctrlPr>
              <w:ins w:id="683" w:author="Lasse J. Laaksonen (Nokia)" w:date="2025-10-09T15:25:00Z" w16du:dateUtc="2025-10-09T12:25:00Z">
                <w:rPr>
                  <w:rFonts w:ascii="Cambria Math" w:hAnsi="Cambria Math"/>
                  <w:i/>
                </w:rPr>
              </w:ins>
            </m:ctrlPr>
          </m:dPr>
          <m:e>
            <m:r>
              <w:ins w:id="684" w:author="Lasse J. Laaksonen (Nokia)" w:date="2025-10-09T15:25:00Z" w16du:dateUtc="2025-10-09T12:25:00Z">
                <w:rPr>
                  <w:rFonts w:ascii="Cambria Math" w:hAnsi="Cambria Math"/>
                </w:rPr>
                <m:t>j</m:t>
              </w:ins>
            </m:r>
          </m:e>
        </m:d>
      </m:oMath>
      <w:ins w:id="685" w:author="Lasse J. Laaksonen (Nokia)" w:date="2025-10-09T15:25:00Z" w16du:dateUtc="2025-10-09T12:25:00Z">
        <w:r w:rsidRPr="00CD76DC">
          <w:t xml:space="preserve"> is compared with the gain edit threshold </w:t>
        </w:r>
      </w:ins>
      <m:oMath>
        <m:sSub>
          <m:sSubPr>
            <m:ctrlPr>
              <w:ins w:id="686" w:author="Lasse J. Laaksonen (Nokia)" w:date="2025-10-09T15:25:00Z" w16du:dateUtc="2025-10-09T12:25:00Z">
                <w:rPr>
                  <w:rFonts w:ascii="Cambria Math" w:hAnsi="Cambria Math"/>
                  <w:i/>
                </w:rPr>
              </w:ins>
            </m:ctrlPr>
          </m:sSubPr>
          <m:e>
            <m:r>
              <w:ins w:id="687" w:author="Lasse J. Laaksonen (Nokia)" w:date="2025-10-09T15:25:00Z" w16du:dateUtc="2025-10-09T12:25:00Z">
                <w:rPr>
                  <w:rFonts w:ascii="Cambria Math" w:hAnsi="Cambria Math"/>
                </w:rPr>
                <m:t>thr</m:t>
              </w:ins>
            </m:r>
          </m:e>
          <m:sub>
            <m:r>
              <w:ins w:id="688" w:author="Lasse J. Laaksonen (Nokia)" w:date="2025-10-09T15:25:00Z" w16du:dateUtc="2025-10-09T12:25:00Z">
                <w:rPr>
                  <w:rFonts w:ascii="Cambria Math" w:hAnsi="Cambria Math"/>
                </w:rPr>
                <m:t>g</m:t>
              </w:ins>
            </m:r>
          </m:sub>
        </m:sSub>
        <m:d>
          <m:dPr>
            <m:ctrlPr>
              <w:ins w:id="689" w:author="Lasse J. Laaksonen (Nokia)" w:date="2025-10-09T15:25:00Z" w16du:dateUtc="2025-10-09T12:25:00Z">
                <w:rPr>
                  <w:rFonts w:ascii="Cambria Math" w:hAnsi="Cambria Math"/>
                  <w:i/>
                </w:rPr>
              </w:ins>
            </m:ctrlPr>
          </m:dPr>
          <m:e>
            <m:r>
              <w:ins w:id="690" w:author="Lasse J. Laaksonen (Nokia)" w:date="2025-10-09T15:25:00Z" w16du:dateUtc="2025-10-09T12:25:00Z">
                <w:rPr>
                  <w:rFonts w:ascii="Cambria Math" w:hAnsi="Cambria Math"/>
                </w:rPr>
                <m:t>j</m:t>
              </w:ins>
            </m:r>
          </m:e>
        </m:d>
      </m:oMath>
      <w:ins w:id="691" w:author="Lasse J. Laaksonen (Nokia)" w:date="2025-10-09T15:25:00Z" w16du:dateUtc="2025-10-09T12:25:00Z">
        <w:r w:rsidRPr="00CD76DC">
          <w:t xml:space="preserve">. If the magnitude is larger than the threshold, the edit control value is the edited value for the gain of the object </w:t>
        </w:r>
      </w:ins>
      <m:oMath>
        <m:r>
          <w:ins w:id="692" w:author="Lasse J. Laaksonen (Nokia)" w:date="2025-10-09T15:25:00Z" w16du:dateUtc="2025-10-09T12:25:00Z">
            <w:rPr>
              <w:rFonts w:ascii="Cambria Math" w:hAnsi="Cambria Math"/>
            </w:rPr>
            <m:t>j</m:t>
          </w:ins>
        </m:r>
      </m:oMath>
    </w:p>
    <w:p w14:paraId="0B57A7F1" w14:textId="77777777" w:rsidR="004F40D5" w:rsidRPr="00CD76DC" w:rsidRDefault="00000000" w:rsidP="004F40D5">
      <w:pPr>
        <w:pStyle w:val="EQ"/>
        <w:rPr>
          <w:ins w:id="693" w:author="Lasse J. Laaksonen (Nokia)" w:date="2025-10-09T15:25:00Z" w16du:dateUtc="2025-10-09T12:25:00Z"/>
        </w:rPr>
      </w:pPr>
      <m:oMathPara>
        <m:oMath>
          <m:sSub>
            <m:sSubPr>
              <m:ctrlPr>
                <w:ins w:id="694" w:author="Lasse J. Laaksonen (Nokia)" w:date="2025-10-09T15:25:00Z" w16du:dateUtc="2025-10-09T12:25:00Z">
                  <w:rPr>
                    <w:rFonts w:ascii="Cambria Math" w:hAnsi="Cambria Math"/>
                  </w:rPr>
                </w:ins>
              </m:ctrlPr>
            </m:sSubPr>
            <m:e>
              <m:r>
                <w:ins w:id="695" w:author="Lasse J. Laaksonen (Nokia)" w:date="2025-10-09T15:25:00Z" w16du:dateUtc="2025-10-09T12:25:00Z">
                  <w:rPr>
                    <w:rFonts w:ascii="Cambria Math" w:hAnsi="Cambria Math"/>
                  </w:rPr>
                  <m:t>g</m:t>
                </w:ins>
              </m:r>
            </m:e>
            <m:sub>
              <m:r>
                <w:ins w:id="696" w:author="Lasse J. Laaksonen (Nokia)" w:date="2025-10-09T15:25:00Z" w16du:dateUtc="2025-10-09T12:25:00Z">
                  <w:rPr>
                    <w:rFonts w:ascii="Cambria Math" w:hAnsi="Cambria Math"/>
                  </w:rPr>
                  <m:t>ISM</m:t>
                </w:ins>
              </m:r>
              <m:r>
                <w:ins w:id="697" w:author="Lasse J. Laaksonen (Nokia)" w:date="2025-10-09T15:25:00Z" w16du:dateUtc="2025-10-09T12:25:00Z">
                  <m:rPr>
                    <m:sty m:val="p"/>
                  </m:rPr>
                  <w:rPr>
                    <w:rFonts w:ascii="Cambria Math" w:hAnsi="Cambria Math"/>
                  </w:rPr>
                  <m:t>,</m:t>
                </w:ins>
              </m:r>
              <m:r>
                <w:ins w:id="698" w:author="Lasse J. Laaksonen (Nokia)" w:date="2025-10-09T15:25:00Z" w16du:dateUtc="2025-10-09T12:25:00Z">
                  <w:rPr>
                    <w:rFonts w:ascii="Cambria Math" w:hAnsi="Cambria Math"/>
                  </w:rPr>
                  <m:t>edit</m:t>
                </w:ins>
              </m:r>
            </m:sub>
          </m:sSub>
          <m:d>
            <m:dPr>
              <m:ctrlPr>
                <w:ins w:id="699" w:author="Lasse J. Laaksonen (Nokia)" w:date="2025-10-09T15:25:00Z" w16du:dateUtc="2025-10-09T12:25:00Z">
                  <w:rPr>
                    <w:rFonts w:ascii="Cambria Math" w:hAnsi="Cambria Math"/>
                  </w:rPr>
                </w:ins>
              </m:ctrlPr>
            </m:dPr>
            <m:e>
              <m:r>
                <w:ins w:id="700" w:author="Lasse J. Laaksonen (Nokia)" w:date="2025-10-09T15:25:00Z" w16du:dateUtc="2025-10-09T12:25:00Z">
                  <w:rPr>
                    <w:rFonts w:ascii="Cambria Math" w:hAnsi="Cambria Math"/>
                  </w:rPr>
                  <m:t>j</m:t>
                </w:ins>
              </m:r>
            </m:e>
          </m:d>
          <m:r>
            <w:ins w:id="701" w:author="Lasse J. Laaksonen (Nokia)" w:date="2025-10-09T15:25:00Z" w16du:dateUtc="2025-10-09T12:25:00Z">
              <m:rPr>
                <m:sty m:val="p"/>
              </m:rPr>
              <w:rPr>
                <w:rFonts w:ascii="Cambria Math" w:hAnsi="Cambria Math"/>
              </w:rPr>
              <m:t>=</m:t>
            </w:ins>
          </m:r>
          <m:m>
            <m:mPr>
              <m:mcs>
                <m:mc>
                  <m:mcPr>
                    <m:count m:val="2"/>
                    <m:mcJc m:val="center"/>
                  </m:mcPr>
                </m:mc>
              </m:mcs>
              <m:ctrlPr>
                <w:ins w:id="702" w:author="Lasse J. Laaksonen (Nokia)" w:date="2025-10-09T15:25:00Z" w16du:dateUtc="2025-10-09T12:25:00Z">
                  <w:rPr>
                    <w:rFonts w:ascii="Cambria Math" w:hAnsi="Cambria Math"/>
                  </w:rPr>
                </w:ins>
              </m:ctrlPr>
            </m:mPr>
            <m:mr>
              <m:e>
                <m:sSub>
                  <m:sSubPr>
                    <m:ctrlPr>
                      <w:ins w:id="703" w:author="Lasse J. Laaksonen (Nokia)" w:date="2025-10-09T15:25:00Z" w16du:dateUtc="2025-10-09T12:25:00Z">
                        <w:rPr>
                          <w:rFonts w:ascii="Cambria Math" w:hAnsi="Cambria Math"/>
                        </w:rPr>
                      </w:ins>
                    </m:ctrlPr>
                  </m:sSubPr>
                  <m:e>
                    <m:r>
                      <w:ins w:id="704" w:author="Lasse J. Laaksonen (Nokia)" w:date="2025-10-09T15:25:00Z" w16du:dateUtc="2025-10-09T12:25:00Z">
                        <w:rPr>
                          <w:rFonts w:ascii="Cambria Math" w:hAnsi="Cambria Math"/>
                        </w:rPr>
                        <m:t>g</m:t>
                      </w:ins>
                    </m:r>
                  </m:e>
                  <m:sub>
                    <m:r>
                      <w:ins w:id="705" w:author="Lasse J. Laaksonen (Nokia)" w:date="2025-10-09T15:25:00Z" w16du:dateUtc="2025-10-09T12:25:00Z">
                        <w:rPr>
                          <w:rFonts w:ascii="Cambria Math" w:hAnsi="Cambria Math"/>
                        </w:rPr>
                        <m:t>ISM</m:t>
                      </w:ins>
                    </m:r>
                    <m:r>
                      <w:ins w:id="706" w:author="Lasse J. Laaksonen (Nokia)" w:date="2025-10-09T15:25:00Z" w16du:dateUtc="2025-10-09T12:25:00Z">
                        <m:rPr>
                          <m:sty m:val="p"/>
                        </m:rPr>
                        <w:rPr>
                          <w:rFonts w:ascii="Cambria Math" w:hAnsi="Cambria Math"/>
                        </w:rPr>
                        <m:t>,</m:t>
                      </w:ins>
                    </m:r>
                    <m:r>
                      <w:ins w:id="707" w:author="Lasse J. Laaksonen (Nokia)" w:date="2025-10-09T15:25:00Z" w16du:dateUtc="2025-10-09T12:25:00Z">
                        <w:rPr>
                          <w:rFonts w:ascii="Cambria Math" w:hAnsi="Cambria Math"/>
                        </w:rPr>
                        <m:t>input</m:t>
                      </w:ins>
                    </m:r>
                  </m:sub>
                </m:sSub>
                <m:d>
                  <m:dPr>
                    <m:ctrlPr>
                      <w:ins w:id="708" w:author="Lasse J. Laaksonen (Nokia)" w:date="2025-10-09T15:25:00Z" w16du:dateUtc="2025-10-09T12:25:00Z">
                        <w:rPr>
                          <w:rFonts w:ascii="Cambria Math" w:hAnsi="Cambria Math"/>
                        </w:rPr>
                      </w:ins>
                    </m:ctrlPr>
                  </m:dPr>
                  <m:e>
                    <m:r>
                      <w:ins w:id="709" w:author="Lasse J. Laaksonen (Nokia)" w:date="2025-10-09T15:25:00Z" w16du:dateUtc="2025-10-09T12:25:00Z">
                        <w:rPr>
                          <w:rFonts w:ascii="Cambria Math" w:hAnsi="Cambria Math"/>
                        </w:rPr>
                        <m:t>j</m:t>
                      </w:ins>
                    </m:r>
                  </m:e>
                </m:d>
              </m:e>
              <m:e>
                <m:r>
                  <w:ins w:id="710" w:author="Lasse J. Laaksonen (Nokia)" w:date="2025-10-09T15:25:00Z" w16du:dateUtc="2025-10-09T12:25:00Z">
                    <m:rPr>
                      <m:nor/>
                    </m:rPr>
                    <m:t>if</m:t>
                  </w:ins>
                </m:r>
                <m:r>
                  <w:ins w:id="711" w:author="Lasse J. Laaksonen (Nokia)" w:date="2025-10-09T15:25:00Z" w16du:dateUtc="2025-10-09T12:25:00Z">
                    <m:rPr>
                      <m:sty m:val="p"/>
                    </m:rPr>
                    <w:rPr>
                      <w:rFonts w:ascii="Cambria Math" w:hAnsi="Cambria Math"/>
                    </w:rPr>
                    <m:t xml:space="preserve"> </m:t>
                  </w:ins>
                </m:r>
                <m:sSub>
                  <m:sSubPr>
                    <m:ctrlPr>
                      <w:ins w:id="712" w:author="Lasse J. Laaksonen (Nokia)" w:date="2025-10-09T15:25:00Z" w16du:dateUtc="2025-10-09T12:25:00Z">
                        <w:rPr>
                          <w:rFonts w:ascii="Cambria Math" w:hAnsi="Cambria Math"/>
                        </w:rPr>
                      </w:ins>
                    </m:ctrlPr>
                  </m:sSubPr>
                  <m:e>
                    <m:r>
                      <w:ins w:id="713" w:author="Lasse J. Laaksonen (Nokia)" w:date="2025-10-09T15:25:00Z" w16du:dateUtc="2025-10-09T12:25:00Z">
                        <w:rPr>
                          <w:rFonts w:ascii="Cambria Math" w:hAnsi="Cambria Math"/>
                        </w:rPr>
                        <m:t>diff</m:t>
                      </w:ins>
                    </m:r>
                  </m:e>
                  <m:sub>
                    <m:r>
                      <w:ins w:id="714" w:author="Lasse J. Laaksonen (Nokia)" w:date="2025-10-09T15:25:00Z" w16du:dateUtc="2025-10-09T12:25:00Z">
                        <w:rPr>
                          <w:rFonts w:ascii="Cambria Math" w:hAnsi="Cambria Math"/>
                        </w:rPr>
                        <m:t>ISM</m:t>
                      </w:ins>
                    </m:r>
                    <m:r>
                      <w:ins w:id="715" w:author="Lasse J. Laaksonen (Nokia)" w:date="2025-10-09T15:25:00Z" w16du:dateUtc="2025-10-09T12:25:00Z">
                        <m:rPr>
                          <m:sty m:val="p"/>
                        </m:rPr>
                        <w:rPr>
                          <w:rFonts w:ascii="Cambria Math" w:hAnsi="Cambria Math"/>
                        </w:rPr>
                        <m:t>,</m:t>
                      </w:ins>
                    </m:r>
                    <m:r>
                      <w:ins w:id="716" w:author="Lasse J. Laaksonen (Nokia)" w:date="2025-10-09T15:25:00Z" w16du:dateUtc="2025-10-09T12:25:00Z">
                        <w:rPr>
                          <w:rFonts w:ascii="Cambria Math" w:hAnsi="Cambria Math"/>
                        </w:rPr>
                        <m:t>g</m:t>
                      </w:ins>
                    </m:r>
                  </m:sub>
                </m:sSub>
                <m:d>
                  <m:dPr>
                    <m:ctrlPr>
                      <w:ins w:id="717" w:author="Lasse J. Laaksonen (Nokia)" w:date="2025-10-09T15:25:00Z" w16du:dateUtc="2025-10-09T12:25:00Z">
                        <w:rPr>
                          <w:rFonts w:ascii="Cambria Math" w:hAnsi="Cambria Math"/>
                        </w:rPr>
                      </w:ins>
                    </m:ctrlPr>
                  </m:dPr>
                  <m:e>
                    <m:r>
                      <w:ins w:id="718" w:author="Lasse J. Laaksonen (Nokia)" w:date="2025-10-09T15:25:00Z" w16du:dateUtc="2025-10-09T12:25:00Z">
                        <w:rPr>
                          <w:rFonts w:ascii="Cambria Math" w:hAnsi="Cambria Math"/>
                        </w:rPr>
                        <m:t>j</m:t>
                      </w:ins>
                    </m:r>
                  </m:e>
                </m:d>
                <m:r>
                  <w:ins w:id="719" w:author="Lasse J. Laaksonen (Nokia)" w:date="2025-10-09T15:25:00Z" w16du:dateUtc="2025-10-09T12:25:00Z">
                    <m:rPr>
                      <m:sty m:val="p"/>
                    </m:rPr>
                    <w:rPr>
                      <w:rFonts w:ascii="Cambria Math" w:hAnsi="Cambria Math"/>
                    </w:rPr>
                    <m:t>&gt;</m:t>
                  </w:ins>
                </m:r>
                <m:sSub>
                  <m:sSubPr>
                    <m:ctrlPr>
                      <w:ins w:id="720" w:author="Lasse J. Laaksonen (Nokia)" w:date="2025-10-09T15:25:00Z" w16du:dateUtc="2025-10-09T12:25:00Z">
                        <w:rPr>
                          <w:rFonts w:ascii="Cambria Math" w:hAnsi="Cambria Math"/>
                        </w:rPr>
                      </w:ins>
                    </m:ctrlPr>
                  </m:sSubPr>
                  <m:e>
                    <m:r>
                      <w:ins w:id="721" w:author="Lasse J. Laaksonen (Nokia)" w:date="2025-10-09T15:25:00Z" w16du:dateUtc="2025-10-09T12:25:00Z">
                        <w:rPr>
                          <w:rFonts w:ascii="Cambria Math" w:hAnsi="Cambria Math"/>
                        </w:rPr>
                        <m:t>thr</m:t>
                      </w:ins>
                    </m:r>
                  </m:e>
                  <m:sub>
                    <m:r>
                      <w:ins w:id="722" w:author="Lasse J. Laaksonen (Nokia)" w:date="2025-10-09T15:25:00Z" w16du:dateUtc="2025-10-09T12:25:00Z">
                        <w:rPr>
                          <w:rFonts w:ascii="Cambria Math" w:hAnsi="Cambria Math"/>
                        </w:rPr>
                        <m:t>g</m:t>
                      </w:ins>
                    </m:r>
                  </m:sub>
                </m:sSub>
                <m:d>
                  <m:dPr>
                    <m:ctrlPr>
                      <w:ins w:id="723" w:author="Lasse J. Laaksonen (Nokia)" w:date="2025-10-09T15:25:00Z" w16du:dateUtc="2025-10-09T12:25:00Z">
                        <w:rPr>
                          <w:rFonts w:ascii="Cambria Math" w:hAnsi="Cambria Math"/>
                        </w:rPr>
                      </w:ins>
                    </m:ctrlPr>
                  </m:dPr>
                  <m:e>
                    <m:r>
                      <w:ins w:id="724" w:author="Lasse J. Laaksonen (Nokia)" w:date="2025-10-09T15:25:00Z" w16du:dateUtc="2025-10-09T12:25:00Z">
                        <w:rPr>
                          <w:rFonts w:ascii="Cambria Math" w:hAnsi="Cambria Math"/>
                        </w:rPr>
                        <m:t>j</m:t>
                      </w:ins>
                    </m:r>
                  </m:e>
                </m:d>
              </m:e>
            </m:mr>
          </m:m>
        </m:oMath>
      </m:oMathPara>
    </w:p>
    <w:p w14:paraId="3CD28B3D" w14:textId="77777777" w:rsidR="004F40D5" w:rsidRPr="00CD76DC" w:rsidRDefault="004F40D5" w:rsidP="004F40D5">
      <w:pPr>
        <w:rPr>
          <w:ins w:id="725" w:author="Lasse J. Laaksonen (Nokia)" w:date="2025-10-09T15:25:00Z" w16du:dateUtc="2025-10-09T12:25:00Z"/>
        </w:rPr>
      </w:pPr>
      <w:ins w:id="726" w:author="Lasse J. Laaksonen (Nokia)" w:date="2025-10-09T15:25:00Z" w16du:dateUtc="2025-10-09T12:25:00Z">
        <w:r w:rsidRPr="00CD76DC">
          <w:t xml:space="preserve">Otherwise, there is no editing of the gain of the object </w:t>
        </w:r>
      </w:ins>
      <m:oMath>
        <m:r>
          <w:ins w:id="727" w:author="Lasse J. Laaksonen (Nokia)" w:date="2025-10-09T15:25:00Z" w16du:dateUtc="2025-10-09T12:25:00Z">
            <w:rPr>
              <w:rFonts w:ascii="Cambria Math" w:hAnsi="Cambria Math"/>
            </w:rPr>
            <m:t>j</m:t>
          </w:ins>
        </m:r>
      </m:oMath>
      <w:ins w:id="728" w:author="Lasse J. Laaksonen (Nokia)" w:date="2025-10-09T15:25:00Z" w16du:dateUtc="2025-10-09T12:25:00Z">
        <w:r w:rsidRPr="00CD76DC">
          <w:t xml:space="preserve">. </w:t>
        </w:r>
      </w:ins>
    </w:p>
    <w:p w14:paraId="74346FF5" w14:textId="77777777" w:rsidR="004F40D5" w:rsidRPr="00CD76DC" w:rsidRDefault="004F40D5" w:rsidP="004F40D5">
      <w:pPr>
        <w:rPr>
          <w:ins w:id="729" w:author="Lasse J. Laaksonen (Nokia)" w:date="2025-10-09T15:25:00Z" w16du:dateUtc="2025-10-09T12:25:00Z"/>
        </w:rPr>
      </w:pPr>
      <w:ins w:id="730" w:author="Lasse J. Laaksonen (Nokia)" w:date="2025-10-09T15:25:00Z" w16du:dateUtc="2025-10-09T12:25:00Z">
        <w:r w:rsidRPr="00CD76DC">
          <w:t xml:space="preserve">The MASA gain edit magnitude </w:t>
        </w:r>
      </w:ins>
      <m:oMath>
        <m:sSub>
          <m:sSubPr>
            <m:ctrlPr>
              <w:ins w:id="731" w:author="Lasse J. Laaksonen (Nokia)" w:date="2025-10-09T15:25:00Z" w16du:dateUtc="2025-10-09T12:25:00Z">
                <w:rPr>
                  <w:rFonts w:ascii="Cambria Math" w:hAnsi="Cambria Math"/>
                  <w:i/>
                </w:rPr>
              </w:ins>
            </m:ctrlPr>
          </m:sSubPr>
          <m:e>
            <m:r>
              <w:ins w:id="732" w:author="Lasse J. Laaksonen (Nokia)" w:date="2025-10-09T15:25:00Z" w16du:dateUtc="2025-10-09T12:25:00Z">
                <w:rPr>
                  <w:rFonts w:ascii="Cambria Math" w:hAnsi="Cambria Math"/>
                </w:rPr>
                <m:t>diff</m:t>
              </w:ins>
            </m:r>
          </m:e>
          <m:sub>
            <m:r>
              <w:ins w:id="733" w:author="Lasse J. Laaksonen (Nokia)" w:date="2025-10-09T15:25:00Z" w16du:dateUtc="2025-10-09T12:25:00Z">
                <w:rPr>
                  <w:rFonts w:ascii="Cambria Math" w:hAnsi="Cambria Math"/>
                </w:rPr>
                <m:t>MASA,g</m:t>
              </w:ins>
            </m:r>
          </m:sub>
        </m:sSub>
      </m:oMath>
      <w:ins w:id="734" w:author="Lasse J. Laaksonen (Nokia)" w:date="2025-10-09T15:25:00Z" w16du:dateUtc="2025-10-09T12:25:00Z">
        <w:r w:rsidRPr="00CD76DC">
          <w:t xml:space="preserve"> is compared with the gain edit threshold </w:t>
        </w:r>
      </w:ins>
      <m:oMath>
        <m:sSub>
          <m:sSubPr>
            <m:ctrlPr>
              <w:ins w:id="735" w:author="Lasse J. Laaksonen (Nokia)" w:date="2025-10-09T15:25:00Z" w16du:dateUtc="2025-10-09T12:25:00Z">
                <w:rPr>
                  <w:rFonts w:ascii="Cambria Math" w:hAnsi="Cambria Math"/>
                  <w:i/>
                </w:rPr>
              </w:ins>
            </m:ctrlPr>
          </m:sSubPr>
          <m:e>
            <m:r>
              <w:ins w:id="736" w:author="Lasse J. Laaksonen (Nokia)" w:date="2025-10-09T15:25:00Z" w16du:dateUtc="2025-10-09T12:25:00Z">
                <w:rPr>
                  <w:rFonts w:ascii="Cambria Math" w:hAnsi="Cambria Math"/>
                </w:rPr>
                <m:t>thr</m:t>
              </w:ins>
            </m:r>
          </m:e>
          <m:sub>
            <m:r>
              <w:ins w:id="737" w:author="Lasse J. Laaksonen (Nokia)" w:date="2025-10-09T15:25:00Z" w16du:dateUtc="2025-10-09T12:25:00Z">
                <w:rPr>
                  <w:rFonts w:ascii="Cambria Math" w:hAnsi="Cambria Math"/>
                </w:rPr>
                <m:t>MASA</m:t>
              </w:ins>
            </m:r>
          </m:sub>
        </m:sSub>
      </m:oMath>
      <w:ins w:id="738" w:author="Lasse J. Laaksonen (Nokia)" w:date="2025-10-09T15:25:00Z" w16du:dateUtc="2025-10-09T12:25:00Z">
        <w:r w:rsidRPr="00CD76DC">
          <w:t>. If the magnitude is larger than the threshold, the edit control value is the edited value for the gain of the MASA component</w:t>
        </w:r>
      </w:ins>
    </w:p>
    <w:p w14:paraId="1AB8112D" w14:textId="77777777" w:rsidR="004F40D5" w:rsidRPr="00CD76DC" w:rsidRDefault="00000000" w:rsidP="004F40D5">
      <w:pPr>
        <w:pStyle w:val="EQ"/>
        <w:rPr>
          <w:ins w:id="739" w:author="Lasse J. Laaksonen (Nokia)" w:date="2025-10-09T15:25:00Z" w16du:dateUtc="2025-10-09T12:25:00Z"/>
        </w:rPr>
      </w:pPr>
      <m:oMathPara>
        <m:oMath>
          <m:sSub>
            <m:sSubPr>
              <m:ctrlPr>
                <w:ins w:id="740" w:author="Lasse J. Laaksonen (Nokia)" w:date="2025-10-09T15:25:00Z" w16du:dateUtc="2025-10-09T12:25:00Z">
                  <w:rPr>
                    <w:rFonts w:ascii="Cambria Math" w:hAnsi="Cambria Math"/>
                  </w:rPr>
                </w:ins>
              </m:ctrlPr>
            </m:sSubPr>
            <m:e>
              <m:r>
                <w:ins w:id="741" w:author="Lasse J. Laaksonen (Nokia)" w:date="2025-10-09T15:25:00Z" w16du:dateUtc="2025-10-09T12:25:00Z">
                  <w:rPr>
                    <w:rFonts w:ascii="Cambria Math" w:hAnsi="Cambria Math"/>
                  </w:rPr>
                  <m:t>g</m:t>
                </w:ins>
              </m:r>
            </m:e>
            <m:sub>
              <m:r>
                <w:ins w:id="742" w:author="Lasse J. Laaksonen (Nokia)" w:date="2025-10-09T15:25:00Z" w16du:dateUtc="2025-10-09T12:25:00Z">
                  <w:rPr>
                    <w:rFonts w:ascii="Cambria Math" w:hAnsi="Cambria Math"/>
                  </w:rPr>
                  <m:t>MASA</m:t>
                </w:ins>
              </m:r>
              <m:r>
                <w:ins w:id="743" w:author="Lasse J. Laaksonen (Nokia)" w:date="2025-10-09T15:25:00Z" w16du:dateUtc="2025-10-09T12:25:00Z">
                  <m:rPr>
                    <m:sty m:val="p"/>
                  </m:rPr>
                  <w:rPr>
                    <w:rFonts w:ascii="Cambria Math" w:hAnsi="Cambria Math"/>
                  </w:rPr>
                  <m:t>,</m:t>
                </w:ins>
              </m:r>
              <m:r>
                <w:ins w:id="744" w:author="Lasse J. Laaksonen (Nokia)" w:date="2025-10-09T15:25:00Z" w16du:dateUtc="2025-10-09T12:25:00Z">
                  <w:rPr>
                    <w:rFonts w:ascii="Cambria Math" w:hAnsi="Cambria Math"/>
                  </w:rPr>
                  <m:t>edit</m:t>
                </w:ins>
              </m:r>
            </m:sub>
          </m:sSub>
          <m:r>
            <w:ins w:id="745" w:author="Lasse J. Laaksonen (Nokia)" w:date="2025-10-09T15:25:00Z" w16du:dateUtc="2025-10-09T12:25:00Z">
              <m:rPr>
                <m:sty m:val="p"/>
              </m:rPr>
              <w:rPr>
                <w:rFonts w:ascii="Cambria Math" w:hAnsi="Cambria Math"/>
              </w:rPr>
              <m:t>=</m:t>
            </w:ins>
          </m:r>
          <m:m>
            <m:mPr>
              <m:mcs>
                <m:mc>
                  <m:mcPr>
                    <m:count m:val="2"/>
                    <m:mcJc m:val="center"/>
                  </m:mcPr>
                </m:mc>
              </m:mcs>
              <m:ctrlPr>
                <w:ins w:id="746" w:author="Lasse J. Laaksonen (Nokia)" w:date="2025-10-09T15:25:00Z" w16du:dateUtc="2025-10-09T12:25:00Z">
                  <w:rPr>
                    <w:rFonts w:ascii="Cambria Math" w:hAnsi="Cambria Math"/>
                  </w:rPr>
                </w:ins>
              </m:ctrlPr>
            </m:mPr>
            <m:mr>
              <m:e>
                <m:sSub>
                  <m:sSubPr>
                    <m:ctrlPr>
                      <w:ins w:id="747" w:author="Lasse J. Laaksonen (Nokia)" w:date="2025-10-09T15:25:00Z" w16du:dateUtc="2025-10-09T12:25:00Z">
                        <w:rPr>
                          <w:rFonts w:ascii="Cambria Math" w:hAnsi="Cambria Math"/>
                        </w:rPr>
                      </w:ins>
                    </m:ctrlPr>
                  </m:sSubPr>
                  <m:e>
                    <m:r>
                      <w:ins w:id="748" w:author="Lasse J. Laaksonen (Nokia)" w:date="2025-10-09T15:25:00Z" w16du:dateUtc="2025-10-09T12:25:00Z">
                        <w:rPr>
                          <w:rFonts w:ascii="Cambria Math" w:hAnsi="Cambria Math"/>
                        </w:rPr>
                        <m:t>g</m:t>
                      </w:ins>
                    </m:r>
                  </m:e>
                  <m:sub>
                    <m:r>
                      <w:ins w:id="749" w:author="Lasse J. Laaksonen (Nokia)" w:date="2025-10-09T15:25:00Z" w16du:dateUtc="2025-10-09T12:25:00Z">
                        <w:rPr>
                          <w:rFonts w:ascii="Cambria Math" w:hAnsi="Cambria Math"/>
                        </w:rPr>
                        <m:t>MASA</m:t>
                      </w:ins>
                    </m:r>
                    <m:r>
                      <w:ins w:id="750" w:author="Lasse J. Laaksonen (Nokia)" w:date="2025-10-09T15:25:00Z" w16du:dateUtc="2025-10-09T12:25:00Z">
                        <m:rPr>
                          <m:sty m:val="p"/>
                        </m:rPr>
                        <w:rPr>
                          <w:rFonts w:ascii="Cambria Math" w:hAnsi="Cambria Math"/>
                        </w:rPr>
                        <m:t>,</m:t>
                      </w:ins>
                    </m:r>
                    <m:r>
                      <w:ins w:id="751" w:author="Lasse J. Laaksonen (Nokia)" w:date="2025-10-09T15:25:00Z" w16du:dateUtc="2025-10-09T12:25:00Z">
                        <w:rPr>
                          <w:rFonts w:ascii="Cambria Math" w:hAnsi="Cambria Math"/>
                        </w:rPr>
                        <m:t>input</m:t>
                      </w:ins>
                    </m:r>
                  </m:sub>
                </m:sSub>
              </m:e>
              <m:e>
                <m:r>
                  <w:ins w:id="752" w:author="Lasse J. Laaksonen (Nokia)" w:date="2025-10-09T15:25:00Z" w16du:dateUtc="2025-10-09T12:25:00Z">
                    <m:rPr>
                      <m:nor/>
                    </m:rPr>
                    <m:t>if</m:t>
                  </w:ins>
                </m:r>
                <m:r>
                  <w:ins w:id="753" w:author="Lasse J. Laaksonen (Nokia)" w:date="2025-10-09T15:25:00Z" w16du:dateUtc="2025-10-09T12:25:00Z">
                    <m:rPr>
                      <m:sty m:val="p"/>
                    </m:rPr>
                    <w:rPr>
                      <w:rFonts w:ascii="Cambria Math" w:hAnsi="Cambria Math"/>
                    </w:rPr>
                    <m:t xml:space="preserve"> </m:t>
                  </w:ins>
                </m:r>
                <m:sSub>
                  <m:sSubPr>
                    <m:ctrlPr>
                      <w:ins w:id="754" w:author="Lasse J. Laaksonen (Nokia)" w:date="2025-10-09T15:25:00Z" w16du:dateUtc="2025-10-09T12:25:00Z">
                        <w:rPr>
                          <w:rFonts w:ascii="Cambria Math" w:hAnsi="Cambria Math"/>
                        </w:rPr>
                      </w:ins>
                    </m:ctrlPr>
                  </m:sSubPr>
                  <m:e>
                    <m:r>
                      <w:ins w:id="755" w:author="Lasse J. Laaksonen (Nokia)" w:date="2025-10-09T15:25:00Z" w16du:dateUtc="2025-10-09T12:25:00Z">
                        <w:rPr>
                          <w:rFonts w:ascii="Cambria Math" w:hAnsi="Cambria Math"/>
                        </w:rPr>
                        <m:t>diff</m:t>
                      </w:ins>
                    </m:r>
                  </m:e>
                  <m:sub>
                    <m:r>
                      <w:ins w:id="756" w:author="Lasse J. Laaksonen (Nokia)" w:date="2025-10-09T15:25:00Z" w16du:dateUtc="2025-10-09T12:25:00Z">
                        <w:rPr>
                          <w:rFonts w:ascii="Cambria Math" w:hAnsi="Cambria Math"/>
                        </w:rPr>
                        <m:t>MASA</m:t>
                      </w:ins>
                    </m:r>
                    <m:r>
                      <w:ins w:id="757" w:author="Lasse J. Laaksonen (Nokia)" w:date="2025-10-09T15:25:00Z" w16du:dateUtc="2025-10-09T12:25:00Z">
                        <m:rPr>
                          <m:sty m:val="p"/>
                        </m:rPr>
                        <w:rPr>
                          <w:rFonts w:ascii="Cambria Math" w:hAnsi="Cambria Math"/>
                        </w:rPr>
                        <m:t>,</m:t>
                      </w:ins>
                    </m:r>
                    <m:r>
                      <w:ins w:id="758" w:author="Lasse J. Laaksonen (Nokia)" w:date="2025-10-09T15:25:00Z" w16du:dateUtc="2025-10-09T12:25:00Z">
                        <w:rPr>
                          <w:rFonts w:ascii="Cambria Math" w:hAnsi="Cambria Math"/>
                        </w:rPr>
                        <m:t>g</m:t>
                      </w:ins>
                    </m:r>
                  </m:sub>
                </m:sSub>
                <m:r>
                  <w:ins w:id="759" w:author="Lasse J. Laaksonen (Nokia)" w:date="2025-10-09T15:25:00Z" w16du:dateUtc="2025-10-09T12:25:00Z">
                    <m:rPr>
                      <m:sty m:val="p"/>
                    </m:rPr>
                    <w:rPr>
                      <w:rFonts w:ascii="Cambria Math" w:hAnsi="Cambria Math"/>
                    </w:rPr>
                    <m:t>&gt;</m:t>
                  </w:ins>
                </m:r>
                <m:sSub>
                  <m:sSubPr>
                    <m:ctrlPr>
                      <w:ins w:id="760" w:author="Lasse J. Laaksonen (Nokia)" w:date="2025-10-09T15:25:00Z" w16du:dateUtc="2025-10-09T12:25:00Z">
                        <w:rPr>
                          <w:rFonts w:ascii="Cambria Math" w:hAnsi="Cambria Math"/>
                        </w:rPr>
                      </w:ins>
                    </m:ctrlPr>
                  </m:sSubPr>
                  <m:e>
                    <m:r>
                      <w:ins w:id="761" w:author="Lasse J. Laaksonen (Nokia)" w:date="2025-10-09T15:25:00Z" w16du:dateUtc="2025-10-09T12:25:00Z">
                        <w:rPr>
                          <w:rFonts w:ascii="Cambria Math" w:hAnsi="Cambria Math"/>
                        </w:rPr>
                        <m:t>thr</m:t>
                      </w:ins>
                    </m:r>
                  </m:e>
                  <m:sub>
                    <m:r>
                      <w:ins w:id="762" w:author="Lasse J. Laaksonen (Nokia)" w:date="2025-10-09T15:25:00Z" w16du:dateUtc="2025-10-09T12:25:00Z">
                        <w:rPr>
                          <w:rFonts w:ascii="Cambria Math" w:hAnsi="Cambria Math"/>
                        </w:rPr>
                        <m:t>MASA</m:t>
                      </w:ins>
                    </m:r>
                  </m:sub>
                </m:sSub>
              </m:e>
            </m:mr>
          </m:m>
        </m:oMath>
      </m:oMathPara>
    </w:p>
    <w:p w14:paraId="2277B8E7" w14:textId="77777777" w:rsidR="004F40D5" w:rsidRPr="00CD76DC" w:rsidRDefault="004F40D5" w:rsidP="004F40D5">
      <w:pPr>
        <w:rPr>
          <w:ins w:id="763" w:author="Lasse J. Laaksonen (Nokia)" w:date="2025-10-09T15:25:00Z" w16du:dateUtc="2025-10-09T12:25:00Z"/>
        </w:rPr>
      </w:pPr>
      <w:ins w:id="764" w:author="Lasse J. Laaksonen (Nokia)" w:date="2025-10-09T15:25:00Z" w16du:dateUtc="2025-10-09T12:25:00Z">
        <w:r w:rsidRPr="00CD76DC">
          <w:t xml:space="preserve">Otherwise, there is no editing of the gain of the MASA component. </w:t>
        </w:r>
      </w:ins>
    </w:p>
    <w:p w14:paraId="65FD2951" w14:textId="00747694" w:rsidR="004F40D5" w:rsidRDefault="004F40D5" w:rsidP="004F40D5">
      <w:pPr>
        <w:rPr>
          <w:ins w:id="765" w:author="Lasse J. Laaksonen (Nokia)" w:date="2025-10-09T15:25:00Z" w16du:dateUtc="2025-10-09T12:25:00Z"/>
        </w:rPr>
      </w:pPr>
      <w:ins w:id="766" w:author="Lasse J. Laaksonen (Nokia)" w:date="2025-10-09T15:25:00Z" w16du:dateUtc="2025-10-09T12:25:00Z">
        <w:r w:rsidRPr="00CD76DC">
          <w:t>Conditional application of object spatial metadata edit is not performed in Disc OMASA decoding mode when using binaural output or for the object metadata values for EXT output.</w:t>
        </w:r>
      </w:ins>
    </w:p>
    <w:p w14:paraId="3C26F97E" w14:textId="77777777" w:rsidR="004F40D5" w:rsidRPr="00CD76DC" w:rsidRDefault="004F40D5" w:rsidP="004F40D5">
      <w:pPr>
        <w:pStyle w:val="Heading4"/>
        <w:rPr>
          <w:ins w:id="767" w:author="Lasse J. Laaksonen (Nokia)" w:date="2025-10-09T15:25:00Z" w16du:dateUtc="2025-10-09T12:25:00Z"/>
        </w:rPr>
      </w:pPr>
      <w:ins w:id="768" w:author="Lasse J. Laaksonen (Nokia)" w:date="2025-10-09T15:25:00Z" w16du:dateUtc="2025-10-09T12:25:00Z">
        <w:r w:rsidRPr="00CD76DC">
          <w:t>6.9.12.3</w:t>
        </w:r>
        <w:r w:rsidRPr="00CD76DC">
          <w:tab/>
          <w:t>Editing in Param OMASA decoding mode</w:t>
        </w:r>
      </w:ins>
    </w:p>
    <w:p w14:paraId="3E3E3449" w14:textId="77777777" w:rsidR="004F40D5" w:rsidRPr="00CD76DC" w:rsidRDefault="004F40D5" w:rsidP="004F40D5">
      <w:pPr>
        <w:rPr>
          <w:ins w:id="769" w:author="Lasse J. Laaksonen (Nokia)" w:date="2025-10-09T15:25:00Z" w16du:dateUtc="2025-10-09T12:25:00Z"/>
        </w:rPr>
      </w:pPr>
      <w:ins w:id="770" w:author="Lasse J. Laaksonen (Nokia)" w:date="2025-10-09T15:25:00Z" w16du:dateUtc="2025-10-09T12:25:00Z">
        <w:r w:rsidRPr="00CD76DC">
          <w:t>In the Param OMASA decoding mode, a Param OMASA spatial audio stream is obtained</w:t>
        </w:r>
        <w:r>
          <w:t>. The spatial audio stream</w:t>
        </w:r>
        <w:r w:rsidRPr="00CD76DC">
          <w:t xml:space="preserve"> contain</w:t>
        </w:r>
        <w:r>
          <w:t>s</w:t>
        </w:r>
        <w:r w:rsidRPr="00CD76DC">
          <w:t xml:space="preserve"> two transport audio signals (the audio signals containing an object portion and a non-object (i.e., other spatial audio) portion), metadata associated with the audio signals (containing object metadata (which defines audio object portion positions and audio object portion energy proportions), MASA metadata, and MASA-to-total energy ratio metadata), and one separated object audio signal. </w:t>
        </w:r>
      </w:ins>
    </w:p>
    <w:p w14:paraId="7368A25E" w14:textId="123F1385" w:rsidR="004F40D5" w:rsidRPr="00CD76DC" w:rsidRDefault="004F40D5" w:rsidP="004F40D5">
      <w:pPr>
        <w:rPr>
          <w:ins w:id="771" w:author="Lasse J. Laaksonen (Nokia)" w:date="2025-10-09T15:25:00Z" w16du:dateUtc="2025-10-09T12:25:00Z"/>
        </w:rPr>
      </w:pPr>
      <w:ins w:id="772" w:author="Lasse J. Laaksonen (Nokia)" w:date="2025-10-09T15:25:00Z" w16du:dateUtc="2025-10-09T12:25:00Z">
        <w:r w:rsidRPr="00CD76DC">
          <w:t xml:space="preserve">In addition, object position control information, object gain control information, and MASA gain control information are obtained. The object position control information contains modified (or edited) positions for the audio objects in the form of edited object azimuth </w:t>
        </w:r>
      </w:ins>
      <m:oMath>
        <m:sSub>
          <m:sSubPr>
            <m:ctrlPr>
              <w:ins w:id="773" w:author="Lasse J. Laaksonen (Nokia)" w:date="2025-10-09T15:25:00Z" w16du:dateUtc="2025-10-09T12:25:00Z">
                <w:rPr>
                  <w:rFonts w:ascii="Cambria Math" w:hAnsi="Cambria Math"/>
                  <w:i/>
                </w:rPr>
              </w:ins>
            </m:ctrlPr>
          </m:sSubPr>
          <m:e>
            <m:r>
              <w:ins w:id="774" w:author="Lasse J. Laaksonen (Nokia)" w:date="2025-10-09T15:25:00Z" w16du:dateUtc="2025-10-09T12:25:00Z">
                <w:rPr>
                  <w:rFonts w:ascii="Cambria Math" w:hAnsi="Cambria Math"/>
                </w:rPr>
                <m:t>θ</m:t>
              </w:ins>
            </m:r>
          </m:e>
          <m:sub>
            <m:r>
              <w:ins w:id="775" w:author="Lasse J. Laaksonen (Nokia)" w:date="2025-10-09T15:25:00Z" w16du:dateUtc="2025-10-09T12:25:00Z">
                <w:rPr>
                  <w:rFonts w:ascii="Cambria Math" w:hAnsi="Cambria Math"/>
                </w:rPr>
                <m:t>ISM,edit</m:t>
              </w:ins>
            </m:r>
          </m:sub>
        </m:sSub>
        <m:d>
          <m:dPr>
            <m:ctrlPr>
              <w:ins w:id="776" w:author="Lasse J. Laaksonen (Nokia)" w:date="2025-10-09T15:25:00Z" w16du:dateUtc="2025-10-09T12:25:00Z">
                <w:rPr>
                  <w:rFonts w:ascii="Cambria Math" w:hAnsi="Cambria Math"/>
                  <w:i/>
                </w:rPr>
              </w:ins>
            </m:ctrlPr>
          </m:dPr>
          <m:e>
            <m:r>
              <w:ins w:id="777" w:author="Lasse J. Laaksonen (Nokia)" w:date="2025-10-09T15:25:00Z" w16du:dateUtc="2025-10-09T12:25:00Z">
                <w:rPr>
                  <w:rFonts w:ascii="Cambria Math" w:hAnsi="Cambria Math"/>
                </w:rPr>
                <m:t>j</m:t>
              </w:ins>
            </m:r>
          </m:e>
        </m:d>
      </m:oMath>
      <w:ins w:id="778" w:author="Lasse J. Laaksonen (Nokia)" w:date="2025-10-09T15:25:00Z" w16du:dateUtc="2025-10-09T12:25:00Z">
        <w:r w:rsidRPr="00CD76DC">
          <w:t xml:space="preserve"> for th</w:t>
        </w:r>
      </w:ins>
      <w:ins w:id="779" w:author="Lasse J. Laaksonen (Nokia)" w:date="2025-10-24T06:30:00Z" w16du:dateUtc="2025-10-24T03:30:00Z">
        <w:r w:rsidR="00E60E81">
          <w:t>e current</w:t>
        </w:r>
      </w:ins>
      <w:ins w:id="780" w:author="Lasse J. Laaksonen (Nokia)" w:date="2025-10-09T15:25:00Z" w16du:dateUtc="2025-10-09T12:25:00Z">
        <w:r w:rsidRPr="00CD76DC">
          <w:t xml:space="preserve"> frame and edited object elevation </w:t>
        </w:r>
      </w:ins>
      <m:oMath>
        <m:sSub>
          <m:sSubPr>
            <m:ctrlPr>
              <w:ins w:id="781" w:author="Lasse J. Laaksonen (Nokia)" w:date="2025-10-09T15:25:00Z" w16du:dateUtc="2025-10-09T12:25:00Z">
                <w:rPr>
                  <w:rFonts w:ascii="Cambria Math" w:hAnsi="Cambria Math"/>
                  <w:i/>
                </w:rPr>
              </w:ins>
            </m:ctrlPr>
          </m:sSubPr>
          <m:e>
            <m:r>
              <w:ins w:id="782" w:author="Lasse J. Laaksonen (Nokia)" w:date="2025-10-09T15:25:00Z" w16du:dateUtc="2025-10-09T12:25:00Z">
                <w:rPr>
                  <w:rFonts w:ascii="Cambria Math" w:hAnsi="Cambria Math"/>
                </w:rPr>
                <m:t>ϕ</m:t>
              </w:ins>
            </m:r>
          </m:e>
          <m:sub>
            <m:r>
              <w:ins w:id="783" w:author="Lasse J. Laaksonen (Nokia)" w:date="2025-10-09T15:25:00Z" w16du:dateUtc="2025-10-09T12:25:00Z">
                <w:rPr>
                  <w:rFonts w:ascii="Cambria Math" w:hAnsi="Cambria Math"/>
                </w:rPr>
                <m:t>ISM,edit</m:t>
              </w:ins>
            </m:r>
          </m:sub>
        </m:sSub>
        <m:d>
          <m:dPr>
            <m:ctrlPr>
              <w:ins w:id="784" w:author="Lasse J. Laaksonen (Nokia)" w:date="2025-10-09T15:25:00Z" w16du:dateUtc="2025-10-09T12:25:00Z">
                <w:rPr>
                  <w:rFonts w:ascii="Cambria Math" w:hAnsi="Cambria Math"/>
                  <w:i/>
                </w:rPr>
              </w:ins>
            </m:ctrlPr>
          </m:dPr>
          <m:e>
            <m:r>
              <w:ins w:id="785" w:author="Lasse J. Laaksonen (Nokia)" w:date="2025-10-09T15:25:00Z" w16du:dateUtc="2025-10-09T12:25:00Z">
                <w:rPr>
                  <w:rFonts w:ascii="Cambria Math" w:hAnsi="Cambria Math"/>
                </w:rPr>
                <m:t>j</m:t>
              </w:ins>
            </m:r>
          </m:e>
        </m:d>
      </m:oMath>
      <w:ins w:id="786" w:author="Lasse J. Laaksonen (Nokia)" w:date="2025-10-09T15:25:00Z" w16du:dateUtc="2025-10-09T12:25:00Z">
        <w:r w:rsidRPr="00CD76DC">
          <w:t xml:space="preserve"> for th</w:t>
        </w:r>
      </w:ins>
      <w:ins w:id="787" w:author="Lasse J. Laaksonen (Nokia)" w:date="2025-10-24T06:30:00Z" w16du:dateUtc="2025-10-24T03:30:00Z">
        <w:r w:rsidR="00E60E81">
          <w:t>e current</w:t>
        </w:r>
      </w:ins>
      <w:ins w:id="788" w:author="Lasse J. Laaksonen (Nokia)" w:date="2025-10-09T15:25:00Z" w16du:dateUtc="2025-10-09T12:25:00Z">
        <w:r w:rsidRPr="00CD76DC">
          <w:t xml:space="preserve"> frame, where </w:t>
        </w:r>
      </w:ins>
      <m:oMath>
        <m:r>
          <w:ins w:id="789" w:author="Lasse J. Laaksonen (Nokia)" w:date="2025-10-09T15:25:00Z" w16du:dateUtc="2025-10-09T12:25:00Z">
            <w:rPr>
              <w:rFonts w:ascii="Cambria Math" w:hAnsi="Cambria Math"/>
            </w:rPr>
            <m:t>j</m:t>
          </w:ins>
        </m:r>
      </m:oMath>
      <w:ins w:id="790" w:author="Lasse J. Laaksonen (Nokia)" w:date="2025-10-09T15:25:00Z" w16du:dateUtc="2025-10-09T12:25:00Z">
        <w:r w:rsidRPr="00CD76DC">
          <w:t xml:space="preserve"> is the object index. The object gain control information contains edited gain </w:t>
        </w:r>
      </w:ins>
      <m:oMath>
        <m:sSub>
          <m:sSubPr>
            <m:ctrlPr>
              <w:ins w:id="791" w:author="Lasse J. Laaksonen (Nokia)" w:date="2025-10-09T15:25:00Z" w16du:dateUtc="2025-10-09T12:25:00Z">
                <w:rPr>
                  <w:rFonts w:ascii="Cambria Math" w:hAnsi="Cambria Math"/>
                  <w:i/>
                </w:rPr>
              </w:ins>
            </m:ctrlPr>
          </m:sSubPr>
          <m:e>
            <m:r>
              <w:ins w:id="792" w:author="Lasse J. Laaksonen (Nokia)" w:date="2025-10-09T15:25:00Z" w16du:dateUtc="2025-10-09T12:25:00Z">
                <w:rPr>
                  <w:rFonts w:ascii="Cambria Math" w:hAnsi="Cambria Math"/>
                </w:rPr>
                <m:t>g</m:t>
              </w:ins>
            </m:r>
          </m:e>
          <m:sub>
            <m:r>
              <w:ins w:id="793" w:author="Lasse J. Laaksonen (Nokia)" w:date="2025-10-09T15:25:00Z" w16du:dateUtc="2025-10-09T12:25:00Z">
                <w:rPr>
                  <w:rFonts w:ascii="Cambria Math" w:hAnsi="Cambria Math"/>
                </w:rPr>
                <m:t>ISM,edit</m:t>
              </w:ins>
            </m:r>
          </m:sub>
        </m:sSub>
        <m:d>
          <m:dPr>
            <m:ctrlPr>
              <w:ins w:id="794" w:author="Lasse J. Laaksonen (Nokia)" w:date="2025-10-09T15:25:00Z" w16du:dateUtc="2025-10-09T12:25:00Z">
                <w:rPr>
                  <w:rFonts w:ascii="Cambria Math" w:hAnsi="Cambria Math"/>
                  <w:i/>
                </w:rPr>
              </w:ins>
            </m:ctrlPr>
          </m:dPr>
          <m:e>
            <m:r>
              <w:ins w:id="795" w:author="Lasse J. Laaksonen (Nokia)" w:date="2025-10-09T15:25:00Z" w16du:dateUtc="2025-10-09T12:25:00Z">
                <w:rPr>
                  <w:rFonts w:ascii="Cambria Math" w:hAnsi="Cambria Math"/>
                </w:rPr>
                <m:t>j</m:t>
              </w:ins>
            </m:r>
          </m:e>
        </m:d>
      </m:oMath>
      <w:ins w:id="796" w:author="Lasse J. Laaksonen (Nokia)" w:date="2025-10-09T15:25:00Z" w16du:dateUtc="2025-10-09T12:25:00Z">
        <w:r w:rsidRPr="00CD76DC">
          <w:t xml:space="preserve"> for the audio object portion for th</w:t>
        </w:r>
      </w:ins>
      <w:ins w:id="797" w:author="Lasse J. Laaksonen (Nokia)" w:date="2025-10-24T06:30:00Z" w16du:dateUtc="2025-10-24T03:30:00Z">
        <w:r w:rsidR="00E60E81">
          <w:t>e current</w:t>
        </w:r>
      </w:ins>
      <w:ins w:id="798" w:author="Lasse J. Laaksonen (Nokia)" w:date="2025-10-09T15:25:00Z" w16du:dateUtc="2025-10-09T12:25:00Z">
        <w:r w:rsidRPr="00CD76DC">
          <w:t xml:space="preserve"> frame. The MASA gain control information contains edited gain </w:t>
        </w:r>
      </w:ins>
      <m:oMath>
        <m:sSub>
          <m:sSubPr>
            <m:ctrlPr>
              <w:ins w:id="799" w:author="Lasse J. Laaksonen (Nokia)" w:date="2025-10-09T15:25:00Z" w16du:dateUtc="2025-10-09T12:25:00Z">
                <w:rPr>
                  <w:rFonts w:ascii="Cambria Math" w:hAnsi="Cambria Math"/>
                  <w:i/>
                </w:rPr>
              </w:ins>
            </m:ctrlPr>
          </m:sSubPr>
          <m:e>
            <m:r>
              <w:ins w:id="800" w:author="Lasse J. Laaksonen (Nokia)" w:date="2025-10-09T15:25:00Z" w16du:dateUtc="2025-10-09T12:25:00Z">
                <w:rPr>
                  <w:rFonts w:ascii="Cambria Math" w:hAnsi="Cambria Math"/>
                </w:rPr>
                <m:t>g</m:t>
              </w:ins>
            </m:r>
          </m:e>
          <m:sub>
            <m:r>
              <w:ins w:id="801" w:author="Lasse J. Laaksonen (Nokia)" w:date="2025-10-09T15:25:00Z" w16du:dateUtc="2025-10-09T12:25:00Z">
                <w:rPr>
                  <w:rFonts w:ascii="Cambria Math" w:hAnsi="Cambria Math"/>
                </w:rPr>
                <m:t>MASA,edit</m:t>
              </w:ins>
            </m:r>
          </m:sub>
        </m:sSub>
      </m:oMath>
      <w:ins w:id="802" w:author="Lasse J. Laaksonen (Nokia)" w:date="2025-10-09T15:25:00Z" w16du:dateUtc="2025-10-09T12:25:00Z">
        <w:r w:rsidRPr="00CD76DC">
          <w:t xml:space="preserve"> for the other spatial audio portion for th</w:t>
        </w:r>
      </w:ins>
      <w:ins w:id="803" w:author="Lasse J. Laaksonen (Nokia)" w:date="2025-10-24T06:30:00Z" w16du:dateUtc="2025-10-24T03:30:00Z">
        <w:r w:rsidR="00E60E81">
          <w:t>e current</w:t>
        </w:r>
      </w:ins>
      <w:ins w:id="804" w:author="Lasse J. Laaksonen (Nokia)" w:date="2025-10-09T15:25:00Z" w16du:dateUtc="2025-10-09T12:25:00Z">
        <w:r w:rsidRPr="00CD76DC">
          <w:t xml:space="preserve"> frame.</w:t>
        </w:r>
      </w:ins>
    </w:p>
    <w:p w14:paraId="1029E5CA" w14:textId="77777777" w:rsidR="004F40D5" w:rsidRPr="00CD76DC" w:rsidRDefault="004F40D5" w:rsidP="004F40D5">
      <w:pPr>
        <w:rPr>
          <w:ins w:id="805" w:author="Lasse J. Laaksonen (Nokia)" w:date="2025-10-09T15:25:00Z" w16du:dateUtc="2025-10-09T12:25:00Z"/>
        </w:rPr>
      </w:pPr>
      <w:ins w:id="806" w:author="Lasse J. Laaksonen (Nokia)" w:date="2025-10-09T15:25:00Z" w16du:dateUtc="2025-10-09T12:25:00Z">
        <w:r w:rsidRPr="00CD76DC">
          <w:t xml:space="preserve">The obtained audio signals are transformed to the time-frequency domain (see clause 6.2.5 for details), as is done in “normal” rendering as well (see, e.g., clause 7.2.2.3.1), resulting in </w:t>
        </w:r>
      </w:ins>
      <m:oMath>
        <m:r>
          <w:ins w:id="807" w:author="Lasse J. Laaksonen (Nokia)" w:date="2025-10-09T15:25:00Z" w16du:dateUtc="2025-10-09T12:25:00Z">
            <w:rPr>
              <w:rFonts w:ascii="Cambria Math" w:hAnsi="Cambria Math"/>
            </w:rPr>
            <m:t>S</m:t>
          </w:ins>
        </m:r>
        <m:d>
          <m:dPr>
            <m:ctrlPr>
              <w:ins w:id="808" w:author="Lasse J. Laaksonen (Nokia)" w:date="2025-10-09T15:25:00Z" w16du:dateUtc="2025-10-09T12:25:00Z">
                <w:rPr>
                  <w:rFonts w:ascii="Cambria Math" w:hAnsi="Cambria Math"/>
                </w:rPr>
              </w:ins>
            </m:ctrlPr>
          </m:dPr>
          <m:e>
            <m:r>
              <w:ins w:id="809" w:author="Lasse J. Laaksonen (Nokia)" w:date="2025-10-09T15:25:00Z" w16du:dateUtc="2025-10-09T12:25:00Z">
                <w:rPr>
                  <w:rFonts w:ascii="Cambria Math" w:hAnsi="Cambria Math"/>
                </w:rPr>
                <m:t>k</m:t>
              </w:ins>
            </m:r>
            <m:r>
              <w:ins w:id="810" w:author="Lasse J. Laaksonen (Nokia)" w:date="2025-10-09T15:25:00Z" w16du:dateUtc="2025-10-09T12:25:00Z">
                <m:rPr>
                  <m:sty m:val="p"/>
                </m:rPr>
                <w:rPr>
                  <w:rFonts w:ascii="Cambria Math" w:hAnsi="Cambria Math"/>
                </w:rPr>
                <m:t>,</m:t>
              </w:ins>
            </m:r>
            <m:r>
              <w:ins w:id="811" w:author="Lasse J. Laaksonen (Nokia)" w:date="2025-10-09T15:25:00Z" w16du:dateUtc="2025-10-09T12:25:00Z">
                <w:rPr>
                  <w:rFonts w:ascii="Cambria Math" w:hAnsi="Cambria Math"/>
                </w:rPr>
                <m:t>n</m:t>
              </w:ins>
            </m:r>
            <m:r>
              <w:ins w:id="812" w:author="Lasse J. Laaksonen (Nokia)" w:date="2025-10-09T15:25:00Z" w16du:dateUtc="2025-10-09T12:25:00Z">
                <m:rPr>
                  <m:sty m:val="p"/>
                </m:rPr>
                <w:rPr>
                  <w:rFonts w:ascii="Cambria Math" w:hAnsi="Cambria Math"/>
                </w:rPr>
                <m:t>,</m:t>
              </w:ins>
            </m:r>
            <m:r>
              <w:ins w:id="813" w:author="Lasse J. Laaksonen (Nokia)" w:date="2025-10-09T15:25:00Z" w16du:dateUtc="2025-10-09T12:25:00Z">
                <w:rPr>
                  <w:rFonts w:ascii="Cambria Math" w:hAnsi="Cambria Math"/>
                </w:rPr>
                <m:t>i</m:t>
              </w:ins>
            </m:r>
          </m:e>
        </m:d>
      </m:oMath>
      <w:ins w:id="814" w:author="Lasse J. Laaksonen (Nokia)" w:date="2025-10-09T15:25:00Z" w16du:dateUtc="2025-10-09T12:25:00Z">
        <w:r w:rsidRPr="00CD76DC">
          <w:t xml:space="preserve"> for the transport audio signals and </w:t>
        </w:r>
      </w:ins>
      <m:oMath>
        <m:sSub>
          <m:sSubPr>
            <m:ctrlPr>
              <w:ins w:id="815" w:author="Lasse J. Laaksonen (Nokia)" w:date="2025-10-09T15:25:00Z" w16du:dateUtc="2025-10-09T12:25:00Z">
                <w:rPr>
                  <w:rFonts w:ascii="Cambria Math" w:hAnsi="Cambria Math"/>
                  <w:i/>
                </w:rPr>
              </w:ins>
            </m:ctrlPr>
          </m:sSubPr>
          <m:e>
            <m:r>
              <w:ins w:id="816" w:author="Lasse J. Laaksonen (Nokia)" w:date="2025-10-09T15:25:00Z" w16du:dateUtc="2025-10-09T12:25:00Z">
                <w:rPr>
                  <w:rFonts w:ascii="Cambria Math" w:hAnsi="Cambria Math"/>
                </w:rPr>
                <m:t>S</m:t>
              </w:ins>
            </m:r>
          </m:e>
          <m:sub>
            <m:r>
              <w:ins w:id="817" w:author="Lasse J. Laaksonen (Nokia)" w:date="2025-10-09T15:25:00Z" w16du:dateUtc="2025-10-09T12:25:00Z">
                <w:rPr>
                  <w:rFonts w:ascii="Cambria Math" w:hAnsi="Cambria Math"/>
                </w:rPr>
                <m:t>sep</m:t>
              </w:ins>
            </m:r>
          </m:sub>
        </m:sSub>
        <m:d>
          <m:dPr>
            <m:ctrlPr>
              <w:ins w:id="818" w:author="Lasse J. Laaksonen (Nokia)" w:date="2025-10-09T15:25:00Z" w16du:dateUtc="2025-10-09T12:25:00Z">
                <w:rPr>
                  <w:rFonts w:ascii="Cambria Math" w:hAnsi="Cambria Math"/>
                </w:rPr>
              </w:ins>
            </m:ctrlPr>
          </m:dPr>
          <m:e>
            <m:r>
              <w:ins w:id="819" w:author="Lasse J. Laaksonen (Nokia)" w:date="2025-10-09T15:25:00Z" w16du:dateUtc="2025-10-09T12:25:00Z">
                <w:rPr>
                  <w:rFonts w:ascii="Cambria Math" w:hAnsi="Cambria Math"/>
                </w:rPr>
                <m:t>k</m:t>
              </w:ins>
            </m:r>
            <m:r>
              <w:ins w:id="820" w:author="Lasse J. Laaksonen (Nokia)" w:date="2025-10-09T15:25:00Z" w16du:dateUtc="2025-10-09T12:25:00Z">
                <m:rPr>
                  <m:sty m:val="p"/>
                </m:rPr>
                <w:rPr>
                  <w:rFonts w:ascii="Cambria Math" w:hAnsi="Cambria Math"/>
                </w:rPr>
                <m:t>,</m:t>
              </w:ins>
            </m:r>
            <m:r>
              <w:ins w:id="821" w:author="Lasse J. Laaksonen (Nokia)" w:date="2025-10-09T15:25:00Z" w16du:dateUtc="2025-10-09T12:25:00Z">
                <w:rPr>
                  <w:rFonts w:ascii="Cambria Math" w:hAnsi="Cambria Math"/>
                </w:rPr>
                <m:t>n</m:t>
              </w:ins>
            </m:r>
          </m:e>
        </m:d>
      </m:oMath>
      <w:ins w:id="822" w:author="Lasse J. Laaksonen (Nokia)" w:date="2025-10-09T15:25:00Z" w16du:dateUtc="2025-10-09T12:25:00Z">
        <w:r w:rsidRPr="00CD76DC">
          <w:t xml:space="preserve"> for the separated object audio signal</w:t>
        </w:r>
        <w:r w:rsidRPr="00CD76DC">
          <w:rPr>
            <w:rFonts w:ascii="Cambria Math" w:hAnsi="Cambria Math" w:cs="Cambria Math"/>
          </w:rPr>
          <w:t xml:space="preserve">, </w:t>
        </w:r>
        <w:r w:rsidRPr="00CD76DC">
          <w:t xml:space="preserve">where </w:t>
        </w:r>
      </w:ins>
      <m:oMath>
        <m:r>
          <w:ins w:id="823" w:author="Lasse J. Laaksonen (Nokia)" w:date="2025-10-09T15:25:00Z" w16du:dateUtc="2025-10-09T12:25:00Z">
            <w:rPr>
              <w:rFonts w:ascii="Cambria Math" w:hAnsi="Cambria Math"/>
            </w:rPr>
            <m:t>k</m:t>
          </w:ins>
        </m:r>
      </m:oMath>
      <w:ins w:id="824" w:author="Lasse J. Laaksonen (Nokia)" w:date="2025-10-09T15:25:00Z" w16du:dateUtc="2025-10-09T12:25:00Z">
        <w:r w:rsidRPr="00CD76DC">
          <w:t xml:space="preserve"> is the frequency bin index, </w:t>
        </w:r>
      </w:ins>
      <m:oMath>
        <m:r>
          <w:ins w:id="825" w:author="Lasse J. Laaksonen (Nokia)" w:date="2025-10-09T15:25:00Z" w16du:dateUtc="2025-10-09T12:25:00Z">
            <w:rPr>
              <w:rFonts w:ascii="Cambria Math" w:hAnsi="Cambria Math"/>
            </w:rPr>
            <m:t>n</m:t>
          </w:ins>
        </m:r>
      </m:oMath>
      <w:ins w:id="826" w:author="Lasse J. Laaksonen (Nokia)" w:date="2025-10-09T15:25:00Z" w16du:dateUtc="2025-10-09T12:25:00Z">
        <w:r w:rsidRPr="00CD76DC">
          <w:t xml:space="preserve"> is the temporal slot index, and </w:t>
        </w:r>
      </w:ins>
      <m:oMath>
        <m:r>
          <w:ins w:id="827" w:author="Lasse J. Laaksonen (Nokia)" w:date="2025-10-09T15:25:00Z" w16du:dateUtc="2025-10-09T12:25:00Z">
            <w:rPr>
              <w:rFonts w:ascii="Cambria Math" w:hAnsi="Cambria Math"/>
            </w:rPr>
            <m:t>i</m:t>
          </w:ins>
        </m:r>
      </m:oMath>
      <w:ins w:id="828" w:author="Lasse J. Laaksonen (Nokia)" w:date="2025-10-09T15:25:00Z" w16du:dateUtc="2025-10-09T12:25:00Z">
        <w:r w:rsidRPr="00CD76DC">
          <w:t xml:space="preserve"> is the transport audio signal channel index.</w:t>
        </w:r>
      </w:ins>
    </w:p>
    <w:p w14:paraId="3261309A" w14:textId="77777777" w:rsidR="004F40D5" w:rsidRPr="00CD76DC" w:rsidRDefault="004F40D5" w:rsidP="004F40D5">
      <w:pPr>
        <w:rPr>
          <w:ins w:id="829" w:author="Lasse J. Laaksonen (Nokia)" w:date="2025-10-09T15:25:00Z" w16du:dateUtc="2025-10-09T12:25:00Z"/>
        </w:rPr>
      </w:pPr>
      <w:ins w:id="830" w:author="Lasse J. Laaksonen (Nokia)" w:date="2025-10-09T15:25:00Z" w16du:dateUtc="2025-10-09T12:25:00Z">
        <w:r w:rsidRPr="00CD76DC">
          <w:t xml:space="preserve">The two time-frequency domain transport audio signals </w:t>
        </w:r>
      </w:ins>
      <m:oMath>
        <m:r>
          <w:ins w:id="831" w:author="Lasse J. Laaksonen (Nokia)" w:date="2025-10-09T15:25:00Z" w16du:dateUtc="2025-10-09T12:25:00Z">
            <w:rPr>
              <w:rFonts w:ascii="Cambria Math" w:hAnsi="Cambria Math"/>
            </w:rPr>
            <m:t>S</m:t>
          </w:ins>
        </m:r>
        <m:d>
          <m:dPr>
            <m:ctrlPr>
              <w:ins w:id="832" w:author="Lasse J. Laaksonen (Nokia)" w:date="2025-10-09T15:25:00Z" w16du:dateUtc="2025-10-09T12:25:00Z">
                <w:rPr>
                  <w:rFonts w:ascii="Cambria Math" w:hAnsi="Cambria Math"/>
                </w:rPr>
              </w:ins>
            </m:ctrlPr>
          </m:dPr>
          <m:e>
            <m:r>
              <w:ins w:id="833" w:author="Lasse J. Laaksonen (Nokia)" w:date="2025-10-09T15:25:00Z" w16du:dateUtc="2025-10-09T12:25:00Z">
                <w:rPr>
                  <w:rFonts w:ascii="Cambria Math" w:hAnsi="Cambria Math"/>
                </w:rPr>
                <m:t>k</m:t>
              </w:ins>
            </m:r>
            <m:r>
              <w:ins w:id="834" w:author="Lasse J. Laaksonen (Nokia)" w:date="2025-10-09T15:25:00Z" w16du:dateUtc="2025-10-09T12:25:00Z">
                <m:rPr>
                  <m:sty m:val="p"/>
                </m:rPr>
                <w:rPr>
                  <w:rFonts w:ascii="Cambria Math" w:hAnsi="Cambria Math"/>
                </w:rPr>
                <m:t>,</m:t>
              </w:ins>
            </m:r>
            <m:r>
              <w:ins w:id="835" w:author="Lasse J. Laaksonen (Nokia)" w:date="2025-10-09T15:25:00Z" w16du:dateUtc="2025-10-09T12:25:00Z">
                <w:rPr>
                  <w:rFonts w:ascii="Cambria Math" w:hAnsi="Cambria Math"/>
                </w:rPr>
                <m:t>n</m:t>
              </w:ins>
            </m:r>
            <m:r>
              <w:ins w:id="836" w:author="Lasse J. Laaksonen (Nokia)" w:date="2025-10-09T15:25:00Z" w16du:dateUtc="2025-10-09T12:25:00Z">
                <m:rPr>
                  <m:sty m:val="p"/>
                </m:rPr>
                <w:rPr>
                  <w:rFonts w:ascii="Cambria Math" w:hAnsi="Cambria Math"/>
                </w:rPr>
                <m:t>,</m:t>
              </w:ins>
            </m:r>
            <m:r>
              <w:ins w:id="837" w:author="Lasse J. Laaksonen (Nokia)" w:date="2025-10-09T15:25:00Z" w16du:dateUtc="2025-10-09T12:25:00Z">
                <w:rPr>
                  <w:rFonts w:ascii="Cambria Math" w:hAnsi="Cambria Math"/>
                </w:rPr>
                <m:t>i</m:t>
              </w:ins>
            </m:r>
          </m:e>
        </m:d>
      </m:oMath>
      <w:ins w:id="838" w:author="Lasse J. Laaksonen (Nokia)" w:date="2025-10-09T15:25:00Z" w16du:dateUtc="2025-10-09T12:25:00Z">
        <w:r w:rsidRPr="00CD76DC">
          <w:t xml:space="preserve"> are processed based on the obtained object position control information </w:t>
        </w:r>
      </w:ins>
      <m:oMath>
        <m:sSub>
          <m:sSubPr>
            <m:ctrlPr>
              <w:ins w:id="839" w:author="Lasse J. Laaksonen (Nokia)" w:date="2025-10-09T15:25:00Z" w16du:dateUtc="2025-10-09T12:25:00Z">
                <w:rPr>
                  <w:rFonts w:ascii="Cambria Math" w:hAnsi="Cambria Math"/>
                  <w:i/>
                </w:rPr>
              </w:ins>
            </m:ctrlPr>
          </m:sSubPr>
          <m:e>
            <m:r>
              <w:ins w:id="840" w:author="Lasse J. Laaksonen (Nokia)" w:date="2025-10-09T15:25:00Z" w16du:dateUtc="2025-10-09T12:25:00Z">
                <w:rPr>
                  <w:rFonts w:ascii="Cambria Math" w:hAnsi="Cambria Math"/>
                </w:rPr>
                <m:t>θ</m:t>
              </w:ins>
            </m:r>
          </m:e>
          <m:sub>
            <m:r>
              <w:ins w:id="841" w:author="Lasse J. Laaksonen (Nokia)" w:date="2025-10-09T15:25:00Z" w16du:dateUtc="2025-10-09T12:25:00Z">
                <w:rPr>
                  <w:rFonts w:ascii="Cambria Math" w:hAnsi="Cambria Math"/>
                </w:rPr>
                <m:t>ISM,edit</m:t>
              </w:ins>
            </m:r>
          </m:sub>
        </m:sSub>
        <m:d>
          <m:dPr>
            <m:ctrlPr>
              <w:ins w:id="842" w:author="Lasse J. Laaksonen (Nokia)" w:date="2025-10-09T15:25:00Z" w16du:dateUtc="2025-10-09T12:25:00Z">
                <w:rPr>
                  <w:rFonts w:ascii="Cambria Math" w:hAnsi="Cambria Math"/>
                  <w:i/>
                </w:rPr>
              </w:ins>
            </m:ctrlPr>
          </m:dPr>
          <m:e>
            <m:r>
              <w:ins w:id="843" w:author="Lasse J. Laaksonen (Nokia)" w:date="2025-10-09T15:25:00Z" w16du:dateUtc="2025-10-09T12:25:00Z">
                <w:rPr>
                  <w:rFonts w:ascii="Cambria Math" w:hAnsi="Cambria Math"/>
                </w:rPr>
                <m:t>j</m:t>
              </w:ins>
            </m:r>
          </m:e>
        </m:d>
      </m:oMath>
      <w:ins w:id="844" w:author="Lasse J. Laaksonen (Nokia)" w:date="2025-10-09T15:25:00Z" w16du:dateUtc="2025-10-09T12:25:00Z">
        <w:r w:rsidRPr="00CD76DC">
          <w:t xml:space="preserve">, </w:t>
        </w:r>
      </w:ins>
      <m:oMath>
        <m:sSub>
          <m:sSubPr>
            <m:ctrlPr>
              <w:ins w:id="845" w:author="Lasse J. Laaksonen (Nokia)" w:date="2025-10-09T15:25:00Z" w16du:dateUtc="2025-10-09T12:25:00Z">
                <w:rPr>
                  <w:rFonts w:ascii="Cambria Math" w:hAnsi="Cambria Math"/>
                  <w:i/>
                </w:rPr>
              </w:ins>
            </m:ctrlPr>
          </m:sSubPr>
          <m:e>
            <m:r>
              <w:ins w:id="846" w:author="Lasse J. Laaksonen (Nokia)" w:date="2025-10-09T15:25:00Z" w16du:dateUtc="2025-10-09T12:25:00Z">
                <w:rPr>
                  <w:rFonts w:ascii="Cambria Math" w:hAnsi="Cambria Math"/>
                </w:rPr>
                <m:t>ϕ</m:t>
              </w:ins>
            </m:r>
          </m:e>
          <m:sub>
            <m:r>
              <w:ins w:id="847" w:author="Lasse J. Laaksonen (Nokia)" w:date="2025-10-09T15:25:00Z" w16du:dateUtc="2025-10-09T12:25:00Z">
                <w:rPr>
                  <w:rFonts w:ascii="Cambria Math" w:hAnsi="Cambria Math"/>
                </w:rPr>
                <m:t>ISM,edit</m:t>
              </w:ins>
            </m:r>
          </m:sub>
        </m:sSub>
        <m:d>
          <m:dPr>
            <m:ctrlPr>
              <w:ins w:id="848" w:author="Lasse J. Laaksonen (Nokia)" w:date="2025-10-09T15:25:00Z" w16du:dateUtc="2025-10-09T12:25:00Z">
                <w:rPr>
                  <w:rFonts w:ascii="Cambria Math" w:hAnsi="Cambria Math"/>
                  <w:i/>
                </w:rPr>
              </w:ins>
            </m:ctrlPr>
          </m:dPr>
          <m:e>
            <m:r>
              <w:ins w:id="849" w:author="Lasse J. Laaksonen (Nokia)" w:date="2025-10-09T15:25:00Z" w16du:dateUtc="2025-10-09T12:25:00Z">
                <w:rPr>
                  <w:rFonts w:ascii="Cambria Math" w:hAnsi="Cambria Math"/>
                </w:rPr>
                <m:t>j</m:t>
              </w:ins>
            </m:r>
          </m:e>
        </m:d>
      </m:oMath>
      <w:ins w:id="850" w:author="Lasse J. Laaksonen (Nokia)" w:date="2025-10-09T15:25:00Z" w16du:dateUtc="2025-10-09T12:25:00Z">
        <w:r w:rsidRPr="00CD76DC">
          <w:t xml:space="preserve">, object gain control information </w:t>
        </w:r>
      </w:ins>
      <m:oMath>
        <m:sSub>
          <m:sSubPr>
            <m:ctrlPr>
              <w:ins w:id="851" w:author="Lasse J. Laaksonen (Nokia)" w:date="2025-10-09T15:25:00Z" w16du:dateUtc="2025-10-09T12:25:00Z">
                <w:rPr>
                  <w:rFonts w:ascii="Cambria Math" w:hAnsi="Cambria Math"/>
                  <w:i/>
                </w:rPr>
              </w:ins>
            </m:ctrlPr>
          </m:sSubPr>
          <m:e>
            <m:r>
              <w:ins w:id="852" w:author="Lasse J. Laaksonen (Nokia)" w:date="2025-10-09T15:25:00Z" w16du:dateUtc="2025-10-09T12:25:00Z">
                <w:rPr>
                  <w:rFonts w:ascii="Cambria Math" w:hAnsi="Cambria Math"/>
                </w:rPr>
                <m:t>g</m:t>
              </w:ins>
            </m:r>
          </m:e>
          <m:sub>
            <m:r>
              <w:ins w:id="853" w:author="Lasse J. Laaksonen (Nokia)" w:date="2025-10-09T15:25:00Z" w16du:dateUtc="2025-10-09T12:25:00Z">
                <w:rPr>
                  <w:rFonts w:ascii="Cambria Math" w:hAnsi="Cambria Math"/>
                </w:rPr>
                <m:t>ISM,edit</m:t>
              </w:ins>
            </m:r>
          </m:sub>
        </m:sSub>
        <m:d>
          <m:dPr>
            <m:ctrlPr>
              <w:ins w:id="854" w:author="Lasse J. Laaksonen (Nokia)" w:date="2025-10-09T15:25:00Z" w16du:dateUtc="2025-10-09T12:25:00Z">
                <w:rPr>
                  <w:rFonts w:ascii="Cambria Math" w:hAnsi="Cambria Math"/>
                  <w:i/>
                </w:rPr>
              </w:ins>
            </m:ctrlPr>
          </m:dPr>
          <m:e>
            <m:r>
              <w:ins w:id="855" w:author="Lasse J. Laaksonen (Nokia)" w:date="2025-10-09T15:25:00Z" w16du:dateUtc="2025-10-09T12:25:00Z">
                <w:rPr>
                  <w:rFonts w:ascii="Cambria Math" w:hAnsi="Cambria Math"/>
                </w:rPr>
                <m:t>j</m:t>
              </w:ins>
            </m:r>
          </m:e>
        </m:d>
      </m:oMath>
      <w:ins w:id="856" w:author="Lasse J. Laaksonen (Nokia)" w:date="2025-10-09T15:25:00Z" w16du:dateUtc="2025-10-09T12:25:00Z">
        <w:r w:rsidRPr="00CD76DC">
          <w:t xml:space="preserve">, MASA gain control information </w:t>
        </w:r>
      </w:ins>
      <m:oMath>
        <m:sSub>
          <m:sSubPr>
            <m:ctrlPr>
              <w:ins w:id="857" w:author="Lasse J. Laaksonen (Nokia)" w:date="2025-10-09T15:25:00Z" w16du:dateUtc="2025-10-09T12:25:00Z">
                <w:rPr>
                  <w:rFonts w:ascii="Cambria Math" w:hAnsi="Cambria Math"/>
                  <w:i/>
                </w:rPr>
              </w:ins>
            </m:ctrlPr>
          </m:sSubPr>
          <m:e>
            <m:r>
              <w:ins w:id="858" w:author="Lasse J. Laaksonen (Nokia)" w:date="2025-10-09T15:25:00Z" w16du:dateUtc="2025-10-09T12:25:00Z">
                <w:rPr>
                  <w:rFonts w:ascii="Cambria Math" w:hAnsi="Cambria Math"/>
                </w:rPr>
                <m:t>g</m:t>
              </w:ins>
            </m:r>
          </m:e>
          <m:sub>
            <m:r>
              <w:ins w:id="859" w:author="Lasse J. Laaksonen (Nokia)" w:date="2025-10-09T15:25:00Z" w16du:dateUtc="2025-10-09T12:25:00Z">
                <w:rPr>
                  <w:rFonts w:ascii="Cambria Math" w:hAnsi="Cambria Math"/>
                </w:rPr>
                <m:t>MASA,edit</m:t>
              </w:ins>
            </m:r>
          </m:sub>
        </m:sSub>
      </m:oMath>
      <w:ins w:id="860" w:author="Lasse J. Laaksonen (Nokia)" w:date="2025-10-09T15:25:00Z" w16du:dateUtc="2025-10-09T12:25:00Z">
        <w:r w:rsidRPr="00CD76DC">
          <w:t xml:space="preserve">, and the obtained metadata associated with the two transport audio signals. The processing includes determining position and gain processing information based on the obtained position and gain control information and the obtained metadata (including audio object portion positions and energy proportions). This processing is described in clause 6.9.12.5. This resulting processed time-frequency domain transport audio signals are denoted </w:t>
        </w:r>
      </w:ins>
      <m:oMath>
        <m:sSub>
          <m:sSubPr>
            <m:ctrlPr>
              <w:ins w:id="861" w:author="Lasse J. Laaksonen (Nokia)" w:date="2025-10-09T15:25:00Z" w16du:dateUtc="2025-10-09T12:25:00Z">
                <w:rPr>
                  <w:rFonts w:ascii="Cambria Math" w:hAnsi="Cambria Math"/>
                  <w:i/>
                </w:rPr>
              </w:ins>
            </m:ctrlPr>
          </m:sSubPr>
          <m:e>
            <m:r>
              <w:ins w:id="862" w:author="Lasse J. Laaksonen (Nokia)" w:date="2025-10-09T15:25:00Z" w16du:dateUtc="2025-10-09T12:25:00Z">
                <w:rPr>
                  <w:rFonts w:ascii="Cambria Math" w:hAnsi="Cambria Math"/>
                </w:rPr>
                <m:t>S</m:t>
              </w:ins>
            </m:r>
          </m:e>
          <m:sub>
            <m:r>
              <w:ins w:id="863" w:author="Lasse J. Laaksonen (Nokia)" w:date="2025-10-09T15:25:00Z" w16du:dateUtc="2025-10-09T12:25:00Z">
                <w:rPr>
                  <w:rFonts w:ascii="Cambria Math" w:hAnsi="Cambria Math"/>
                </w:rPr>
                <m:t>proc</m:t>
              </w:ins>
            </m:r>
          </m:sub>
        </m:sSub>
        <m:d>
          <m:dPr>
            <m:ctrlPr>
              <w:ins w:id="864" w:author="Lasse J. Laaksonen (Nokia)" w:date="2025-10-09T15:25:00Z" w16du:dateUtc="2025-10-09T12:25:00Z">
                <w:rPr>
                  <w:rFonts w:ascii="Cambria Math" w:hAnsi="Cambria Math"/>
                </w:rPr>
              </w:ins>
            </m:ctrlPr>
          </m:dPr>
          <m:e>
            <m:r>
              <w:ins w:id="865" w:author="Lasse J. Laaksonen (Nokia)" w:date="2025-10-09T15:25:00Z" w16du:dateUtc="2025-10-09T12:25:00Z">
                <w:rPr>
                  <w:rFonts w:ascii="Cambria Math" w:hAnsi="Cambria Math"/>
                </w:rPr>
                <m:t>k</m:t>
              </w:ins>
            </m:r>
            <m:r>
              <w:ins w:id="866" w:author="Lasse J. Laaksonen (Nokia)" w:date="2025-10-09T15:25:00Z" w16du:dateUtc="2025-10-09T12:25:00Z">
                <m:rPr>
                  <m:sty m:val="p"/>
                </m:rPr>
                <w:rPr>
                  <w:rFonts w:ascii="Cambria Math" w:hAnsi="Cambria Math"/>
                </w:rPr>
                <m:t>,</m:t>
              </w:ins>
            </m:r>
            <m:r>
              <w:ins w:id="867" w:author="Lasse J. Laaksonen (Nokia)" w:date="2025-10-09T15:25:00Z" w16du:dateUtc="2025-10-09T12:25:00Z">
                <w:rPr>
                  <w:rFonts w:ascii="Cambria Math" w:hAnsi="Cambria Math"/>
                </w:rPr>
                <m:t>n</m:t>
              </w:ins>
            </m:r>
            <m:r>
              <w:ins w:id="868" w:author="Lasse J. Laaksonen (Nokia)" w:date="2025-10-09T15:25:00Z" w16du:dateUtc="2025-10-09T12:25:00Z">
                <m:rPr>
                  <m:sty m:val="p"/>
                </m:rPr>
                <w:rPr>
                  <w:rFonts w:ascii="Cambria Math" w:hAnsi="Cambria Math"/>
                </w:rPr>
                <m:t>,</m:t>
              </w:ins>
            </m:r>
            <m:r>
              <w:ins w:id="869" w:author="Lasse J. Laaksonen (Nokia)" w:date="2025-10-09T15:25:00Z" w16du:dateUtc="2025-10-09T12:25:00Z">
                <w:rPr>
                  <w:rFonts w:ascii="Cambria Math" w:hAnsi="Cambria Math"/>
                </w:rPr>
                <m:t>i</m:t>
              </w:ins>
            </m:r>
          </m:e>
        </m:d>
      </m:oMath>
      <w:ins w:id="870" w:author="Lasse J. Laaksonen (Nokia)" w:date="2025-10-09T15:25:00Z" w16du:dateUtc="2025-10-09T12:25:00Z">
        <w:r w:rsidRPr="00CD76DC">
          <w:t xml:space="preserve">. </w:t>
        </w:r>
      </w:ins>
    </w:p>
    <w:p w14:paraId="559262F4" w14:textId="15F362A1" w:rsidR="004F40D5" w:rsidRPr="00CD76DC" w:rsidRDefault="004F40D5" w:rsidP="004F40D5">
      <w:pPr>
        <w:rPr>
          <w:ins w:id="871" w:author="Lasse J. Laaksonen (Nokia)" w:date="2025-10-09T15:25:00Z" w16du:dateUtc="2025-10-09T12:25:00Z"/>
        </w:rPr>
      </w:pPr>
      <w:ins w:id="872" w:author="Lasse J. Laaksonen (Nokia)" w:date="2025-10-09T15:25:00Z" w16du:dateUtc="2025-10-09T12:25:00Z">
        <w:r w:rsidRPr="00CD76DC">
          <w:t xml:space="preserve">The </w:t>
        </w:r>
      </w:ins>
      <w:ins w:id="873" w:author="Lasse J. Laaksonen (Nokia)" w:date="2025-10-24T06:33:00Z" w16du:dateUtc="2025-10-24T03:33:00Z">
        <w:r w:rsidR="00E60E81">
          <w:t xml:space="preserve">gain of the </w:t>
        </w:r>
      </w:ins>
      <w:ins w:id="874" w:author="Lasse J. Laaksonen (Nokia)" w:date="2025-10-09T15:25:00Z" w16du:dateUtc="2025-10-09T12:25:00Z">
        <w:r w:rsidRPr="00CD76DC">
          <w:t xml:space="preserve">separated object audio signal is </w:t>
        </w:r>
      </w:ins>
      <w:ins w:id="875" w:author="Lasse J. Laaksonen (Nokia)" w:date="2025-10-24T06:33:00Z" w16du:dateUtc="2025-10-24T03:33:00Z">
        <w:r w:rsidR="00E60E81">
          <w:t>modif</w:t>
        </w:r>
      </w:ins>
      <w:ins w:id="876" w:author="Lasse J. Laaksonen (Nokia)" w:date="2025-10-24T06:34:00Z" w16du:dateUtc="2025-10-24T03:34:00Z">
        <w:r w:rsidR="00E60E81">
          <w:t>ied</w:t>
        </w:r>
      </w:ins>
      <w:ins w:id="877" w:author="Lasse J. Laaksonen (Nokia)" w:date="2025-10-09T15:25:00Z" w16du:dateUtc="2025-10-09T12:25:00Z">
        <w:r w:rsidRPr="00CD76DC">
          <w:t xml:space="preserve"> using the edited object gain </w:t>
        </w:r>
      </w:ins>
      <m:oMath>
        <m:sSub>
          <m:sSubPr>
            <m:ctrlPr>
              <w:ins w:id="878" w:author="Lasse J. Laaksonen (Nokia)" w:date="2025-10-09T15:25:00Z" w16du:dateUtc="2025-10-09T12:25:00Z">
                <w:rPr>
                  <w:rFonts w:ascii="Cambria Math" w:hAnsi="Cambria Math"/>
                  <w:i/>
                </w:rPr>
              </w:ins>
            </m:ctrlPr>
          </m:sSubPr>
          <m:e>
            <m:r>
              <w:ins w:id="879" w:author="Lasse J. Laaksonen (Nokia)" w:date="2025-10-09T15:25:00Z" w16du:dateUtc="2025-10-09T12:25:00Z">
                <w:rPr>
                  <w:rFonts w:ascii="Cambria Math" w:hAnsi="Cambria Math"/>
                </w:rPr>
                <m:t>g</m:t>
              </w:ins>
            </m:r>
          </m:e>
          <m:sub>
            <m:r>
              <w:ins w:id="880" w:author="Lasse J. Laaksonen (Nokia)" w:date="2025-10-09T15:25:00Z" w16du:dateUtc="2025-10-09T12:25:00Z">
                <w:rPr>
                  <w:rFonts w:ascii="Cambria Math" w:hAnsi="Cambria Math"/>
                </w:rPr>
                <m:t>ISM,edit</m:t>
              </w:ins>
            </m:r>
          </m:sub>
        </m:sSub>
        <m:d>
          <m:dPr>
            <m:ctrlPr>
              <w:ins w:id="881" w:author="Lasse J. Laaksonen (Nokia)" w:date="2025-10-09T15:25:00Z" w16du:dateUtc="2025-10-09T12:25:00Z">
                <w:rPr>
                  <w:rFonts w:ascii="Cambria Math" w:hAnsi="Cambria Math"/>
                  <w:i/>
                </w:rPr>
              </w:ins>
            </m:ctrlPr>
          </m:dPr>
          <m:e>
            <m:sSub>
              <m:sSubPr>
                <m:ctrlPr>
                  <w:ins w:id="882" w:author="Lasse J. Laaksonen (Nokia)" w:date="2025-10-09T15:25:00Z" w16du:dateUtc="2025-10-09T12:25:00Z">
                    <w:rPr>
                      <w:rFonts w:ascii="Cambria Math" w:hAnsi="Cambria Math"/>
                      <w:i/>
                    </w:rPr>
                  </w:ins>
                </m:ctrlPr>
              </m:sSubPr>
              <m:e>
                <m:r>
                  <w:ins w:id="883" w:author="Lasse J. Laaksonen (Nokia)" w:date="2025-10-09T15:25:00Z" w16du:dateUtc="2025-10-09T12:25:00Z">
                    <w:rPr>
                      <w:rFonts w:ascii="Cambria Math" w:hAnsi="Cambria Math"/>
                    </w:rPr>
                    <m:t>j</m:t>
                  </w:ins>
                </m:r>
              </m:e>
              <m:sub>
                <m:r>
                  <w:ins w:id="884" w:author="Lasse J. Laaksonen (Nokia)" w:date="2025-10-09T15:25:00Z" w16du:dateUtc="2025-10-09T12:25:00Z">
                    <w:rPr>
                      <w:rFonts w:ascii="Cambria Math" w:hAnsi="Cambria Math"/>
                    </w:rPr>
                    <m:t>sep</m:t>
                  </w:ins>
                </m:r>
              </m:sub>
            </m:sSub>
          </m:e>
        </m:d>
      </m:oMath>
    </w:p>
    <w:p w14:paraId="6BEB10C4" w14:textId="77777777" w:rsidR="004F40D5" w:rsidRPr="00CD76DC" w:rsidRDefault="00000000" w:rsidP="004F40D5">
      <w:pPr>
        <w:pStyle w:val="EQ"/>
        <w:rPr>
          <w:ins w:id="885" w:author="Lasse J. Laaksonen (Nokia)" w:date="2025-10-09T15:25:00Z" w16du:dateUtc="2025-10-09T12:25:00Z"/>
        </w:rPr>
      </w:pPr>
      <m:oMathPara>
        <m:oMath>
          <m:sSub>
            <m:sSubPr>
              <m:ctrlPr>
                <w:ins w:id="886" w:author="Lasse J. Laaksonen (Nokia)" w:date="2025-10-09T15:25:00Z" w16du:dateUtc="2025-10-09T12:25:00Z">
                  <w:rPr>
                    <w:rFonts w:ascii="Cambria Math" w:hAnsi="Cambria Math"/>
                  </w:rPr>
                </w:ins>
              </m:ctrlPr>
            </m:sSubPr>
            <m:e>
              <m:r>
                <w:ins w:id="887" w:author="Lasse J. Laaksonen (Nokia)" w:date="2025-10-09T15:25:00Z" w16du:dateUtc="2025-10-09T12:25:00Z">
                  <w:rPr>
                    <w:rFonts w:ascii="Cambria Math" w:hAnsi="Cambria Math"/>
                  </w:rPr>
                  <m:t>S</m:t>
                </w:ins>
              </m:r>
            </m:e>
            <m:sub>
              <m:r>
                <w:ins w:id="888" w:author="Lasse J. Laaksonen (Nokia)" w:date="2025-10-09T15:25:00Z" w16du:dateUtc="2025-10-09T12:25:00Z">
                  <w:rPr>
                    <w:rFonts w:ascii="Cambria Math" w:hAnsi="Cambria Math"/>
                  </w:rPr>
                  <m:t>sep</m:t>
                </w:ins>
              </m:r>
            </m:sub>
          </m:sSub>
          <m:d>
            <m:dPr>
              <m:ctrlPr>
                <w:ins w:id="889" w:author="Lasse J. Laaksonen (Nokia)" w:date="2025-10-09T15:25:00Z" w16du:dateUtc="2025-10-09T12:25:00Z">
                  <w:rPr>
                    <w:rFonts w:ascii="Cambria Math" w:hAnsi="Cambria Math"/>
                  </w:rPr>
                </w:ins>
              </m:ctrlPr>
            </m:dPr>
            <m:e>
              <m:r>
                <w:ins w:id="890" w:author="Lasse J. Laaksonen (Nokia)" w:date="2025-10-09T15:25:00Z" w16du:dateUtc="2025-10-09T12:25:00Z">
                  <w:rPr>
                    <w:rFonts w:ascii="Cambria Math" w:hAnsi="Cambria Math"/>
                  </w:rPr>
                  <m:t>k</m:t>
                </w:ins>
              </m:r>
              <m:r>
                <w:ins w:id="891" w:author="Lasse J. Laaksonen (Nokia)" w:date="2025-10-09T15:25:00Z" w16du:dateUtc="2025-10-09T12:25:00Z">
                  <m:rPr>
                    <m:sty m:val="p"/>
                  </m:rPr>
                  <w:rPr>
                    <w:rFonts w:ascii="Cambria Math" w:hAnsi="Cambria Math"/>
                  </w:rPr>
                  <m:t>,</m:t>
                </w:ins>
              </m:r>
              <m:r>
                <w:ins w:id="892" w:author="Lasse J. Laaksonen (Nokia)" w:date="2025-10-09T15:25:00Z" w16du:dateUtc="2025-10-09T12:25:00Z">
                  <w:rPr>
                    <w:rFonts w:ascii="Cambria Math" w:hAnsi="Cambria Math"/>
                  </w:rPr>
                  <m:t>n</m:t>
                </w:ins>
              </m:r>
            </m:e>
          </m:d>
          <m:r>
            <w:ins w:id="893" w:author="Lasse J. Laaksonen (Nokia)" w:date="2025-10-09T15:25:00Z" w16du:dateUtc="2025-10-09T12:25:00Z">
              <m:rPr>
                <m:sty m:val="p"/>
              </m:rPr>
              <w:rPr>
                <w:rFonts w:ascii="Cambria Math" w:hAnsi="Cambria Math"/>
              </w:rPr>
              <m:t>≔</m:t>
            </w:ins>
          </m:r>
          <m:sSub>
            <m:sSubPr>
              <m:ctrlPr>
                <w:ins w:id="894" w:author="Lasse J. Laaksonen (Nokia)" w:date="2025-10-09T15:25:00Z" w16du:dateUtc="2025-10-09T12:25:00Z">
                  <w:rPr>
                    <w:rFonts w:ascii="Cambria Math" w:hAnsi="Cambria Math"/>
                  </w:rPr>
                </w:ins>
              </m:ctrlPr>
            </m:sSubPr>
            <m:e>
              <m:r>
                <w:ins w:id="895" w:author="Lasse J. Laaksonen (Nokia)" w:date="2025-10-09T15:25:00Z" w16du:dateUtc="2025-10-09T12:25:00Z">
                  <w:rPr>
                    <w:rFonts w:ascii="Cambria Math" w:hAnsi="Cambria Math"/>
                  </w:rPr>
                  <m:t>S</m:t>
                </w:ins>
              </m:r>
            </m:e>
            <m:sub>
              <m:r>
                <w:ins w:id="896" w:author="Lasse J. Laaksonen (Nokia)" w:date="2025-10-09T15:25:00Z" w16du:dateUtc="2025-10-09T12:25:00Z">
                  <w:rPr>
                    <w:rFonts w:ascii="Cambria Math" w:hAnsi="Cambria Math"/>
                  </w:rPr>
                  <m:t>sep</m:t>
                </w:ins>
              </m:r>
            </m:sub>
          </m:sSub>
          <m:d>
            <m:dPr>
              <m:ctrlPr>
                <w:ins w:id="897" w:author="Lasse J. Laaksonen (Nokia)" w:date="2025-10-09T15:25:00Z" w16du:dateUtc="2025-10-09T12:25:00Z">
                  <w:rPr>
                    <w:rFonts w:ascii="Cambria Math" w:hAnsi="Cambria Math"/>
                  </w:rPr>
                </w:ins>
              </m:ctrlPr>
            </m:dPr>
            <m:e>
              <m:r>
                <w:ins w:id="898" w:author="Lasse J. Laaksonen (Nokia)" w:date="2025-10-09T15:25:00Z" w16du:dateUtc="2025-10-09T12:25:00Z">
                  <w:rPr>
                    <w:rFonts w:ascii="Cambria Math" w:hAnsi="Cambria Math"/>
                  </w:rPr>
                  <m:t>k</m:t>
                </w:ins>
              </m:r>
              <m:r>
                <w:ins w:id="899" w:author="Lasse J. Laaksonen (Nokia)" w:date="2025-10-09T15:25:00Z" w16du:dateUtc="2025-10-09T12:25:00Z">
                  <m:rPr>
                    <m:sty m:val="p"/>
                  </m:rPr>
                  <w:rPr>
                    <w:rFonts w:ascii="Cambria Math" w:hAnsi="Cambria Math"/>
                  </w:rPr>
                  <m:t>,</m:t>
                </w:ins>
              </m:r>
              <m:r>
                <w:ins w:id="900" w:author="Lasse J. Laaksonen (Nokia)" w:date="2025-10-09T15:25:00Z" w16du:dateUtc="2025-10-09T12:25:00Z">
                  <w:rPr>
                    <w:rFonts w:ascii="Cambria Math" w:hAnsi="Cambria Math"/>
                  </w:rPr>
                  <m:t>n</m:t>
                </w:ins>
              </m:r>
            </m:e>
          </m:d>
          <m:sSub>
            <m:sSubPr>
              <m:ctrlPr>
                <w:ins w:id="901" w:author="Lasse J. Laaksonen (Nokia)" w:date="2025-10-09T15:25:00Z" w16du:dateUtc="2025-10-09T12:25:00Z">
                  <w:rPr>
                    <w:rFonts w:ascii="Cambria Math" w:hAnsi="Cambria Math"/>
                  </w:rPr>
                </w:ins>
              </m:ctrlPr>
            </m:sSubPr>
            <m:e>
              <m:r>
                <w:ins w:id="902" w:author="Lasse J. Laaksonen (Nokia)" w:date="2025-10-09T15:25:00Z" w16du:dateUtc="2025-10-09T12:25:00Z">
                  <w:rPr>
                    <w:rFonts w:ascii="Cambria Math" w:hAnsi="Cambria Math"/>
                  </w:rPr>
                  <m:t>g</m:t>
                </w:ins>
              </m:r>
            </m:e>
            <m:sub>
              <m:r>
                <w:ins w:id="903" w:author="Lasse J. Laaksonen (Nokia)" w:date="2025-10-09T15:25:00Z" w16du:dateUtc="2025-10-09T12:25:00Z">
                  <w:rPr>
                    <w:rFonts w:ascii="Cambria Math" w:hAnsi="Cambria Math"/>
                  </w:rPr>
                  <m:t>ISM</m:t>
                </w:ins>
              </m:r>
              <m:r>
                <w:ins w:id="904" w:author="Lasse J. Laaksonen (Nokia)" w:date="2025-10-09T15:25:00Z" w16du:dateUtc="2025-10-09T12:25:00Z">
                  <m:rPr>
                    <m:sty m:val="p"/>
                  </m:rPr>
                  <w:rPr>
                    <w:rFonts w:ascii="Cambria Math" w:hAnsi="Cambria Math"/>
                  </w:rPr>
                  <m:t>,</m:t>
                </w:ins>
              </m:r>
              <m:r>
                <w:ins w:id="905" w:author="Lasse J. Laaksonen (Nokia)" w:date="2025-10-09T15:25:00Z" w16du:dateUtc="2025-10-09T12:25:00Z">
                  <w:rPr>
                    <w:rFonts w:ascii="Cambria Math" w:hAnsi="Cambria Math"/>
                  </w:rPr>
                  <m:t>edit</m:t>
                </w:ins>
              </m:r>
            </m:sub>
          </m:sSub>
          <m:r>
            <w:ins w:id="906" w:author="Lasse J. Laaksonen (Nokia)" w:date="2025-10-09T15:25:00Z" w16du:dateUtc="2025-10-09T12:25:00Z">
              <m:rPr>
                <m:sty m:val="p"/>
              </m:rPr>
              <w:rPr>
                <w:rFonts w:ascii="Cambria Math" w:hAnsi="Cambria Math"/>
              </w:rPr>
              <m:t>(</m:t>
            </w:ins>
          </m:r>
          <m:sSub>
            <m:sSubPr>
              <m:ctrlPr>
                <w:ins w:id="907" w:author="Lasse J. Laaksonen (Nokia)" w:date="2025-10-09T15:25:00Z" w16du:dateUtc="2025-10-09T12:25:00Z">
                  <w:rPr>
                    <w:rFonts w:ascii="Cambria Math" w:hAnsi="Cambria Math"/>
                  </w:rPr>
                </w:ins>
              </m:ctrlPr>
            </m:sSubPr>
            <m:e>
              <m:r>
                <w:ins w:id="908" w:author="Lasse J. Laaksonen (Nokia)" w:date="2025-10-09T15:25:00Z" w16du:dateUtc="2025-10-09T12:25:00Z">
                  <w:rPr>
                    <w:rFonts w:ascii="Cambria Math" w:hAnsi="Cambria Math"/>
                  </w:rPr>
                  <m:t>j</m:t>
                </w:ins>
              </m:r>
            </m:e>
            <m:sub>
              <m:r>
                <w:ins w:id="909" w:author="Lasse J. Laaksonen (Nokia)" w:date="2025-10-09T15:25:00Z" w16du:dateUtc="2025-10-09T12:25:00Z">
                  <w:rPr>
                    <w:rFonts w:ascii="Cambria Math" w:hAnsi="Cambria Math"/>
                  </w:rPr>
                  <m:t>sep</m:t>
                </w:ins>
              </m:r>
            </m:sub>
          </m:sSub>
          <m:r>
            <w:ins w:id="910" w:author="Lasse J. Laaksonen (Nokia)" w:date="2025-10-09T15:25:00Z" w16du:dateUtc="2025-10-09T12:25:00Z">
              <m:rPr>
                <m:sty m:val="p"/>
              </m:rPr>
              <w:rPr>
                <w:rFonts w:ascii="Cambria Math" w:hAnsi="Cambria Math"/>
              </w:rPr>
              <m:t>)</m:t>
            </w:ins>
          </m:r>
        </m:oMath>
      </m:oMathPara>
    </w:p>
    <w:p w14:paraId="33EF1F26" w14:textId="77777777" w:rsidR="004F40D5" w:rsidRPr="00CD76DC" w:rsidRDefault="004F40D5" w:rsidP="004F40D5">
      <w:pPr>
        <w:rPr>
          <w:ins w:id="911" w:author="Lasse J. Laaksonen (Nokia)" w:date="2025-10-09T15:25:00Z" w16du:dateUtc="2025-10-09T12:25:00Z"/>
        </w:rPr>
      </w:pPr>
      <w:ins w:id="912" w:author="Lasse J. Laaksonen (Nokia)" w:date="2025-10-09T15:25:00Z" w16du:dateUtc="2025-10-09T12:25:00Z">
        <w:r w:rsidRPr="00CD76DC">
          <w:lastRenderedPageBreak/>
          <w:t xml:space="preserve">where </w:t>
        </w:r>
      </w:ins>
      <m:oMath>
        <m:sSub>
          <m:sSubPr>
            <m:ctrlPr>
              <w:ins w:id="913" w:author="Lasse J. Laaksonen (Nokia)" w:date="2025-10-09T15:25:00Z" w16du:dateUtc="2025-10-09T12:25:00Z">
                <w:rPr>
                  <w:rFonts w:ascii="Cambria Math" w:hAnsi="Cambria Math"/>
                  <w:i/>
                </w:rPr>
              </w:ins>
            </m:ctrlPr>
          </m:sSubPr>
          <m:e>
            <m:r>
              <w:ins w:id="914" w:author="Lasse J. Laaksonen (Nokia)" w:date="2025-10-09T15:25:00Z" w16du:dateUtc="2025-10-09T12:25:00Z">
                <w:rPr>
                  <w:rFonts w:ascii="Cambria Math" w:hAnsi="Cambria Math"/>
                </w:rPr>
                <m:t>j</m:t>
              </w:ins>
            </m:r>
          </m:e>
          <m:sub>
            <m:r>
              <w:ins w:id="915" w:author="Lasse J. Laaksonen (Nokia)" w:date="2025-10-09T15:25:00Z" w16du:dateUtc="2025-10-09T12:25:00Z">
                <w:rPr>
                  <w:rFonts w:ascii="Cambria Math" w:hAnsi="Cambria Math"/>
                </w:rPr>
                <m:t>sep</m:t>
              </w:ins>
            </m:r>
          </m:sub>
        </m:sSub>
      </m:oMath>
      <w:ins w:id="916" w:author="Lasse J. Laaksonen (Nokia)" w:date="2025-10-09T15:25:00Z" w16du:dateUtc="2025-10-09T12:25:00Z">
        <w:r w:rsidRPr="00CD76DC">
          <w:t xml:space="preserve"> is the object index corresponding to the separated object audio signal. </w:t>
        </w:r>
      </w:ins>
    </w:p>
    <w:p w14:paraId="778AB684" w14:textId="77777777" w:rsidR="004F40D5" w:rsidRDefault="004F40D5" w:rsidP="004F40D5">
      <w:pPr>
        <w:rPr>
          <w:noProof/>
        </w:rPr>
      </w:pPr>
      <w:ins w:id="917" w:author="Lasse J. Laaksonen (Nokia)" w:date="2025-10-09T15:25:00Z" w16du:dateUtc="2025-10-09T12:25:00Z">
        <w:r w:rsidRPr="00CD76DC">
          <w:t xml:space="preserve">Spatial audio signals are rendered using the processed time-frequency domain transport audio signals </w:t>
        </w:r>
      </w:ins>
      <m:oMath>
        <m:sSub>
          <m:sSubPr>
            <m:ctrlPr>
              <w:ins w:id="918" w:author="Lasse J. Laaksonen (Nokia)" w:date="2025-10-09T15:25:00Z" w16du:dateUtc="2025-10-09T12:25:00Z">
                <w:rPr>
                  <w:rFonts w:ascii="Cambria Math" w:hAnsi="Cambria Math"/>
                  <w:i/>
                </w:rPr>
              </w:ins>
            </m:ctrlPr>
          </m:sSubPr>
          <m:e>
            <m:r>
              <w:ins w:id="919" w:author="Lasse J. Laaksonen (Nokia)" w:date="2025-10-09T15:25:00Z" w16du:dateUtc="2025-10-09T12:25:00Z">
                <w:rPr>
                  <w:rFonts w:ascii="Cambria Math" w:hAnsi="Cambria Math"/>
                </w:rPr>
                <m:t>S</m:t>
              </w:ins>
            </m:r>
          </m:e>
          <m:sub>
            <m:r>
              <w:ins w:id="920" w:author="Lasse J. Laaksonen (Nokia)" w:date="2025-10-09T15:25:00Z" w16du:dateUtc="2025-10-09T12:25:00Z">
                <w:rPr>
                  <w:rFonts w:ascii="Cambria Math" w:hAnsi="Cambria Math"/>
                </w:rPr>
                <m:t>proc</m:t>
              </w:ins>
            </m:r>
          </m:sub>
        </m:sSub>
        <m:d>
          <m:dPr>
            <m:ctrlPr>
              <w:ins w:id="921" w:author="Lasse J. Laaksonen (Nokia)" w:date="2025-10-09T15:25:00Z" w16du:dateUtc="2025-10-09T12:25:00Z">
                <w:rPr>
                  <w:rFonts w:ascii="Cambria Math" w:hAnsi="Cambria Math"/>
                </w:rPr>
              </w:ins>
            </m:ctrlPr>
          </m:dPr>
          <m:e>
            <m:r>
              <w:ins w:id="922" w:author="Lasse J. Laaksonen (Nokia)" w:date="2025-10-09T15:25:00Z" w16du:dateUtc="2025-10-09T12:25:00Z">
                <w:rPr>
                  <w:rFonts w:ascii="Cambria Math" w:hAnsi="Cambria Math"/>
                </w:rPr>
                <m:t>k</m:t>
              </w:ins>
            </m:r>
            <m:r>
              <w:ins w:id="923" w:author="Lasse J. Laaksonen (Nokia)" w:date="2025-10-09T15:25:00Z" w16du:dateUtc="2025-10-09T12:25:00Z">
                <m:rPr>
                  <m:sty m:val="p"/>
                </m:rPr>
                <w:rPr>
                  <w:rFonts w:ascii="Cambria Math" w:hAnsi="Cambria Math"/>
                </w:rPr>
                <m:t>,</m:t>
              </w:ins>
            </m:r>
            <m:r>
              <w:ins w:id="924" w:author="Lasse J. Laaksonen (Nokia)" w:date="2025-10-09T15:25:00Z" w16du:dateUtc="2025-10-09T12:25:00Z">
                <w:rPr>
                  <w:rFonts w:ascii="Cambria Math" w:hAnsi="Cambria Math"/>
                </w:rPr>
                <m:t>n</m:t>
              </w:ins>
            </m:r>
            <m:r>
              <w:ins w:id="925" w:author="Lasse J. Laaksonen (Nokia)" w:date="2025-10-09T15:25:00Z" w16du:dateUtc="2025-10-09T12:25:00Z">
                <m:rPr>
                  <m:sty m:val="p"/>
                </m:rPr>
                <w:rPr>
                  <w:rFonts w:ascii="Cambria Math" w:hAnsi="Cambria Math"/>
                </w:rPr>
                <m:t>,</m:t>
              </w:ins>
            </m:r>
            <m:r>
              <w:ins w:id="926" w:author="Lasse J. Laaksonen (Nokia)" w:date="2025-10-09T15:25:00Z" w16du:dateUtc="2025-10-09T12:25:00Z">
                <w:rPr>
                  <w:rFonts w:ascii="Cambria Math" w:hAnsi="Cambria Math"/>
                </w:rPr>
                <m:t>i</m:t>
              </w:ins>
            </m:r>
          </m:e>
        </m:d>
      </m:oMath>
      <w:ins w:id="927" w:author="Lasse J. Laaksonen (Nokia)" w:date="2025-10-09T15:25:00Z" w16du:dateUtc="2025-10-09T12:25:00Z">
        <w:r w:rsidRPr="00CD76DC">
          <w:t xml:space="preserve">, the gained separated object audio signal </w:t>
        </w:r>
      </w:ins>
      <m:oMath>
        <m:sSub>
          <m:sSubPr>
            <m:ctrlPr>
              <w:ins w:id="928" w:author="Lasse J. Laaksonen (Nokia)" w:date="2025-10-09T15:25:00Z" w16du:dateUtc="2025-10-09T12:25:00Z">
                <w:rPr>
                  <w:rFonts w:ascii="Cambria Math" w:hAnsi="Cambria Math"/>
                  <w:i/>
                </w:rPr>
              </w:ins>
            </m:ctrlPr>
          </m:sSubPr>
          <m:e>
            <m:r>
              <w:ins w:id="929" w:author="Lasse J. Laaksonen (Nokia)" w:date="2025-10-09T15:25:00Z" w16du:dateUtc="2025-10-09T12:25:00Z">
                <w:rPr>
                  <w:rFonts w:ascii="Cambria Math" w:hAnsi="Cambria Math"/>
                </w:rPr>
                <m:t>S</m:t>
              </w:ins>
            </m:r>
          </m:e>
          <m:sub>
            <m:r>
              <w:ins w:id="930" w:author="Lasse J. Laaksonen (Nokia)" w:date="2025-10-09T15:25:00Z" w16du:dateUtc="2025-10-09T12:25:00Z">
                <w:rPr>
                  <w:rFonts w:ascii="Cambria Math" w:hAnsi="Cambria Math"/>
                </w:rPr>
                <m:t>sep</m:t>
              </w:ins>
            </m:r>
          </m:sub>
        </m:sSub>
        <m:d>
          <m:dPr>
            <m:ctrlPr>
              <w:ins w:id="931" w:author="Lasse J. Laaksonen (Nokia)" w:date="2025-10-09T15:25:00Z" w16du:dateUtc="2025-10-09T12:25:00Z">
                <w:rPr>
                  <w:rFonts w:ascii="Cambria Math" w:hAnsi="Cambria Math"/>
                </w:rPr>
              </w:ins>
            </m:ctrlPr>
          </m:dPr>
          <m:e>
            <m:r>
              <w:ins w:id="932" w:author="Lasse J. Laaksonen (Nokia)" w:date="2025-10-09T15:25:00Z" w16du:dateUtc="2025-10-09T12:25:00Z">
                <w:rPr>
                  <w:rFonts w:ascii="Cambria Math" w:hAnsi="Cambria Math"/>
                </w:rPr>
                <m:t>k</m:t>
              </w:ins>
            </m:r>
            <m:r>
              <w:ins w:id="933" w:author="Lasse J. Laaksonen (Nokia)" w:date="2025-10-09T15:25:00Z" w16du:dateUtc="2025-10-09T12:25:00Z">
                <m:rPr>
                  <m:sty m:val="p"/>
                </m:rPr>
                <w:rPr>
                  <w:rFonts w:ascii="Cambria Math" w:hAnsi="Cambria Math"/>
                </w:rPr>
                <m:t>,</m:t>
              </w:ins>
            </m:r>
            <m:r>
              <w:ins w:id="934" w:author="Lasse J. Laaksonen (Nokia)" w:date="2025-10-09T15:25:00Z" w16du:dateUtc="2025-10-09T12:25:00Z">
                <w:rPr>
                  <w:rFonts w:ascii="Cambria Math" w:hAnsi="Cambria Math"/>
                </w:rPr>
                <m:t>n</m:t>
              </w:ins>
            </m:r>
          </m:e>
        </m:d>
      </m:oMath>
      <w:ins w:id="935" w:author="Lasse J. Laaksonen (Nokia)" w:date="2025-10-09T15:25:00Z" w16du:dateUtc="2025-10-09T12:25:00Z">
        <w:r w:rsidRPr="00CD76DC">
          <w:t xml:space="preserve">, object position control information </w:t>
        </w:r>
      </w:ins>
      <m:oMath>
        <m:sSub>
          <m:sSubPr>
            <m:ctrlPr>
              <w:ins w:id="936" w:author="Lasse J. Laaksonen (Nokia)" w:date="2025-10-09T15:25:00Z" w16du:dateUtc="2025-10-09T12:25:00Z">
                <w:rPr>
                  <w:rFonts w:ascii="Cambria Math" w:hAnsi="Cambria Math"/>
                  <w:i/>
                </w:rPr>
              </w:ins>
            </m:ctrlPr>
          </m:sSubPr>
          <m:e>
            <m:r>
              <w:ins w:id="937" w:author="Lasse J. Laaksonen (Nokia)" w:date="2025-10-09T15:25:00Z" w16du:dateUtc="2025-10-09T12:25:00Z">
                <w:rPr>
                  <w:rFonts w:ascii="Cambria Math" w:hAnsi="Cambria Math"/>
                </w:rPr>
                <m:t>θ</m:t>
              </w:ins>
            </m:r>
          </m:e>
          <m:sub>
            <m:r>
              <w:ins w:id="938" w:author="Lasse J. Laaksonen (Nokia)" w:date="2025-10-09T15:25:00Z" w16du:dateUtc="2025-10-09T12:25:00Z">
                <w:rPr>
                  <w:rFonts w:ascii="Cambria Math" w:hAnsi="Cambria Math"/>
                </w:rPr>
                <m:t>ISM,edit</m:t>
              </w:ins>
            </m:r>
          </m:sub>
        </m:sSub>
        <m:d>
          <m:dPr>
            <m:ctrlPr>
              <w:ins w:id="939" w:author="Lasse J. Laaksonen (Nokia)" w:date="2025-10-09T15:25:00Z" w16du:dateUtc="2025-10-09T12:25:00Z">
                <w:rPr>
                  <w:rFonts w:ascii="Cambria Math" w:hAnsi="Cambria Math"/>
                  <w:i/>
                </w:rPr>
              </w:ins>
            </m:ctrlPr>
          </m:dPr>
          <m:e>
            <m:r>
              <w:ins w:id="940" w:author="Lasse J. Laaksonen (Nokia)" w:date="2025-10-09T15:25:00Z" w16du:dateUtc="2025-10-09T12:25:00Z">
                <w:rPr>
                  <w:rFonts w:ascii="Cambria Math" w:hAnsi="Cambria Math"/>
                </w:rPr>
                <m:t>j</m:t>
              </w:ins>
            </m:r>
          </m:e>
        </m:d>
      </m:oMath>
      <w:ins w:id="941" w:author="Lasse J. Laaksonen (Nokia)" w:date="2025-10-09T15:25:00Z" w16du:dateUtc="2025-10-09T12:25:00Z">
        <w:r w:rsidRPr="00CD76DC">
          <w:t xml:space="preserve">, </w:t>
        </w:r>
      </w:ins>
      <m:oMath>
        <m:sSub>
          <m:sSubPr>
            <m:ctrlPr>
              <w:ins w:id="942" w:author="Lasse J. Laaksonen (Nokia)" w:date="2025-10-09T15:25:00Z" w16du:dateUtc="2025-10-09T12:25:00Z">
                <w:rPr>
                  <w:rFonts w:ascii="Cambria Math" w:hAnsi="Cambria Math"/>
                  <w:i/>
                </w:rPr>
              </w:ins>
            </m:ctrlPr>
          </m:sSubPr>
          <m:e>
            <m:r>
              <w:ins w:id="943" w:author="Lasse J. Laaksonen (Nokia)" w:date="2025-10-09T15:25:00Z" w16du:dateUtc="2025-10-09T12:25:00Z">
                <w:rPr>
                  <w:rFonts w:ascii="Cambria Math" w:hAnsi="Cambria Math"/>
                </w:rPr>
                <m:t>ϕ</m:t>
              </w:ins>
            </m:r>
          </m:e>
          <m:sub>
            <m:r>
              <w:ins w:id="944" w:author="Lasse J. Laaksonen (Nokia)" w:date="2025-10-09T15:25:00Z" w16du:dateUtc="2025-10-09T12:25:00Z">
                <w:rPr>
                  <w:rFonts w:ascii="Cambria Math" w:hAnsi="Cambria Math"/>
                </w:rPr>
                <m:t>ISM,edit</m:t>
              </w:ins>
            </m:r>
          </m:sub>
        </m:sSub>
        <m:d>
          <m:dPr>
            <m:ctrlPr>
              <w:ins w:id="945" w:author="Lasse J. Laaksonen (Nokia)" w:date="2025-10-09T15:25:00Z" w16du:dateUtc="2025-10-09T12:25:00Z">
                <w:rPr>
                  <w:rFonts w:ascii="Cambria Math" w:hAnsi="Cambria Math"/>
                  <w:i/>
                </w:rPr>
              </w:ins>
            </m:ctrlPr>
          </m:dPr>
          <m:e>
            <m:r>
              <w:ins w:id="946" w:author="Lasse J. Laaksonen (Nokia)" w:date="2025-10-09T15:25:00Z" w16du:dateUtc="2025-10-09T12:25:00Z">
                <w:rPr>
                  <w:rFonts w:ascii="Cambria Math" w:hAnsi="Cambria Math"/>
                </w:rPr>
                <m:t>j</m:t>
              </w:ins>
            </m:r>
          </m:e>
        </m:d>
      </m:oMath>
      <w:ins w:id="947" w:author="Lasse J. Laaksonen (Nokia)" w:date="2025-10-09T15:25:00Z" w16du:dateUtc="2025-10-09T12:25:00Z">
        <w:r w:rsidRPr="00CD76DC">
          <w:t xml:space="preserve">, and the obtained metadata associated with the two transport audio signals. The rendering is performed as described in </w:t>
        </w:r>
      </w:ins>
      <w:ins w:id="948" w:author="Lasse J. Laaksonen (Nokia)" w:date="2025-10-09T15:30:00Z" w16du:dateUtc="2025-10-09T12:30:00Z">
        <w:r>
          <w:t xml:space="preserve">clause </w:t>
        </w:r>
      </w:ins>
      <w:ins w:id="949" w:author="Lasse J. Laaksonen (Nokia)" w:date="2025-10-09T15:25:00Z" w16du:dateUtc="2025-10-09T12:25:00Z">
        <w:r w:rsidRPr="00CD76DC">
          <w:t xml:space="preserve">6.9.7, but the edited object positions </w:t>
        </w:r>
      </w:ins>
      <m:oMath>
        <m:sSub>
          <m:sSubPr>
            <m:ctrlPr>
              <w:ins w:id="950" w:author="Lasse J. Laaksonen (Nokia)" w:date="2025-10-09T15:25:00Z" w16du:dateUtc="2025-10-09T12:25:00Z">
                <w:rPr>
                  <w:rFonts w:ascii="Cambria Math" w:hAnsi="Cambria Math"/>
                  <w:i/>
                </w:rPr>
              </w:ins>
            </m:ctrlPr>
          </m:sSubPr>
          <m:e>
            <m:r>
              <w:ins w:id="951" w:author="Lasse J. Laaksonen (Nokia)" w:date="2025-10-09T15:25:00Z" w16du:dateUtc="2025-10-09T12:25:00Z">
                <w:rPr>
                  <w:rFonts w:ascii="Cambria Math" w:hAnsi="Cambria Math"/>
                </w:rPr>
                <m:t>θ</m:t>
              </w:ins>
            </m:r>
          </m:e>
          <m:sub>
            <m:r>
              <w:ins w:id="952" w:author="Lasse J. Laaksonen (Nokia)" w:date="2025-10-09T15:25:00Z" w16du:dateUtc="2025-10-09T12:25:00Z">
                <w:rPr>
                  <w:rFonts w:ascii="Cambria Math" w:hAnsi="Cambria Math"/>
                </w:rPr>
                <m:t>ISM,edit</m:t>
              </w:ins>
            </m:r>
          </m:sub>
        </m:sSub>
        <m:d>
          <m:dPr>
            <m:ctrlPr>
              <w:ins w:id="953" w:author="Lasse J. Laaksonen (Nokia)" w:date="2025-10-09T15:25:00Z" w16du:dateUtc="2025-10-09T12:25:00Z">
                <w:rPr>
                  <w:rFonts w:ascii="Cambria Math" w:hAnsi="Cambria Math"/>
                  <w:i/>
                </w:rPr>
              </w:ins>
            </m:ctrlPr>
          </m:dPr>
          <m:e>
            <m:r>
              <w:ins w:id="954" w:author="Lasse J. Laaksonen (Nokia)" w:date="2025-10-09T15:25:00Z" w16du:dateUtc="2025-10-09T12:25:00Z">
                <w:rPr>
                  <w:rFonts w:ascii="Cambria Math" w:hAnsi="Cambria Math"/>
                </w:rPr>
                <m:t>j</m:t>
              </w:ins>
            </m:r>
          </m:e>
        </m:d>
      </m:oMath>
      <w:ins w:id="955" w:author="Lasse J. Laaksonen (Nokia)" w:date="2025-10-09T15:25:00Z" w16du:dateUtc="2025-10-09T12:25:00Z">
        <w:r w:rsidRPr="00CD76DC">
          <w:t xml:space="preserve">, </w:t>
        </w:r>
      </w:ins>
      <m:oMath>
        <m:sSub>
          <m:sSubPr>
            <m:ctrlPr>
              <w:ins w:id="956" w:author="Lasse J. Laaksonen (Nokia)" w:date="2025-10-09T15:25:00Z" w16du:dateUtc="2025-10-09T12:25:00Z">
                <w:rPr>
                  <w:rFonts w:ascii="Cambria Math" w:hAnsi="Cambria Math"/>
                  <w:i/>
                </w:rPr>
              </w:ins>
            </m:ctrlPr>
          </m:sSubPr>
          <m:e>
            <m:r>
              <w:ins w:id="957" w:author="Lasse J. Laaksonen (Nokia)" w:date="2025-10-09T15:25:00Z" w16du:dateUtc="2025-10-09T12:25:00Z">
                <w:rPr>
                  <w:rFonts w:ascii="Cambria Math" w:hAnsi="Cambria Math"/>
                </w:rPr>
                <m:t>ϕ</m:t>
              </w:ins>
            </m:r>
          </m:e>
          <m:sub>
            <m:r>
              <w:ins w:id="958" w:author="Lasse J. Laaksonen (Nokia)" w:date="2025-10-09T15:25:00Z" w16du:dateUtc="2025-10-09T12:25:00Z">
                <w:rPr>
                  <w:rFonts w:ascii="Cambria Math" w:hAnsi="Cambria Math"/>
                </w:rPr>
                <m:t>ISM,edit</m:t>
              </w:ins>
            </m:r>
          </m:sub>
        </m:sSub>
        <m:d>
          <m:dPr>
            <m:ctrlPr>
              <w:ins w:id="959" w:author="Lasse J. Laaksonen (Nokia)" w:date="2025-10-09T15:25:00Z" w16du:dateUtc="2025-10-09T12:25:00Z">
                <w:rPr>
                  <w:rFonts w:ascii="Cambria Math" w:hAnsi="Cambria Math"/>
                  <w:i/>
                </w:rPr>
              </w:ins>
            </m:ctrlPr>
          </m:dPr>
          <m:e>
            <m:r>
              <w:ins w:id="960" w:author="Lasse J. Laaksonen (Nokia)" w:date="2025-10-09T15:25:00Z" w16du:dateUtc="2025-10-09T12:25:00Z">
                <w:rPr>
                  <w:rFonts w:ascii="Cambria Math" w:hAnsi="Cambria Math"/>
                </w:rPr>
                <m:t>j</m:t>
              </w:ins>
            </m:r>
          </m:e>
        </m:d>
      </m:oMath>
      <w:ins w:id="961" w:author="Lasse J. Laaksonen (Nokia)" w:date="2025-10-09T15:25:00Z" w16du:dateUtc="2025-10-09T12:25:00Z">
        <w:r w:rsidRPr="00CD76DC">
          <w:t xml:space="preserve"> are used instead of the non-edited object positions </w:t>
        </w:r>
      </w:ins>
      <m:oMath>
        <m:sSub>
          <m:sSubPr>
            <m:ctrlPr>
              <w:ins w:id="962" w:author="Lasse J. Laaksonen (Nokia)" w:date="2025-10-09T15:25:00Z" w16du:dateUtc="2025-10-09T12:25:00Z">
                <w:rPr>
                  <w:rFonts w:ascii="Cambria Math" w:hAnsi="Cambria Math"/>
                  <w:i/>
                </w:rPr>
              </w:ins>
            </m:ctrlPr>
          </m:sSubPr>
          <m:e>
            <m:r>
              <w:ins w:id="963" w:author="Lasse J. Laaksonen (Nokia)" w:date="2025-10-09T15:25:00Z" w16du:dateUtc="2025-10-09T12:25:00Z">
                <w:rPr>
                  <w:rFonts w:ascii="Cambria Math" w:hAnsi="Cambria Math"/>
                </w:rPr>
                <m:t>θ</m:t>
              </w:ins>
            </m:r>
          </m:e>
          <m:sub>
            <m:r>
              <w:ins w:id="964" w:author="Lasse J. Laaksonen (Nokia)" w:date="2025-10-09T15:25:00Z" w16du:dateUtc="2025-10-09T12:25:00Z">
                <w:rPr>
                  <w:rFonts w:ascii="Cambria Math" w:hAnsi="Cambria Math"/>
                </w:rPr>
                <m:t>ISM</m:t>
              </w:ins>
            </m:r>
          </m:sub>
        </m:sSub>
        <m:d>
          <m:dPr>
            <m:ctrlPr>
              <w:ins w:id="965" w:author="Lasse J. Laaksonen (Nokia)" w:date="2025-10-09T15:25:00Z" w16du:dateUtc="2025-10-09T12:25:00Z">
                <w:rPr>
                  <w:rFonts w:ascii="Cambria Math" w:hAnsi="Cambria Math"/>
                  <w:i/>
                </w:rPr>
              </w:ins>
            </m:ctrlPr>
          </m:dPr>
          <m:e>
            <m:r>
              <w:ins w:id="966" w:author="Lasse J. Laaksonen (Nokia)" w:date="2025-10-09T15:25:00Z" w16du:dateUtc="2025-10-09T12:25:00Z">
                <w:rPr>
                  <w:rFonts w:ascii="Cambria Math" w:hAnsi="Cambria Math"/>
                </w:rPr>
                <m:t>j</m:t>
              </w:ins>
            </m:r>
          </m:e>
        </m:d>
      </m:oMath>
      <w:ins w:id="967" w:author="Lasse J. Laaksonen (Nokia)" w:date="2025-10-09T15:25:00Z" w16du:dateUtc="2025-10-09T12:25:00Z">
        <w:r w:rsidRPr="00CD76DC">
          <w:t xml:space="preserve">, </w:t>
        </w:r>
      </w:ins>
      <m:oMath>
        <m:sSub>
          <m:sSubPr>
            <m:ctrlPr>
              <w:ins w:id="968" w:author="Lasse J. Laaksonen (Nokia)" w:date="2025-10-09T15:25:00Z" w16du:dateUtc="2025-10-09T12:25:00Z">
                <w:rPr>
                  <w:rFonts w:ascii="Cambria Math" w:hAnsi="Cambria Math"/>
                  <w:i/>
                </w:rPr>
              </w:ins>
            </m:ctrlPr>
          </m:sSubPr>
          <m:e>
            <m:r>
              <w:ins w:id="969" w:author="Lasse J. Laaksonen (Nokia)" w:date="2025-10-09T15:25:00Z" w16du:dateUtc="2025-10-09T12:25:00Z">
                <w:rPr>
                  <w:rFonts w:ascii="Cambria Math" w:hAnsi="Cambria Math"/>
                </w:rPr>
                <m:t>ϕ</m:t>
              </w:ins>
            </m:r>
          </m:e>
          <m:sub>
            <m:r>
              <w:ins w:id="970" w:author="Lasse J. Laaksonen (Nokia)" w:date="2025-10-09T15:25:00Z" w16du:dateUtc="2025-10-09T12:25:00Z">
                <w:rPr>
                  <w:rFonts w:ascii="Cambria Math" w:hAnsi="Cambria Math"/>
                </w:rPr>
                <m:t>ISM</m:t>
              </w:ins>
            </m:r>
          </m:sub>
        </m:sSub>
        <m:d>
          <m:dPr>
            <m:ctrlPr>
              <w:ins w:id="971" w:author="Lasse J. Laaksonen (Nokia)" w:date="2025-10-09T15:25:00Z" w16du:dateUtc="2025-10-09T12:25:00Z">
                <w:rPr>
                  <w:rFonts w:ascii="Cambria Math" w:hAnsi="Cambria Math"/>
                  <w:i/>
                </w:rPr>
              </w:ins>
            </m:ctrlPr>
          </m:dPr>
          <m:e>
            <m:r>
              <w:ins w:id="972" w:author="Lasse J. Laaksonen (Nokia)" w:date="2025-10-09T15:25:00Z" w16du:dateUtc="2025-10-09T12:25:00Z">
                <w:rPr>
                  <w:rFonts w:ascii="Cambria Math" w:hAnsi="Cambria Math"/>
                </w:rPr>
                <m:t>j</m:t>
              </w:ins>
            </m:r>
          </m:e>
        </m:d>
      </m:oMath>
      <w:ins w:id="973" w:author="Lasse J. Laaksonen (Nokia)" w:date="2025-10-09T15:25:00Z" w16du:dateUtc="2025-10-09T12:25:00Z">
        <w:r w:rsidRPr="00CD76DC">
          <w:t xml:space="preserve">, the processed time-frequency domain transport audio signals </w:t>
        </w:r>
      </w:ins>
      <m:oMath>
        <m:sSub>
          <m:sSubPr>
            <m:ctrlPr>
              <w:ins w:id="974" w:author="Lasse J. Laaksonen (Nokia)" w:date="2025-10-09T15:25:00Z" w16du:dateUtc="2025-10-09T12:25:00Z">
                <w:rPr>
                  <w:rFonts w:ascii="Cambria Math" w:hAnsi="Cambria Math"/>
                  <w:i/>
                </w:rPr>
              </w:ins>
            </m:ctrlPr>
          </m:sSubPr>
          <m:e>
            <m:r>
              <w:ins w:id="975" w:author="Lasse J. Laaksonen (Nokia)" w:date="2025-10-09T15:25:00Z" w16du:dateUtc="2025-10-09T12:25:00Z">
                <w:rPr>
                  <w:rFonts w:ascii="Cambria Math" w:hAnsi="Cambria Math"/>
                </w:rPr>
                <m:t>S</m:t>
              </w:ins>
            </m:r>
          </m:e>
          <m:sub>
            <m:r>
              <w:ins w:id="976" w:author="Lasse J. Laaksonen (Nokia)" w:date="2025-10-09T15:25:00Z" w16du:dateUtc="2025-10-09T12:25:00Z">
                <w:rPr>
                  <w:rFonts w:ascii="Cambria Math" w:hAnsi="Cambria Math"/>
                </w:rPr>
                <m:t>proc</m:t>
              </w:ins>
            </m:r>
          </m:sub>
        </m:sSub>
        <m:d>
          <m:dPr>
            <m:ctrlPr>
              <w:ins w:id="977" w:author="Lasse J. Laaksonen (Nokia)" w:date="2025-10-09T15:25:00Z" w16du:dateUtc="2025-10-09T12:25:00Z">
                <w:rPr>
                  <w:rFonts w:ascii="Cambria Math" w:hAnsi="Cambria Math"/>
                </w:rPr>
              </w:ins>
            </m:ctrlPr>
          </m:dPr>
          <m:e>
            <m:r>
              <w:ins w:id="978" w:author="Lasse J. Laaksonen (Nokia)" w:date="2025-10-09T15:25:00Z" w16du:dateUtc="2025-10-09T12:25:00Z">
                <w:rPr>
                  <w:rFonts w:ascii="Cambria Math" w:hAnsi="Cambria Math"/>
                </w:rPr>
                <m:t>k</m:t>
              </w:ins>
            </m:r>
            <m:r>
              <w:ins w:id="979" w:author="Lasse J. Laaksonen (Nokia)" w:date="2025-10-09T15:25:00Z" w16du:dateUtc="2025-10-09T12:25:00Z">
                <m:rPr>
                  <m:sty m:val="p"/>
                </m:rPr>
                <w:rPr>
                  <w:rFonts w:ascii="Cambria Math" w:hAnsi="Cambria Math"/>
                </w:rPr>
                <m:t>,</m:t>
              </w:ins>
            </m:r>
            <m:r>
              <w:ins w:id="980" w:author="Lasse J. Laaksonen (Nokia)" w:date="2025-10-09T15:25:00Z" w16du:dateUtc="2025-10-09T12:25:00Z">
                <w:rPr>
                  <w:rFonts w:ascii="Cambria Math" w:hAnsi="Cambria Math"/>
                </w:rPr>
                <m:t>n</m:t>
              </w:ins>
            </m:r>
            <m:r>
              <w:ins w:id="981" w:author="Lasse J. Laaksonen (Nokia)" w:date="2025-10-09T15:25:00Z" w16du:dateUtc="2025-10-09T12:25:00Z">
                <m:rPr>
                  <m:sty m:val="p"/>
                </m:rPr>
                <w:rPr>
                  <w:rFonts w:ascii="Cambria Math" w:hAnsi="Cambria Math"/>
                </w:rPr>
                <m:t>,</m:t>
              </w:ins>
            </m:r>
            <m:r>
              <w:ins w:id="982" w:author="Lasse J. Laaksonen (Nokia)" w:date="2025-10-09T15:25:00Z" w16du:dateUtc="2025-10-09T12:25:00Z">
                <w:rPr>
                  <w:rFonts w:ascii="Cambria Math" w:hAnsi="Cambria Math"/>
                </w:rPr>
                <m:t>i</m:t>
              </w:ins>
            </m:r>
          </m:e>
        </m:d>
      </m:oMath>
      <w:ins w:id="983" w:author="Lasse J. Laaksonen (Nokia)" w:date="2025-10-09T15:25:00Z" w16du:dateUtc="2025-10-09T12:25:00Z">
        <w:r w:rsidRPr="00CD76DC">
          <w:t xml:space="preserve"> are used instead of the non-processed time-frequency domain transport audio signals </w:t>
        </w:r>
      </w:ins>
      <m:oMath>
        <m:r>
          <w:ins w:id="984" w:author="Lasse J. Laaksonen (Nokia)" w:date="2025-10-09T15:25:00Z" w16du:dateUtc="2025-10-09T12:25:00Z">
            <w:rPr>
              <w:rFonts w:ascii="Cambria Math" w:hAnsi="Cambria Math"/>
            </w:rPr>
            <m:t>S</m:t>
          </w:ins>
        </m:r>
        <m:d>
          <m:dPr>
            <m:ctrlPr>
              <w:ins w:id="985" w:author="Lasse J. Laaksonen (Nokia)" w:date="2025-10-09T15:25:00Z" w16du:dateUtc="2025-10-09T12:25:00Z">
                <w:rPr>
                  <w:rFonts w:ascii="Cambria Math" w:hAnsi="Cambria Math"/>
                </w:rPr>
              </w:ins>
            </m:ctrlPr>
          </m:dPr>
          <m:e>
            <m:r>
              <w:ins w:id="986" w:author="Lasse J. Laaksonen (Nokia)" w:date="2025-10-09T15:25:00Z" w16du:dateUtc="2025-10-09T12:25:00Z">
                <w:rPr>
                  <w:rFonts w:ascii="Cambria Math" w:hAnsi="Cambria Math"/>
                </w:rPr>
                <m:t>k</m:t>
              </w:ins>
            </m:r>
            <m:r>
              <w:ins w:id="987" w:author="Lasse J. Laaksonen (Nokia)" w:date="2025-10-09T15:25:00Z" w16du:dateUtc="2025-10-09T12:25:00Z">
                <m:rPr>
                  <m:sty m:val="p"/>
                </m:rPr>
                <w:rPr>
                  <w:rFonts w:ascii="Cambria Math" w:hAnsi="Cambria Math"/>
                </w:rPr>
                <m:t>,</m:t>
              </w:ins>
            </m:r>
            <m:r>
              <w:ins w:id="988" w:author="Lasse J. Laaksonen (Nokia)" w:date="2025-10-09T15:25:00Z" w16du:dateUtc="2025-10-09T12:25:00Z">
                <w:rPr>
                  <w:rFonts w:ascii="Cambria Math" w:hAnsi="Cambria Math"/>
                </w:rPr>
                <m:t>n</m:t>
              </w:ins>
            </m:r>
            <m:r>
              <w:ins w:id="989" w:author="Lasse J. Laaksonen (Nokia)" w:date="2025-10-09T15:25:00Z" w16du:dateUtc="2025-10-09T12:25:00Z">
                <m:rPr>
                  <m:sty m:val="p"/>
                </m:rPr>
                <w:rPr>
                  <w:rFonts w:ascii="Cambria Math" w:hAnsi="Cambria Math"/>
                </w:rPr>
                <m:t>,</m:t>
              </w:ins>
            </m:r>
            <m:r>
              <w:ins w:id="990" w:author="Lasse J. Laaksonen (Nokia)" w:date="2025-10-09T15:25:00Z" w16du:dateUtc="2025-10-09T12:25:00Z">
                <w:rPr>
                  <w:rFonts w:ascii="Cambria Math" w:hAnsi="Cambria Math"/>
                </w:rPr>
                <m:t>i</m:t>
              </w:ins>
            </m:r>
          </m:e>
        </m:d>
      </m:oMath>
      <w:ins w:id="991" w:author="Lasse J. Laaksonen (Nokia)" w:date="2025-10-09T15:25:00Z" w16du:dateUtc="2025-10-09T12:25:00Z">
        <w:r w:rsidRPr="00CD76DC">
          <w:t xml:space="preserve">, and the gained separated object audio signal </w:t>
        </w:r>
      </w:ins>
      <m:oMath>
        <m:sSub>
          <m:sSubPr>
            <m:ctrlPr>
              <w:ins w:id="992" w:author="Lasse J. Laaksonen (Nokia)" w:date="2025-10-09T15:25:00Z" w16du:dateUtc="2025-10-09T12:25:00Z">
                <w:rPr>
                  <w:rFonts w:ascii="Cambria Math" w:hAnsi="Cambria Math"/>
                  <w:i/>
                </w:rPr>
              </w:ins>
            </m:ctrlPr>
          </m:sSubPr>
          <m:e>
            <m:r>
              <w:ins w:id="993" w:author="Lasse J. Laaksonen (Nokia)" w:date="2025-10-09T15:25:00Z" w16du:dateUtc="2025-10-09T12:25:00Z">
                <w:rPr>
                  <w:rFonts w:ascii="Cambria Math" w:hAnsi="Cambria Math"/>
                </w:rPr>
                <m:t>S</m:t>
              </w:ins>
            </m:r>
          </m:e>
          <m:sub>
            <m:r>
              <w:ins w:id="994" w:author="Lasse J. Laaksonen (Nokia)" w:date="2025-10-09T15:25:00Z" w16du:dateUtc="2025-10-09T12:25:00Z">
                <w:rPr>
                  <w:rFonts w:ascii="Cambria Math" w:hAnsi="Cambria Math"/>
                </w:rPr>
                <m:t>sep</m:t>
              </w:ins>
            </m:r>
          </m:sub>
        </m:sSub>
        <m:d>
          <m:dPr>
            <m:ctrlPr>
              <w:ins w:id="995" w:author="Lasse J. Laaksonen (Nokia)" w:date="2025-10-09T15:25:00Z" w16du:dateUtc="2025-10-09T12:25:00Z">
                <w:rPr>
                  <w:rFonts w:ascii="Cambria Math" w:hAnsi="Cambria Math"/>
                </w:rPr>
              </w:ins>
            </m:ctrlPr>
          </m:dPr>
          <m:e>
            <m:r>
              <w:ins w:id="996" w:author="Lasse J. Laaksonen (Nokia)" w:date="2025-10-09T15:25:00Z" w16du:dateUtc="2025-10-09T12:25:00Z">
                <w:rPr>
                  <w:rFonts w:ascii="Cambria Math" w:hAnsi="Cambria Math"/>
                </w:rPr>
                <m:t>k</m:t>
              </w:ins>
            </m:r>
            <m:r>
              <w:ins w:id="997" w:author="Lasse J. Laaksonen (Nokia)" w:date="2025-10-09T15:25:00Z" w16du:dateUtc="2025-10-09T12:25:00Z">
                <m:rPr>
                  <m:sty m:val="p"/>
                </m:rPr>
                <w:rPr>
                  <w:rFonts w:ascii="Cambria Math" w:hAnsi="Cambria Math"/>
                </w:rPr>
                <m:t>,</m:t>
              </w:ins>
            </m:r>
            <m:r>
              <w:ins w:id="998" w:author="Lasse J. Laaksonen (Nokia)" w:date="2025-10-09T15:25:00Z" w16du:dateUtc="2025-10-09T12:25:00Z">
                <w:rPr>
                  <w:rFonts w:ascii="Cambria Math" w:hAnsi="Cambria Math"/>
                </w:rPr>
                <m:t>n</m:t>
              </w:ins>
            </m:r>
          </m:e>
        </m:d>
      </m:oMath>
      <w:ins w:id="999" w:author="Lasse J. Laaksonen (Nokia)" w:date="2025-10-09T15:25:00Z" w16du:dateUtc="2025-10-09T12:25:00Z">
        <w:r w:rsidRPr="00CD76DC">
          <w:t xml:space="preserve"> is used instead of the non-gained separated object audio signal.</w:t>
        </w:r>
      </w:ins>
    </w:p>
    <w:p w14:paraId="1F88CB42" w14:textId="77777777" w:rsidR="004F40D5" w:rsidRPr="00CD76DC" w:rsidRDefault="004F40D5" w:rsidP="004F40D5">
      <w:pPr>
        <w:pStyle w:val="Heading4"/>
        <w:rPr>
          <w:ins w:id="1000" w:author="Lasse J. Laaksonen (Nokia)" w:date="2025-10-09T15:26:00Z" w16du:dateUtc="2025-10-09T12:26:00Z"/>
        </w:rPr>
      </w:pPr>
      <w:ins w:id="1001" w:author="Lasse J. Laaksonen (Nokia)" w:date="2025-10-09T15:26:00Z" w16du:dateUtc="2025-10-09T12:26:00Z">
        <w:r w:rsidRPr="00CD76DC">
          <w:t>6.9.12.4</w:t>
        </w:r>
        <w:r w:rsidRPr="00CD76DC">
          <w:tab/>
          <w:t>Editing in Disc OMASA decoding mode</w:t>
        </w:r>
      </w:ins>
    </w:p>
    <w:p w14:paraId="5DEA6CA1" w14:textId="77777777" w:rsidR="004F40D5" w:rsidRPr="00CD76DC" w:rsidRDefault="004F40D5" w:rsidP="004F40D5">
      <w:pPr>
        <w:rPr>
          <w:ins w:id="1002" w:author="Lasse J. Laaksonen (Nokia)" w:date="2025-10-09T15:26:00Z" w16du:dateUtc="2025-10-09T12:26:00Z"/>
        </w:rPr>
      </w:pPr>
      <w:ins w:id="1003" w:author="Lasse J. Laaksonen (Nokia)" w:date="2025-10-09T15:26:00Z" w16du:dateUtc="2025-10-09T12:26:00Z">
        <w:r w:rsidRPr="00CD76DC">
          <w:t>In the Disc OMASA decoding mode, a Disc OMASA spatial audio stream is obtained</w:t>
        </w:r>
        <w:r>
          <w:t>. The spatial audio stream</w:t>
        </w:r>
        <w:r w:rsidRPr="00CD76DC">
          <w:t xml:space="preserve"> contain</w:t>
        </w:r>
        <w:r>
          <w:t>s</w:t>
        </w:r>
        <w:r w:rsidRPr="00CD76DC">
          <w:t xml:space="preserve"> two transport audio signals (the audio signals containing the non-object portion), metadata associated with the two transport audio signals (containing MASA metadata), </w:t>
        </w:r>
      </w:ins>
      <m:oMath>
        <m:sSub>
          <m:sSubPr>
            <m:ctrlPr>
              <w:ins w:id="1004" w:author="Lasse J. Laaksonen (Nokia)" w:date="2025-10-09T15:26:00Z" w16du:dateUtc="2025-10-09T12:26:00Z">
                <w:rPr>
                  <w:rFonts w:ascii="Cambria Math" w:hAnsi="Cambria Math"/>
                  <w:i/>
                </w:rPr>
              </w:ins>
            </m:ctrlPr>
          </m:sSubPr>
          <m:e>
            <m:r>
              <w:ins w:id="1005" w:author="Lasse J. Laaksonen (Nokia)" w:date="2025-10-09T15:26:00Z" w16du:dateUtc="2025-10-09T12:26:00Z">
                <w:rPr>
                  <w:rFonts w:ascii="Cambria Math" w:hAnsi="Cambria Math"/>
                </w:rPr>
                <m:t>N</m:t>
              </w:ins>
            </m:r>
          </m:e>
          <m:sub>
            <m:r>
              <w:ins w:id="1006" w:author="Lasse J. Laaksonen (Nokia)" w:date="2025-10-09T15:26:00Z" w16du:dateUtc="2025-10-09T12:26:00Z">
                <w:rPr>
                  <w:rFonts w:ascii="Cambria Math" w:hAnsi="Cambria Math"/>
                </w:rPr>
                <m:t>obj</m:t>
              </w:ins>
            </m:r>
          </m:sub>
        </m:sSub>
      </m:oMath>
      <w:ins w:id="1007" w:author="Lasse J. Laaksonen (Nokia)" w:date="2025-10-09T15:26:00Z" w16du:dateUtc="2025-10-09T12:26:00Z">
        <w:r w:rsidRPr="00CD76DC">
          <w:t xml:space="preserve"> audio signals (the audio signals containing the object portion), and object metadata (containing object position). </w:t>
        </w:r>
      </w:ins>
    </w:p>
    <w:p w14:paraId="05564B89" w14:textId="571073BB" w:rsidR="004F40D5" w:rsidRPr="00CD76DC" w:rsidRDefault="004F40D5" w:rsidP="004F40D5">
      <w:pPr>
        <w:rPr>
          <w:ins w:id="1008" w:author="Lasse J. Laaksonen (Nokia)" w:date="2025-10-09T15:26:00Z" w16du:dateUtc="2025-10-09T12:26:00Z"/>
        </w:rPr>
      </w:pPr>
      <w:ins w:id="1009" w:author="Lasse J. Laaksonen (Nokia)" w:date="2025-10-09T15:26:00Z" w16du:dateUtc="2025-10-09T12:26:00Z">
        <w:r w:rsidRPr="00CD76DC">
          <w:t xml:space="preserve">In addition, object position control information, object gain control information, and MASA gain control information are obtained. The object position control information contains edited object azimuth </w:t>
        </w:r>
      </w:ins>
      <m:oMath>
        <m:sSub>
          <m:sSubPr>
            <m:ctrlPr>
              <w:ins w:id="1010" w:author="Lasse J. Laaksonen (Nokia)" w:date="2025-10-09T15:26:00Z" w16du:dateUtc="2025-10-09T12:26:00Z">
                <w:rPr>
                  <w:rFonts w:ascii="Cambria Math" w:hAnsi="Cambria Math"/>
                  <w:i/>
                </w:rPr>
              </w:ins>
            </m:ctrlPr>
          </m:sSubPr>
          <m:e>
            <m:r>
              <w:ins w:id="1011" w:author="Lasse J. Laaksonen (Nokia)" w:date="2025-10-09T15:26:00Z" w16du:dateUtc="2025-10-09T12:26:00Z">
                <w:rPr>
                  <w:rFonts w:ascii="Cambria Math" w:hAnsi="Cambria Math"/>
                </w:rPr>
                <m:t>θ</m:t>
              </w:ins>
            </m:r>
          </m:e>
          <m:sub>
            <m:r>
              <w:ins w:id="1012" w:author="Lasse J. Laaksonen (Nokia)" w:date="2025-10-09T15:26:00Z" w16du:dateUtc="2025-10-09T12:26:00Z">
                <w:rPr>
                  <w:rFonts w:ascii="Cambria Math" w:hAnsi="Cambria Math"/>
                </w:rPr>
                <m:t>ISM,edit</m:t>
              </w:ins>
            </m:r>
          </m:sub>
        </m:sSub>
        <m:d>
          <m:dPr>
            <m:ctrlPr>
              <w:ins w:id="1013" w:author="Lasse J. Laaksonen (Nokia)" w:date="2025-10-09T15:26:00Z" w16du:dateUtc="2025-10-09T12:26:00Z">
                <w:rPr>
                  <w:rFonts w:ascii="Cambria Math" w:hAnsi="Cambria Math"/>
                  <w:i/>
                </w:rPr>
              </w:ins>
            </m:ctrlPr>
          </m:dPr>
          <m:e>
            <m:r>
              <w:ins w:id="1014" w:author="Lasse J. Laaksonen (Nokia)" w:date="2025-10-09T15:26:00Z" w16du:dateUtc="2025-10-09T12:26:00Z">
                <w:rPr>
                  <w:rFonts w:ascii="Cambria Math" w:hAnsi="Cambria Math"/>
                </w:rPr>
                <m:t>j</m:t>
              </w:ins>
            </m:r>
          </m:e>
        </m:d>
      </m:oMath>
      <w:ins w:id="1015" w:author="Lasse J. Laaksonen (Nokia)" w:date="2025-10-09T15:26:00Z" w16du:dateUtc="2025-10-09T12:26:00Z">
        <w:r w:rsidRPr="00CD76DC">
          <w:t xml:space="preserve"> for th</w:t>
        </w:r>
      </w:ins>
      <w:ins w:id="1016" w:author="Lasse J. Laaksonen (Nokia)" w:date="2025-10-24T06:31:00Z" w16du:dateUtc="2025-10-24T03:31:00Z">
        <w:r w:rsidR="00E60E81">
          <w:t>e current</w:t>
        </w:r>
      </w:ins>
      <w:ins w:id="1017" w:author="Lasse J. Laaksonen (Nokia)" w:date="2025-10-09T15:26:00Z" w16du:dateUtc="2025-10-09T12:26:00Z">
        <w:r w:rsidRPr="00CD76DC">
          <w:t xml:space="preserve"> frame and edited object elevation </w:t>
        </w:r>
      </w:ins>
      <m:oMath>
        <m:sSub>
          <m:sSubPr>
            <m:ctrlPr>
              <w:ins w:id="1018" w:author="Lasse J. Laaksonen (Nokia)" w:date="2025-10-09T15:26:00Z" w16du:dateUtc="2025-10-09T12:26:00Z">
                <w:rPr>
                  <w:rFonts w:ascii="Cambria Math" w:hAnsi="Cambria Math"/>
                  <w:i/>
                </w:rPr>
              </w:ins>
            </m:ctrlPr>
          </m:sSubPr>
          <m:e>
            <m:r>
              <w:ins w:id="1019" w:author="Lasse J. Laaksonen (Nokia)" w:date="2025-10-09T15:26:00Z" w16du:dateUtc="2025-10-09T12:26:00Z">
                <w:rPr>
                  <w:rFonts w:ascii="Cambria Math" w:hAnsi="Cambria Math"/>
                </w:rPr>
                <m:t>ϕ</m:t>
              </w:ins>
            </m:r>
          </m:e>
          <m:sub>
            <m:r>
              <w:ins w:id="1020" w:author="Lasse J. Laaksonen (Nokia)" w:date="2025-10-09T15:26:00Z" w16du:dateUtc="2025-10-09T12:26:00Z">
                <w:rPr>
                  <w:rFonts w:ascii="Cambria Math" w:hAnsi="Cambria Math"/>
                </w:rPr>
                <m:t>ISM,edit</m:t>
              </w:ins>
            </m:r>
          </m:sub>
        </m:sSub>
        <m:d>
          <m:dPr>
            <m:ctrlPr>
              <w:ins w:id="1021" w:author="Lasse J. Laaksonen (Nokia)" w:date="2025-10-09T15:26:00Z" w16du:dateUtc="2025-10-09T12:26:00Z">
                <w:rPr>
                  <w:rFonts w:ascii="Cambria Math" w:hAnsi="Cambria Math"/>
                  <w:i/>
                </w:rPr>
              </w:ins>
            </m:ctrlPr>
          </m:dPr>
          <m:e>
            <m:r>
              <w:ins w:id="1022" w:author="Lasse J. Laaksonen (Nokia)" w:date="2025-10-09T15:26:00Z" w16du:dateUtc="2025-10-09T12:26:00Z">
                <w:rPr>
                  <w:rFonts w:ascii="Cambria Math" w:hAnsi="Cambria Math"/>
                </w:rPr>
                <m:t>j</m:t>
              </w:ins>
            </m:r>
          </m:e>
        </m:d>
      </m:oMath>
      <w:ins w:id="1023" w:author="Lasse J. Laaksonen (Nokia)" w:date="2025-10-09T15:26:00Z" w16du:dateUtc="2025-10-09T12:26:00Z">
        <w:r w:rsidRPr="00CD76DC">
          <w:t xml:space="preserve"> for th</w:t>
        </w:r>
      </w:ins>
      <w:ins w:id="1024" w:author="Lasse J. Laaksonen (Nokia)" w:date="2025-10-24T06:31:00Z" w16du:dateUtc="2025-10-24T03:31:00Z">
        <w:r w:rsidR="00E60E81">
          <w:t>e current</w:t>
        </w:r>
      </w:ins>
      <w:ins w:id="1025" w:author="Lasse J. Laaksonen (Nokia)" w:date="2025-10-09T15:26:00Z" w16du:dateUtc="2025-10-09T12:26:00Z">
        <w:r w:rsidRPr="00CD76DC">
          <w:t xml:space="preserve"> frame, where </w:t>
        </w:r>
      </w:ins>
      <m:oMath>
        <m:r>
          <w:ins w:id="1026" w:author="Lasse J. Laaksonen (Nokia)" w:date="2025-10-09T15:26:00Z" w16du:dateUtc="2025-10-09T12:26:00Z">
            <w:rPr>
              <w:rFonts w:ascii="Cambria Math" w:hAnsi="Cambria Math"/>
            </w:rPr>
            <m:t>j</m:t>
          </w:ins>
        </m:r>
      </m:oMath>
      <w:ins w:id="1027" w:author="Lasse J. Laaksonen (Nokia)" w:date="2025-10-09T15:26:00Z" w16du:dateUtc="2025-10-09T12:26:00Z">
        <w:r w:rsidRPr="00CD76DC">
          <w:t xml:space="preserve"> is the object index. The object gain control information contains edited object gain </w:t>
        </w:r>
      </w:ins>
      <m:oMath>
        <m:sSub>
          <m:sSubPr>
            <m:ctrlPr>
              <w:ins w:id="1028" w:author="Lasse J. Laaksonen (Nokia)" w:date="2025-10-09T15:26:00Z" w16du:dateUtc="2025-10-09T12:26:00Z">
                <w:rPr>
                  <w:rFonts w:ascii="Cambria Math" w:hAnsi="Cambria Math"/>
                  <w:i/>
                </w:rPr>
              </w:ins>
            </m:ctrlPr>
          </m:sSubPr>
          <m:e>
            <m:r>
              <w:ins w:id="1029" w:author="Lasse J. Laaksonen (Nokia)" w:date="2025-10-09T15:26:00Z" w16du:dateUtc="2025-10-09T12:26:00Z">
                <w:rPr>
                  <w:rFonts w:ascii="Cambria Math" w:hAnsi="Cambria Math"/>
                </w:rPr>
                <m:t>g</m:t>
              </w:ins>
            </m:r>
          </m:e>
          <m:sub>
            <m:r>
              <w:ins w:id="1030" w:author="Lasse J. Laaksonen (Nokia)" w:date="2025-10-09T15:26:00Z" w16du:dateUtc="2025-10-09T12:26:00Z">
                <w:rPr>
                  <w:rFonts w:ascii="Cambria Math" w:hAnsi="Cambria Math"/>
                </w:rPr>
                <m:t>ISM,edit</m:t>
              </w:ins>
            </m:r>
          </m:sub>
        </m:sSub>
        <m:d>
          <m:dPr>
            <m:ctrlPr>
              <w:ins w:id="1031" w:author="Lasse J. Laaksonen (Nokia)" w:date="2025-10-09T15:26:00Z" w16du:dateUtc="2025-10-09T12:26:00Z">
                <w:rPr>
                  <w:rFonts w:ascii="Cambria Math" w:hAnsi="Cambria Math"/>
                  <w:i/>
                </w:rPr>
              </w:ins>
            </m:ctrlPr>
          </m:dPr>
          <m:e>
            <m:r>
              <w:ins w:id="1032" w:author="Lasse J. Laaksonen (Nokia)" w:date="2025-10-09T15:26:00Z" w16du:dateUtc="2025-10-09T12:26:00Z">
                <w:rPr>
                  <w:rFonts w:ascii="Cambria Math" w:hAnsi="Cambria Math"/>
                </w:rPr>
                <m:t>j</m:t>
              </w:ins>
            </m:r>
          </m:e>
        </m:d>
      </m:oMath>
      <w:ins w:id="1033" w:author="Lasse J. Laaksonen (Nokia)" w:date="2025-10-09T15:26:00Z" w16du:dateUtc="2025-10-09T12:26:00Z">
        <w:r w:rsidRPr="00CD76DC">
          <w:t xml:space="preserve"> for th</w:t>
        </w:r>
      </w:ins>
      <w:ins w:id="1034" w:author="Lasse J. Laaksonen (Nokia)" w:date="2025-10-24T06:31:00Z" w16du:dateUtc="2025-10-24T03:31:00Z">
        <w:r w:rsidR="00E60E81">
          <w:t>e current</w:t>
        </w:r>
      </w:ins>
      <w:ins w:id="1035" w:author="Lasse J. Laaksonen (Nokia)" w:date="2025-10-09T15:26:00Z" w16du:dateUtc="2025-10-09T12:26:00Z">
        <w:r w:rsidRPr="00CD76DC">
          <w:t xml:space="preserve"> frame. The MASA gain control information contains edited MASA gain </w:t>
        </w:r>
      </w:ins>
      <m:oMath>
        <m:sSub>
          <m:sSubPr>
            <m:ctrlPr>
              <w:ins w:id="1036" w:author="Lasse J. Laaksonen (Nokia)" w:date="2025-10-09T15:26:00Z" w16du:dateUtc="2025-10-09T12:26:00Z">
                <w:rPr>
                  <w:rFonts w:ascii="Cambria Math" w:hAnsi="Cambria Math"/>
                  <w:i/>
                </w:rPr>
              </w:ins>
            </m:ctrlPr>
          </m:sSubPr>
          <m:e>
            <m:r>
              <w:ins w:id="1037" w:author="Lasse J. Laaksonen (Nokia)" w:date="2025-10-09T15:26:00Z" w16du:dateUtc="2025-10-09T12:26:00Z">
                <w:rPr>
                  <w:rFonts w:ascii="Cambria Math" w:hAnsi="Cambria Math"/>
                </w:rPr>
                <m:t>g</m:t>
              </w:ins>
            </m:r>
          </m:e>
          <m:sub>
            <m:r>
              <w:ins w:id="1038" w:author="Lasse J. Laaksonen (Nokia)" w:date="2025-10-09T15:26:00Z" w16du:dateUtc="2025-10-09T12:26:00Z">
                <w:rPr>
                  <w:rFonts w:ascii="Cambria Math" w:hAnsi="Cambria Math"/>
                </w:rPr>
                <m:t>MASA,edit</m:t>
              </w:ins>
            </m:r>
          </m:sub>
        </m:sSub>
      </m:oMath>
      <w:ins w:id="1039" w:author="Lasse J. Laaksonen (Nokia)" w:date="2025-10-09T15:26:00Z" w16du:dateUtc="2025-10-09T12:26:00Z">
        <w:r w:rsidRPr="00CD76DC">
          <w:t xml:space="preserve"> for th</w:t>
        </w:r>
      </w:ins>
      <w:ins w:id="1040" w:author="Lasse J. Laaksonen (Nokia)" w:date="2025-10-24T06:31:00Z" w16du:dateUtc="2025-10-24T03:31:00Z">
        <w:r w:rsidR="00E60E81">
          <w:t>e current</w:t>
        </w:r>
      </w:ins>
      <w:ins w:id="1041" w:author="Lasse J. Laaksonen (Nokia)" w:date="2025-10-09T15:26:00Z" w16du:dateUtc="2025-10-09T12:26:00Z">
        <w:r w:rsidRPr="00CD76DC">
          <w:t xml:space="preserve"> frame.</w:t>
        </w:r>
      </w:ins>
    </w:p>
    <w:p w14:paraId="5A9C8196" w14:textId="0C8A2381" w:rsidR="004F40D5" w:rsidRPr="00CD76DC" w:rsidRDefault="004F40D5" w:rsidP="004F40D5">
      <w:pPr>
        <w:rPr>
          <w:ins w:id="1042" w:author="Lasse J. Laaksonen (Nokia)" w:date="2025-10-09T15:26:00Z" w16du:dateUtc="2025-10-09T12:26:00Z"/>
        </w:rPr>
      </w:pPr>
      <w:ins w:id="1043" w:author="Lasse J. Laaksonen (Nokia)" w:date="2025-10-09T15:26:00Z" w16du:dateUtc="2025-10-09T12:26:00Z">
        <w:r w:rsidRPr="00CD76DC">
          <w:t xml:space="preserve">The </w:t>
        </w:r>
      </w:ins>
      <w:ins w:id="1044" w:author="Lasse J. Laaksonen (Nokia)" w:date="2025-10-24T06:32:00Z" w16du:dateUtc="2025-10-24T03:32:00Z">
        <w:r w:rsidR="00E60E81">
          <w:t xml:space="preserve">gains of the </w:t>
        </w:r>
      </w:ins>
      <w:ins w:id="1045" w:author="Lasse J. Laaksonen (Nokia)" w:date="2025-10-09T15:26:00Z" w16du:dateUtc="2025-10-09T12:26:00Z">
        <w:r w:rsidRPr="00CD76DC">
          <w:t xml:space="preserve">audio signals related to MASA are </w:t>
        </w:r>
      </w:ins>
      <w:ins w:id="1046" w:author="Lasse J. Laaksonen (Nokia)" w:date="2025-10-24T06:33:00Z" w16du:dateUtc="2025-10-24T03:33:00Z">
        <w:r w:rsidR="00E60E81">
          <w:t>modified</w:t>
        </w:r>
      </w:ins>
      <w:ins w:id="1047" w:author="Lasse J. Laaksonen (Nokia)" w:date="2025-10-09T15:26:00Z" w16du:dateUtc="2025-10-09T12:26:00Z">
        <w:r w:rsidRPr="00CD76DC">
          <w:t xml:space="preserve"> using the edited MASA gain </w:t>
        </w:r>
      </w:ins>
      <m:oMath>
        <m:sSub>
          <m:sSubPr>
            <m:ctrlPr>
              <w:ins w:id="1048" w:author="Lasse J. Laaksonen (Nokia)" w:date="2025-10-09T15:26:00Z" w16du:dateUtc="2025-10-09T12:26:00Z">
                <w:rPr>
                  <w:rFonts w:ascii="Cambria Math" w:hAnsi="Cambria Math"/>
                  <w:i/>
                </w:rPr>
              </w:ins>
            </m:ctrlPr>
          </m:sSubPr>
          <m:e>
            <m:r>
              <w:ins w:id="1049" w:author="Lasse J. Laaksonen (Nokia)" w:date="2025-10-09T15:26:00Z" w16du:dateUtc="2025-10-09T12:26:00Z">
                <w:rPr>
                  <w:rFonts w:ascii="Cambria Math" w:hAnsi="Cambria Math"/>
                </w:rPr>
                <m:t>g</m:t>
              </w:ins>
            </m:r>
          </m:e>
          <m:sub>
            <m:r>
              <w:ins w:id="1050" w:author="Lasse J. Laaksonen (Nokia)" w:date="2025-10-09T15:26:00Z" w16du:dateUtc="2025-10-09T12:26:00Z">
                <w:rPr>
                  <w:rFonts w:ascii="Cambria Math" w:hAnsi="Cambria Math"/>
                </w:rPr>
                <m:t>MASA,edit</m:t>
              </w:ins>
            </m:r>
          </m:sub>
        </m:sSub>
      </m:oMath>
    </w:p>
    <w:p w14:paraId="412447E3" w14:textId="77777777" w:rsidR="004F40D5" w:rsidRPr="00CD76DC" w:rsidRDefault="00000000" w:rsidP="004F40D5">
      <w:pPr>
        <w:pStyle w:val="EQ"/>
        <w:rPr>
          <w:ins w:id="1051" w:author="Lasse J. Laaksonen (Nokia)" w:date="2025-10-09T15:26:00Z" w16du:dateUtc="2025-10-09T12:26:00Z"/>
        </w:rPr>
      </w:pPr>
      <m:oMathPara>
        <m:oMath>
          <m:sSub>
            <m:sSubPr>
              <m:ctrlPr>
                <w:ins w:id="1052" w:author="Lasse J. Laaksonen (Nokia)" w:date="2025-10-09T15:26:00Z" w16du:dateUtc="2025-10-09T12:26:00Z">
                  <w:rPr>
                    <w:rFonts w:ascii="Cambria Math" w:hAnsi="Cambria Math"/>
                  </w:rPr>
                </w:ins>
              </m:ctrlPr>
            </m:sSubPr>
            <m:e>
              <m:r>
                <w:ins w:id="1053" w:author="Lasse J. Laaksonen (Nokia)" w:date="2025-10-09T15:26:00Z" w16du:dateUtc="2025-10-09T12:26:00Z">
                  <w:rPr>
                    <w:rFonts w:ascii="Cambria Math" w:hAnsi="Cambria Math"/>
                  </w:rPr>
                  <m:t>s</m:t>
                </w:ins>
              </m:r>
            </m:e>
            <m:sub>
              <m:r>
                <w:ins w:id="1054" w:author="Lasse J. Laaksonen (Nokia)" w:date="2025-10-09T15:26:00Z" w16du:dateUtc="2025-10-09T12:26:00Z">
                  <w:rPr>
                    <w:rFonts w:ascii="Cambria Math" w:hAnsi="Cambria Math"/>
                  </w:rPr>
                  <m:t>MASA</m:t>
                </w:ins>
              </m:r>
            </m:sub>
          </m:sSub>
          <m:d>
            <m:dPr>
              <m:ctrlPr>
                <w:ins w:id="1055" w:author="Lasse J. Laaksonen (Nokia)" w:date="2025-10-09T15:26:00Z" w16du:dateUtc="2025-10-09T12:26:00Z">
                  <w:rPr>
                    <w:rFonts w:ascii="Cambria Math" w:hAnsi="Cambria Math"/>
                  </w:rPr>
                </w:ins>
              </m:ctrlPr>
            </m:dPr>
            <m:e>
              <m:r>
                <w:ins w:id="1056" w:author="Lasse J. Laaksonen (Nokia)" w:date="2025-10-09T15:26:00Z" w16du:dateUtc="2025-10-09T12:26:00Z">
                  <w:rPr>
                    <w:rFonts w:ascii="Cambria Math" w:hAnsi="Cambria Math"/>
                  </w:rPr>
                  <m:t>n</m:t>
                </w:ins>
              </m:r>
              <m:r>
                <w:ins w:id="1057" w:author="Lasse J. Laaksonen (Nokia)" w:date="2025-10-09T15:26:00Z" w16du:dateUtc="2025-10-09T12:26:00Z">
                  <m:rPr>
                    <m:sty m:val="p"/>
                  </m:rPr>
                  <w:rPr>
                    <w:rFonts w:ascii="Cambria Math" w:hAnsi="Cambria Math"/>
                  </w:rPr>
                  <m:t>,</m:t>
                </w:ins>
              </m:r>
              <m:r>
                <w:ins w:id="1058" w:author="Lasse J. Laaksonen (Nokia)" w:date="2025-10-09T15:26:00Z" w16du:dateUtc="2025-10-09T12:26:00Z">
                  <w:rPr>
                    <w:rFonts w:ascii="Cambria Math" w:hAnsi="Cambria Math"/>
                  </w:rPr>
                  <m:t>i</m:t>
                </w:ins>
              </m:r>
            </m:e>
          </m:d>
          <m:r>
            <w:ins w:id="1059" w:author="Lasse J. Laaksonen (Nokia)" w:date="2025-10-09T15:26:00Z" w16du:dateUtc="2025-10-09T12:26:00Z">
              <m:rPr>
                <m:sty m:val="p"/>
              </m:rPr>
              <w:rPr>
                <w:rFonts w:ascii="Cambria Math" w:hAnsi="Cambria Math"/>
              </w:rPr>
              <m:t>≔</m:t>
            </w:ins>
          </m:r>
          <m:sSub>
            <m:sSubPr>
              <m:ctrlPr>
                <w:ins w:id="1060" w:author="Lasse J. Laaksonen (Nokia)" w:date="2025-10-09T15:26:00Z" w16du:dateUtc="2025-10-09T12:26:00Z">
                  <w:rPr>
                    <w:rFonts w:ascii="Cambria Math" w:hAnsi="Cambria Math"/>
                  </w:rPr>
                </w:ins>
              </m:ctrlPr>
            </m:sSubPr>
            <m:e>
              <m:r>
                <w:ins w:id="1061" w:author="Lasse J. Laaksonen (Nokia)" w:date="2025-10-09T15:26:00Z" w16du:dateUtc="2025-10-09T12:26:00Z">
                  <w:rPr>
                    <w:rFonts w:ascii="Cambria Math" w:hAnsi="Cambria Math"/>
                  </w:rPr>
                  <m:t>s</m:t>
                </w:ins>
              </m:r>
            </m:e>
            <m:sub>
              <m:r>
                <w:ins w:id="1062" w:author="Lasse J. Laaksonen (Nokia)" w:date="2025-10-09T15:26:00Z" w16du:dateUtc="2025-10-09T12:26:00Z">
                  <w:rPr>
                    <w:rFonts w:ascii="Cambria Math" w:hAnsi="Cambria Math"/>
                  </w:rPr>
                  <m:t>MASA</m:t>
                </w:ins>
              </m:r>
            </m:sub>
          </m:sSub>
          <m:d>
            <m:dPr>
              <m:ctrlPr>
                <w:ins w:id="1063" w:author="Lasse J. Laaksonen (Nokia)" w:date="2025-10-09T15:26:00Z" w16du:dateUtc="2025-10-09T12:26:00Z">
                  <w:rPr>
                    <w:rFonts w:ascii="Cambria Math" w:hAnsi="Cambria Math"/>
                  </w:rPr>
                </w:ins>
              </m:ctrlPr>
            </m:dPr>
            <m:e>
              <m:r>
                <w:ins w:id="1064" w:author="Lasse J. Laaksonen (Nokia)" w:date="2025-10-09T15:26:00Z" w16du:dateUtc="2025-10-09T12:26:00Z">
                  <w:rPr>
                    <w:rFonts w:ascii="Cambria Math" w:hAnsi="Cambria Math"/>
                  </w:rPr>
                  <m:t>n</m:t>
                </w:ins>
              </m:r>
              <m:r>
                <w:ins w:id="1065" w:author="Lasse J. Laaksonen (Nokia)" w:date="2025-10-09T15:26:00Z" w16du:dateUtc="2025-10-09T12:26:00Z">
                  <m:rPr>
                    <m:sty m:val="p"/>
                  </m:rPr>
                  <w:rPr>
                    <w:rFonts w:ascii="Cambria Math" w:hAnsi="Cambria Math"/>
                  </w:rPr>
                  <m:t>,</m:t>
                </w:ins>
              </m:r>
              <m:r>
                <w:ins w:id="1066" w:author="Lasse J. Laaksonen (Nokia)" w:date="2025-10-09T15:26:00Z" w16du:dateUtc="2025-10-09T12:26:00Z">
                  <w:rPr>
                    <w:rFonts w:ascii="Cambria Math" w:hAnsi="Cambria Math"/>
                  </w:rPr>
                  <m:t>i</m:t>
                </w:ins>
              </m:r>
            </m:e>
          </m:d>
          <m:sSub>
            <m:sSubPr>
              <m:ctrlPr>
                <w:ins w:id="1067" w:author="Lasse J. Laaksonen (Nokia)" w:date="2025-10-09T15:26:00Z" w16du:dateUtc="2025-10-09T12:26:00Z">
                  <w:rPr>
                    <w:rFonts w:ascii="Cambria Math" w:hAnsi="Cambria Math"/>
                  </w:rPr>
                </w:ins>
              </m:ctrlPr>
            </m:sSubPr>
            <m:e>
              <m:r>
                <w:ins w:id="1068" w:author="Lasse J. Laaksonen (Nokia)" w:date="2025-10-09T15:26:00Z" w16du:dateUtc="2025-10-09T12:26:00Z">
                  <w:rPr>
                    <w:rFonts w:ascii="Cambria Math" w:hAnsi="Cambria Math"/>
                  </w:rPr>
                  <m:t>g</m:t>
                </w:ins>
              </m:r>
            </m:e>
            <m:sub>
              <m:r>
                <w:ins w:id="1069" w:author="Lasse J. Laaksonen (Nokia)" w:date="2025-10-09T15:26:00Z" w16du:dateUtc="2025-10-09T12:26:00Z">
                  <w:rPr>
                    <w:rFonts w:ascii="Cambria Math" w:hAnsi="Cambria Math"/>
                  </w:rPr>
                  <m:t>MASA</m:t>
                </w:ins>
              </m:r>
              <m:r>
                <w:ins w:id="1070" w:author="Lasse J. Laaksonen (Nokia)" w:date="2025-10-09T15:26:00Z" w16du:dateUtc="2025-10-09T12:26:00Z">
                  <m:rPr>
                    <m:sty m:val="p"/>
                  </m:rPr>
                  <w:rPr>
                    <w:rFonts w:ascii="Cambria Math" w:hAnsi="Cambria Math"/>
                  </w:rPr>
                  <m:t>,</m:t>
                </w:ins>
              </m:r>
              <m:r>
                <w:ins w:id="1071" w:author="Lasse J. Laaksonen (Nokia)" w:date="2025-10-09T15:26:00Z" w16du:dateUtc="2025-10-09T12:26:00Z">
                  <w:rPr>
                    <w:rFonts w:ascii="Cambria Math" w:hAnsi="Cambria Math"/>
                  </w:rPr>
                  <m:t>edit</m:t>
                </w:ins>
              </m:r>
            </m:sub>
          </m:sSub>
        </m:oMath>
      </m:oMathPara>
    </w:p>
    <w:p w14:paraId="27E694A0" w14:textId="5B1930E1" w:rsidR="004F40D5" w:rsidRPr="00CD76DC" w:rsidRDefault="004F40D5" w:rsidP="004F40D5">
      <w:pPr>
        <w:rPr>
          <w:ins w:id="1072" w:author="Lasse J. Laaksonen (Nokia)" w:date="2025-10-09T15:26:00Z" w16du:dateUtc="2025-10-09T12:26:00Z"/>
        </w:rPr>
      </w:pPr>
      <w:ins w:id="1073" w:author="Lasse J. Laaksonen (Nokia)" w:date="2025-10-09T15:26:00Z" w16du:dateUtc="2025-10-09T12:26:00Z">
        <w:r w:rsidRPr="00CD76DC">
          <w:t xml:space="preserve">where </w:t>
        </w:r>
      </w:ins>
      <m:oMath>
        <m:r>
          <w:ins w:id="1074" w:author="Lasse J. Laaksonen (Nokia)" w:date="2025-10-09T15:26:00Z" w16du:dateUtc="2025-10-09T12:26:00Z">
            <w:rPr>
              <w:rFonts w:ascii="Cambria Math" w:hAnsi="Cambria Math"/>
            </w:rPr>
            <m:t>i</m:t>
          </w:ins>
        </m:r>
      </m:oMath>
      <w:ins w:id="1075" w:author="Lasse J. Laaksonen (Nokia)" w:date="2025-10-09T15:26:00Z" w16du:dateUtc="2025-10-09T12:26:00Z">
        <w:r w:rsidRPr="00CD76DC">
          <w:t xml:space="preserve"> is the transport audio signal channel. The </w:t>
        </w:r>
      </w:ins>
      <w:ins w:id="1076" w:author="Lasse J. Laaksonen (Nokia)" w:date="2025-10-24T06:32:00Z" w16du:dateUtc="2025-10-24T03:32:00Z">
        <w:r w:rsidR="00E60E81">
          <w:t xml:space="preserve">gains of the </w:t>
        </w:r>
      </w:ins>
      <w:ins w:id="1077" w:author="Lasse J. Laaksonen (Nokia)" w:date="2025-10-09T15:26:00Z" w16du:dateUtc="2025-10-09T12:26:00Z">
        <w:r w:rsidRPr="00CD76DC">
          <w:t xml:space="preserve">audio signals related to objects </w:t>
        </w:r>
      </w:ins>
      <w:ins w:id="1078" w:author="Lasse J. Laaksonen (Nokia)" w:date="2025-10-24T06:32:00Z" w16du:dateUtc="2025-10-24T03:32:00Z">
        <w:r w:rsidR="00E60E81">
          <w:t>are modified</w:t>
        </w:r>
      </w:ins>
      <w:ins w:id="1079" w:author="Lasse J. Laaksonen (Nokia)" w:date="2025-10-09T15:26:00Z" w16du:dateUtc="2025-10-09T12:26:00Z">
        <w:r w:rsidRPr="00CD76DC">
          <w:t xml:space="preserve"> using the edited object gain </w:t>
        </w:r>
      </w:ins>
      <m:oMath>
        <m:sSub>
          <m:sSubPr>
            <m:ctrlPr>
              <w:ins w:id="1080" w:author="Lasse J. Laaksonen (Nokia)" w:date="2025-10-09T15:26:00Z" w16du:dateUtc="2025-10-09T12:26:00Z">
                <w:rPr>
                  <w:rFonts w:ascii="Cambria Math" w:hAnsi="Cambria Math"/>
                  <w:i/>
                </w:rPr>
              </w:ins>
            </m:ctrlPr>
          </m:sSubPr>
          <m:e>
            <m:r>
              <w:ins w:id="1081" w:author="Lasse J. Laaksonen (Nokia)" w:date="2025-10-09T15:26:00Z" w16du:dateUtc="2025-10-09T12:26:00Z">
                <w:rPr>
                  <w:rFonts w:ascii="Cambria Math" w:hAnsi="Cambria Math"/>
                </w:rPr>
                <m:t>g</m:t>
              </w:ins>
            </m:r>
          </m:e>
          <m:sub>
            <m:r>
              <w:ins w:id="1082" w:author="Lasse J. Laaksonen (Nokia)" w:date="2025-10-09T15:26:00Z" w16du:dateUtc="2025-10-09T12:26:00Z">
                <w:rPr>
                  <w:rFonts w:ascii="Cambria Math" w:hAnsi="Cambria Math"/>
                </w:rPr>
                <m:t>ISM,edit</m:t>
              </w:ins>
            </m:r>
          </m:sub>
        </m:sSub>
        <m:d>
          <m:dPr>
            <m:ctrlPr>
              <w:ins w:id="1083" w:author="Lasse J. Laaksonen (Nokia)" w:date="2025-10-09T15:26:00Z" w16du:dateUtc="2025-10-09T12:26:00Z">
                <w:rPr>
                  <w:rFonts w:ascii="Cambria Math" w:hAnsi="Cambria Math"/>
                  <w:i/>
                </w:rPr>
              </w:ins>
            </m:ctrlPr>
          </m:dPr>
          <m:e>
            <m:r>
              <w:ins w:id="1084" w:author="Lasse J. Laaksonen (Nokia)" w:date="2025-10-09T15:26:00Z" w16du:dateUtc="2025-10-09T12:26:00Z">
                <w:rPr>
                  <w:rFonts w:ascii="Cambria Math" w:hAnsi="Cambria Math"/>
                </w:rPr>
                <m:t>j</m:t>
              </w:ins>
            </m:r>
          </m:e>
        </m:d>
      </m:oMath>
    </w:p>
    <w:p w14:paraId="53E08AB3" w14:textId="77777777" w:rsidR="004F40D5" w:rsidRPr="00CD76DC" w:rsidRDefault="00000000" w:rsidP="004F40D5">
      <w:pPr>
        <w:pStyle w:val="EQ"/>
        <w:rPr>
          <w:ins w:id="1085" w:author="Lasse J. Laaksonen (Nokia)" w:date="2025-10-09T15:26:00Z" w16du:dateUtc="2025-10-09T12:26:00Z"/>
        </w:rPr>
      </w:pPr>
      <m:oMathPara>
        <m:oMath>
          <m:sSub>
            <m:sSubPr>
              <m:ctrlPr>
                <w:ins w:id="1086" w:author="Lasse J. Laaksonen (Nokia)" w:date="2025-10-09T15:26:00Z" w16du:dateUtc="2025-10-09T12:26:00Z">
                  <w:rPr>
                    <w:rFonts w:ascii="Cambria Math" w:hAnsi="Cambria Math"/>
                  </w:rPr>
                </w:ins>
              </m:ctrlPr>
            </m:sSubPr>
            <m:e>
              <m:r>
                <w:ins w:id="1087" w:author="Lasse J. Laaksonen (Nokia)" w:date="2025-10-09T15:26:00Z" w16du:dateUtc="2025-10-09T12:26:00Z">
                  <w:rPr>
                    <w:rFonts w:ascii="Cambria Math" w:hAnsi="Cambria Math"/>
                  </w:rPr>
                  <m:t>s</m:t>
                </w:ins>
              </m:r>
            </m:e>
            <m:sub>
              <m:r>
                <w:ins w:id="1088" w:author="Lasse J. Laaksonen (Nokia)" w:date="2025-10-09T15:26:00Z" w16du:dateUtc="2025-10-09T12:26:00Z">
                  <w:rPr>
                    <w:rFonts w:ascii="Cambria Math" w:hAnsi="Cambria Math"/>
                  </w:rPr>
                  <m:t>ISM</m:t>
                </w:ins>
              </m:r>
            </m:sub>
          </m:sSub>
          <m:d>
            <m:dPr>
              <m:ctrlPr>
                <w:ins w:id="1089" w:author="Lasse J. Laaksonen (Nokia)" w:date="2025-10-09T15:26:00Z" w16du:dateUtc="2025-10-09T12:26:00Z">
                  <w:rPr>
                    <w:rFonts w:ascii="Cambria Math" w:hAnsi="Cambria Math"/>
                  </w:rPr>
                </w:ins>
              </m:ctrlPr>
            </m:dPr>
            <m:e>
              <m:r>
                <w:ins w:id="1090" w:author="Lasse J. Laaksonen (Nokia)" w:date="2025-10-09T15:26:00Z" w16du:dateUtc="2025-10-09T12:26:00Z">
                  <w:rPr>
                    <w:rFonts w:ascii="Cambria Math" w:hAnsi="Cambria Math"/>
                  </w:rPr>
                  <m:t>n</m:t>
                </w:ins>
              </m:r>
              <m:r>
                <w:ins w:id="1091" w:author="Lasse J. Laaksonen (Nokia)" w:date="2025-10-09T15:26:00Z" w16du:dateUtc="2025-10-09T12:26:00Z">
                  <m:rPr>
                    <m:sty m:val="p"/>
                  </m:rPr>
                  <w:rPr>
                    <w:rFonts w:ascii="Cambria Math" w:hAnsi="Cambria Math"/>
                  </w:rPr>
                  <m:t>,</m:t>
                </w:ins>
              </m:r>
              <m:r>
                <w:ins w:id="1092" w:author="Lasse J. Laaksonen (Nokia)" w:date="2025-10-09T15:26:00Z" w16du:dateUtc="2025-10-09T12:26:00Z">
                  <w:rPr>
                    <w:rFonts w:ascii="Cambria Math" w:hAnsi="Cambria Math"/>
                  </w:rPr>
                  <m:t>j</m:t>
                </w:ins>
              </m:r>
            </m:e>
          </m:d>
          <m:r>
            <w:ins w:id="1093" w:author="Lasse J. Laaksonen (Nokia)" w:date="2025-10-09T15:26:00Z" w16du:dateUtc="2025-10-09T12:26:00Z">
              <m:rPr>
                <m:sty m:val="p"/>
              </m:rPr>
              <w:rPr>
                <w:rFonts w:ascii="Cambria Math" w:hAnsi="Cambria Math"/>
              </w:rPr>
              <m:t>≔</m:t>
            </w:ins>
          </m:r>
          <m:sSub>
            <m:sSubPr>
              <m:ctrlPr>
                <w:ins w:id="1094" w:author="Lasse J. Laaksonen (Nokia)" w:date="2025-10-09T15:26:00Z" w16du:dateUtc="2025-10-09T12:26:00Z">
                  <w:rPr>
                    <w:rFonts w:ascii="Cambria Math" w:hAnsi="Cambria Math"/>
                  </w:rPr>
                </w:ins>
              </m:ctrlPr>
            </m:sSubPr>
            <m:e>
              <m:r>
                <w:ins w:id="1095" w:author="Lasse J. Laaksonen (Nokia)" w:date="2025-10-09T15:26:00Z" w16du:dateUtc="2025-10-09T12:26:00Z">
                  <w:rPr>
                    <w:rFonts w:ascii="Cambria Math" w:hAnsi="Cambria Math"/>
                  </w:rPr>
                  <m:t>s</m:t>
                </w:ins>
              </m:r>
            </m:e>
            <m:sub>
              <m:r>
                <w:ins w:id="1096" w:author="Lasse J. Laaksonen (Nokia)" w:date="2025-10-09T15:26:00Z" w16du:dateUtc="2025-10-09T12:26:00Z">
                  <w:rPr>
                    <w:rFonts w:ascii="Cambria Math" w:hAnsi="Cambria Math"/>
                  </w:rPr>
                  <m:t>ISM</m:t>
                </w:ins>
              </m:r>
            </m:sub>
          </m:sSub>
          <m:d>
            <m:dPr>
              <m:ctrlPr>
                <w:ins w:id="1097" w:author="Lasse J. Laaksonen (Nokia)" w:date="2025-10-09T15:26:00Z" w16du:dateUtc="2025-10-09T12:26:00Z">
                  <w:rPr>
                    <w:rFonts w:ascii="Cambria Math" w:hAnsi="Cambria Math"/>
                  </w:rPr>
                </w:ins>
              </m:ctrlPr>
            </m:dPr>
            <m:e>
              <m:r>
                <w:ins w:id="1098" w:author="Lasse J. Laaksonen (Nokia)" w:date="2025-10-09T15:26:00Z" w16du:dateUtc="2025-10-09T12:26:00Z">
                  <w:rPr>
                    <w:rFonts w:ascii="Cambria Math" w:hAnsi="Cambria Math"/>
                  </w:rPr>
                  <m:t>n</m:t>
                </w:ins>
              </m:r>
              <m:r>
                <w:ins w:id="1099" w:author="Lasse J. Laaksonen (Nokia)" w:date="2025-10-09T15:26:00Z" w16du:dateUtc="2025-10-09T12:26:00Z">
                  <m:rPr>
                    <m:sty m:val="p"/>
                  </m:rPr>
                  <w:rPr>
                    <w:rFonts w:ascii="Cambria Math" w:hAnsi="Cambria Math"/>
                  </w:rPr>
                  <m:t>,</m:t>
                </w:ins>
              </m:r>
              <m:r>
                <w:ins w:id="1100" w:author="Lasse J. Laaksonen (Nokia)" w:date="2025-10-09T15:26:00Z" w16du:dateUtc="2025-10-09T12:26:00Z">
                  <w:rPr>
                    <w:rFonts w:ascii="Cambria Math" w:hAnsi="Cambria Math"/>
                  </w:rPr>
                  <m:t>j</m:t>
                </w:ins>
              </m:r>
            </m:e>
          </m:d>
          <m:sSub>
            <m:sSubPr>
              <m:ctrlPr>
                <w:ins w:id="1101" w:author="Lasse J. Laaksonen (Nokia)" w:date="2025-10-09T15:26:00Z" w16du:dateUtc="2025-10-09T12:26:00Z">
                  <w:rPr>
                    <w:rFonts w:ascii="Cambria Math" w:hAnsi="Cambria Math"/>
                  </w:rPr>
                </w:ins>
              </m:ctrlPr>
            </m:sSubPr>
            <m:e>
              <m:r>
                <w:ins w:id="1102" w:author="Lasse J. Laaksonen (Nokia)" w:date="2025-10-09T15:26:00Z" w16du:dateUtc="2025-10-09T12:26:00Z">
                  <w:rPr>
                    <w:rFonts w:ascii="Cambria Math" w:hAnsi="Cambria Math"/>
                  </w:rPr>
                  <m:t>g</m:t>
                </w:ins>
              </m:r>
            </m:e>
            <m:sub>
              <m:r>
                <w:ins w:id="1103" w:author="Lasse J. Laaksonen (Nokia)" w:date="2025-10-09T15:26:00Z" w16du:dateUtc="2025-10-09T12:26:00Z">
                  <w:rPr>
                    <w:rFonts w:ascii="Cambria Math" w:hAnsi="Cambria Math"/>
                  </w:rPr>
                  <m:t>ISM</m:t>
                </w:ins>
              </m:r>
              <m:r>
                <w:ins w:id="1104" w:author="Lasse J. Laaksonen (Nokia)" w:date="2025-10-09T15:26:00Z" w16du:dateUtc="2025-10-09T12:26:00Z">
                  <m:rPr>
                    <m:sty m:val="p"/>
                  </m:rPr>
                  <w:rPr>
                    <w:rFonts w:ascii="Cambria Math" w:hAnsi="Cambria Math"/>
                  </w:rPr>
                  <m:t>,</m:t>
                </w:ins>
              </m:r>
              <m:r>
                <w:ins w:id="1105" w:author="Lasse J. Laaksonen (Nokia)" w:date="2025-10-09T15:26:00Z" w16du:dateUtc="2025-10-09T12:26:00Z">
                  <w:rPr>
                    <w:rFonts w:ascii="Cambria Math" w:hAnsi="Cambria Math"/>
                  </w:rPr>
                  <m:t>edit</m:t>
                </w:ins>
              </m:r>
            </m:sub>
          </m:sSub>
          <m:r>
            <w:ins w:id="1106" w:author="Lasse J. Laaksonen (Nokia)" w:date="2025-10-09T15:26:00Z" w16du:dateUtc="2025-10-09T12:26:00Z">
              <m:rPr>
                <m:sty m:val="p"/>
              </m:rPr>
              <w:rPr>
                <w:rFonts w:ascii="Cambria Math" w:hAnsi="Cambria Math"/>
              </w:rPr>
              <m:t>(</m:t>
            </w:ins>
          </m:r>
          <m:r>
            <w:ins w:id="1107" w:author="Lasse J. Laaksonen (Nokia)" w:date="2025-10-09T15:26:00Z" w16du:dateUtc="2025-10-09T12:26:00Z">
              <w:rPr>
                <w:rFonts w:ascii="Cambria Math" w:hAnsi="Cambria Math"/>
              </w:rPr>
              <m:t>j</m:t>
            </w:ins>
          </m:r>
          <m:r>
            <w:ins w:id="1108" w:author="Lasse J. Laaksonen (Nokia)" w:date="2025-10-09T15:26:00Z" w16du:dateUtc="2025-10-09T12:26:00Z">
              <m:rPr>
                <m:sty m:val="p"/>
              </m:rPr>
              <w:rPr>
                <w:rFonts w:ascii="Cambria Math" w:hAnsi="Cambria Math"/>
              </w:rPr>
              <m:t>)</m:t>
            </w:ins>
          </m:r>
        </m:oMath>
      </m:oMathPara>
    </w:p>
    <w:p w14:paraId="6835E74A" w14:textId="77777777" w:rsidR="004F40D5" w:rsidRPr="00CD76DC" w:rsidRDefault="004F40D5" w:rsidP="004F40D5">
      <w:pPr>
        <w:rPr>
          <w:ins w:id="1109" w:author="Lasse J. Laaksonen (Nokia)" w:date="2025-10-09T15:26:00Z" w16du:dateUtc="2025-10-09T12:26:00Z"/>
        </w:rPr>
      </w:pPr>
      <w:ins w:id="1110" w:author="Lasse J. Laaksonen (Nokia)" w:date="2025-10-09T15:26:00Z" w16du:dateUtc="2025-10-09T12:26:00Z">
        <w:r w:rsidRPr="00CD76DC">
          <w:t xml:space="preserve">Spatial audio signals are rendered using the gained audio signals </w:t>
        </w:r>
      </w:ins>
      <m:oMath>
        <m:sSub>
          <m:sSubPr>
            <m:ctrlPr>
              <w:ins w:id="1111" w:author="Lasse J. Laaksonen (Nokia)" w:date="2025-10-09T15:26:00Z" w16du:dateUtc="2025-10-09T12:26:00Z">
                <w:rPr>
                  <w:rFonts w:ascii="Cambria Math" w:hAnsi="Cambria Math"/>
                  <w:i/>
                </w:rPr>
              </w:ins>
            </m:ctrlPr>
          </m:sSubPr>
          <m:e>
            <m:r>
              <w:ins w:id="1112" w:author="Lasse J. Laaksonen (Nokia)" w:date="2025-10-09T15:26:00Z" w16du:dateUtc="2025-10-09T12:26:00Z">
                <w:rPr>
                  <w:rFonts w:ascii="Cambria Math" w:hAnsi="Cambria Math"/>
                </w:rPr>
                <m:t>s</m:t>
              </w:ins>
            </m:r>
          </m:e>
          <m:sub>
            <m:r>
              <w:ins w:id="1113" w:author="Lasse J. Laaksonen (Nokia)" w:date="2025-10-09T15:26:00Z" w16du:dateUtc="2025-10-09T12:26:00Z">
                <w:rPr>
                  <w:rFonts w:ascii="Cambria Math" w:hAnsi="Cambria Math"/>
                </w:rPr>
                <m:t>MASA</m:t>
              </w:ins>
            </m:r>
          </m:sub>
        </m:sSub>
        <m:d>
          <m:dPr>
            <m:ctrlPr>
              <w:ins w:id="1114" w:author="Lasse J. Laaksonen (Nokia)" w:date="2025-10-09T15:26:00Z" w16du:dateUtc="2025-10-09T12:26:00Z">
                <w:rPr>
                  <w:rFonts w:ascii="Cambria Math" w:hAnsi="Cambria Math"/>
                  <w:i/>
                </w:rPr>
              </w:ins>
            </m:ctrlPr>
          </m:dPr>
          <m:e>
            <m:r>
              <w:ins w:id="1115" w:author="Lasse J. Laaksonen (Nokia)" w:date="2025-10-09T15:26:00Z" w16du:dateUtc="2025-10-09T12:26:00Z">
                <w:rPr>
                  <w:rFonts w:ascii="Cambria Math" w:hAnsi="Cambria Math"/>
                </w:rPr>
                <m:t>n,i</m:t>
              </w:ins>
            </m:r>
          </m:e>
        </m:d>
      </m:oMath>
      <w:ins w:id="1116" w:author="Lasse J. Laaksonen (Nokia)" w:date="2025-10-09T15:26:00Z" w16du:dateUtc="2025-10-09T12:26:00Z">
        <w:r w:rsidRPr="00CD76DC">
          <w:t xml:space="preserve"> and </w:t>
        </w:r>
      </w:ins>
      <m:oMath>
        <m:sSub>
          <m:sSubPr>
            <m:ctrlPr>
              <w:ins w:id="1117" w:author="Lasse J. Laaksonen (Nokia)" w:date="2025-10-09T15:26:00Z" w16du:dateUtc="2025-10-09T12:26:00Z">
                <w:rPr>
                  <w:rFonts w:ascii="Cambria Math" w:hAnsi="Cambria Math"/>
                  <w:i/>
                </w:rPr>
              </w:ins>
            </m:ctrlPr>
          </m:sSubPr>
          <m:e>
            <m:r>
              <w:ins w:id="1118" w:author="Lasse J. Laaksonen (Nokia)" w:date="2025-10-09T15:26:00Z" w16du:dateUtc="2025-10-09T12:26:00Z">
                <w:rPr>
                  <w:rFonts w:ascii="Cambria Math" w:hAnsi="Cambria Math"/>
                </w:rPr>
                <m:t>s</m:t>
              </w:ins>
            </m:r>
          </m:e>
          <m:sub>
            <m:r>
              <w:ins w:id="1119" w:author="Lasse J. Laaksonen (Nokia)" w:date="2025-10-09T15:26:00Z" w16du:dateUtc="2025-10-09T12:26:00Z">
                <w:rPr>
                  <w:rFonts w:ascii="Cambria Math" w:hAnsi="Cambria Math"/>
                </w:rPr>
                <m:t>ISM</m:t>
              </w:ins>
            </m:r>
          </m:sub>
        </m:sSub>
        <m:d>
          <m:dPr>
            <m:ctrlPr>
              <w:ins w:id="1120" w:author="Lasse J. Laaksonen (Nokia)" w:date="2025-10-09T15:26:00Z" w16du:dateUtc="2025-10-09T12:26:00Z">
                <w:rPr>
                  <w:rFonts w:ascii="Cambria Math" w:hAnsi="Cambria Math"/>
                  <w:i/>
                </w:rPr>
              </w:ins>
            </m:ctrlPr>
          </m:dPr>
          <m:e>
            <m:r>
              <w:ins w:id="1121" w:author="Lasse J. Laaksonen (Nokia)" w:date="2025-10-09T15:26:00Z" w16du:dateUtc="2025-10-09T12:26:00Z">
                <w:rPr>
                  <w:rFonts w:ascii="Cambria Math" w:hAnsi="Cambria Math"/>
                </w:rPr>
                <m:t>n,j</m:t>
              </w:ins>
            </m:r>
          </m:e>
        </m:d>
      </m:oMath>
      <w:ins w:id="1122" w:author="Lasse J. Laaksonen (Nokia)" w:date="2025-10-09T15:26:00Z" w16du:dateUtc="2025-10-09T12:26:00Z">
        <w:r w:rsidRPr="00CD76DC">
          <w:t xml:space="preserve">, object position control information </w:t>
        </w:r>
      </w:ins>
      <m:oMath>
        <m:sSub>
          <m:sSubPr>
            <m:ctrlPr>
              <w:ins w:id="1123" w:author="Lasse J. Laaksonen (Nokia)" w:date="2025-10-09T15:26:00Z" w16du:dateUtc="2025-10-09T12:26:00Z">
                <w:rPr>
                  <w:rFonts w:ascii="Cambria Math" w:hAnsi="Cambria Math"/>
                  <w:i/>
                </w:rPr>
              </w:ins>
            </m:ctrlPr>
          </m:sSubPr>
          <m:e>
            <m:r>
              <w:ins w:id="1124" w:author="Lasse J. Laaksonen (Nokia)" w:date="2025-10-09T15:26:00Z" w16du:dateUtc="2025-10-09T12:26:00Z">
                <w:rPr>
                  <w:rFonts w:ascii="Cambria Math" w:hAnsi="Cambria Math"/>
                </w:rPr>
                <m:t>θ</m:t>
              </w:ins>
            </m:r>
          </m:e>
          <m:sub>
            <m:r>
              <w:ins w:id="1125" w:author="Lasse J. Laaksonen (Nokia)" w:date="2025-10-09T15:26:00Z" w16du:dateUtc="2025-10-09T12:26:00Z">
                <w:rPr>
                  <w:rFonts w:ascii="Cambria Math" w:hAnsi="Cambria Math"/>
                </w:rPr>
                <m:t>ISM,edit</m:t>
              </w:ins>
            </m:r>
          </m:sub>
        </m:sSub>
        <m:d>
          <m:dPr>
            <m:ctrlPr>
              <w:ins w:id="1126" w:author="Lasse J. Laaksonen (Nokia)" w:date="2025-10-09T15:26:00Z" w16du:dateUtc="2025-10-09T12:26:00Z">
                <w:rPr>
                  <w:rFonts w:ascii="Cambria Math" w:hAnsi="Cambria Math"/>
                  <w:i/>
                </w:rPr>
              </w:ins>
            </m:ctrlPr>
          </m:dPr>
          <m:e>
            <m:r>
              <w:ins w:id="1127" w:author="Lasse J. Laaksonen (Nokia)" w:date="2025-10-09T15:26:00Z" w16du:dateUtc="2025-10-09T12:26:00Z">
                <w:rPr>
                  <w:rFonts w:ascii="Cambria Math" w:hAnsi="Cambria Math"/>
                </w:rPr>
                <m:t>j</m:t>
              </w:ins>
            </m:r>
          </m:e>
        </m:d>
      </m:oMath>
      <w:ins w:id="1128" w:author="Lasse J. Laaksonen (Nokia)" w:date="2025-10-09T15:26:00Z" w16du:dateUtc="2025-10-09T12:26:00Z">
        <w:r w:rsidRPr="00CD76DC">
          <w:t xml:space="preserve">, </w:t>
        </w:r>
      </w:ins>
      <m:oMath>
        <m:sSub>
          <m:sSubPr>
            <m:ctrlPr>
              <w:ins w:id="1129" w:author="Lasse J. Laaksonen (Nokia)" w:date="2025-10-09T15:26:00Z" w16du:dateUtc="2025-10-09T12:26:00Z">
                <w:rPr>
                  <w:rFonts w:ascii="Cambria Math" w:hAnsi="Cambria Math"/>
                  <w:i/>
                </w:rPr>
              </w:ins>
            </m:ctrlPr>
          </m:sSubPr>
          <m:e>
            <m:r>
              <w:ins w:id="1130" w:author="Lasse J. Laaksonen (Nokia)" w:date="2025-10-09T15:26:00Z" w16du:dateUtc="2025-10-09T12:26:00Z">
                <w:rPr>
                  <w:rFonts w:ascii="Cambria Math" w:hAnsi="Cambria Math"/>
                </w:rPr>
                <m:t>ϕ</m:t>
              </w:ins>
            </m:r>
          </m:e>
          <m:sub>
            <m:r>
              <w:ins w:id="1131" w:author="Lasse J. Laaksonen (Nokia)" w:date="2025-10-09T15:26:00Z" w16du:dateUtc="2025-10-09T12:26:00Z">
                <w:rPr>
                  <w:rFonts w:ascii="Cambria Math" w:hAnsi="Cambria Math"/>
                </w:rPr>
                <m:t>ISM</m:t>
              </w:ins>
            </m:r>
          </m:sub>
        </m:sSub>
        <m:d>
          <m:dPr>
            <m:ctrlPr>
              <w:ins w:id="1132" w:author="Lasse J. Laaksonen (Nokia)" w:date="2025-10-09T15:26:00Z" w16du:dateUtc="2025-10-09T12:26:00Z">
                <w:rPr>
                  <w:rFonts w:ascii="Cambria Math" w:hAnsi="Cambria Math"/>
                  <w:i/>
                </w:rPr>
              </w:ins>
            </m:ctrlPr>
          </m:dPr>
          <m:e>
            <m:r>
              <w:ins w:id="1133" w:author="Lasse J. Laaksonen (Nokia)" w:date="2025-10-09T15:26:00Z" w16du:dateUtc="2025-10-09T12:26:00Z">
                <w:rPr>
                  <w:rFonts w:ascii="Cambria Math" w:hAnsi="Cambria Math"/>
                </w:rPr>
                <m:t>j</m:t>
              </w:ins>
            </m:r>
          </m:e>
        </m:d>
      </m:oMath>
      <w:ins w:id="1134" w:author="Lasse J. Laaksonen (Nokia)" w:date="2025-10-09T15:26:00Z" w16du:dateUtc="2025-10-09T12:26:00Z">
        <w:r w:rsidRPr="00CD76DC">
          <w:t xml:space="preserve">, and the obtained metadata (MASA and object metadata). The rendering is performed as described in </w:t>
        </w:r>
      </w:ins>
      <w:ins w:id="1135" w:author="Lasse J. Laaksonen (Nokia)" w:date="2025-10-09T15:30:00Z" w16du:dateUtc="2025-10-09T12:30:00Z">
        <w:r>
          <w:t xml:space="preserve">clause </w:t>
        </w:r>
      </w:ins>
      <w:ins w:id="1136" w:author="Lasse J. Laaksonen (Nokia)" w:date="2025-10-09T15:26:00Z" w16du:dateUtc="2025-10-09T12:26:00Z">
        <w:r w:rsidRPr="00CD76DC">
          <w:t xml:space="preserve">6.9.7, but the edited object positions </w:t>
        </w:r>
      </w:ins>
      <m:oMath>
        <m:sSub>
          <m:sSubPr>
            <m:ctrlPr>
              <w:ins w:id="1137" w:author="Lasse J. Laaksonen (Nokia)" w:date="2025-10-09T15:26:00Z" w16du:dateUtc="2025-10-09T12:26:00Z">
                <w:rPr>
                  <w:rFonts w:ascii="Cambria Math" w:hAnsi="Cambria Math"/>
                  <w:i/>
                </w:rPr>
              </w:ins>
            </m:ctrlPr>
          </m:sSubPr>
          <m:e>
            <m:r>
              <w:ins w:id="1138" w:author="Lasse J. Laaksonen (Nokia)" w:date="2025-10-09T15:26:00Z" w16du:dateUtc="2025-10-09T12:26:00Z">
                <w:rPr>
                  <w:rFonts w:ascii="Cambria Math" w:hAnsi="Cambria Math"/>
                </w:rPr>
                <m:t>θ</m:t>
              </w:ins>
            </m:r>
          </m:e>
          <m:sub>
            <m:r>
              <w:ins w:id="1139" w:author="Lasse J. Laaksonen (Nokia)" w:date="2025-10-09T15:26:00Z" w16du:dateUtc="2025-10-09T12:26:00Z">
                <w:rPr>
                  <w:rFonts w:ascii="Cambria Math" w:hAnsi="Cambria Math"/>
                </w:rPr>
                <m:t>ISM,edit</m:t>
              </w:ins>
            </m:r>
          </m:sub>
        </m:sSub>
        <m:d>
          <m:dPr>
            <m:ctrlPr>
              <w:ins w:id="1140" w:author="Lasse J. Laaksonen (Nokia)" w:date="2025-10-09T15:26:00Z" w16du:dateUtc="2025-10-09T12:26:00Z">
                <w:rPr>
                  <w:rFonts w:ascii="Cambria Math" w:hAnsi="Cambria Math"/>
                  <w:i/>
                </w:rPr>
              </w:ins>
            </m:ctrlPr>
          </m:dPr>
          <m:e>
            <m:r>
              <w:ins w:id="1141" w:author="Lasse J. Laaksonen (Nokia)" w:date="2025-10-09T15:26:00Z" w16du:dateUtc="2025-10-09T12:26:00Z">
                <w:rPr>
                  <w:rFonts w:ascii="Cambria Math" w:hAnsi="Cambria Math"/>
                </w:rPr>
                <m:t>j</m:t>
              </w:ins>
            </m:r>
          </m:e>
        </m:d>
      </m:oMath>
      <w:ins w:id="1142" w:author="Lasse J. Laaksonen (Nokia)" w:date="2025-10-09T15:26:00Z" w16du:dateUtc="2025-10-09T12:26:00Z">
        <w:r w:rsidRPr="00CD76DC">
          <w:t xml:space="preserve">, </w:t>
        </w:r>
      </w:ins>
      <m:oMath>
        <m:sSub>
          <m:sSubPr>
            <m:ctrlPr>
              <w:ins w:id="1143" w:author="Lasse J. Laaksonen (Nokia)" w:date="2025-10-09T15:26:00Z" w16du:dateUtc="2025-10-09T12:26:00Z">
                <w:rPr>
                  <w:rFonts w:ascii="Cambria Math" w:hAnsi="Cambria Math"/>
                  <w:i/>
                </w:rPr>
              </w:ins>
            </m:ctrlPr>
          </m:sSubPr>
          <m:e>
            <m:r>
              <w:ins w:id="1144" w:author="Lasse J. Laaksonen (Nokia)" w:date="2025-10-09T15:26:00Z" w16du:dateUtc="2025-10-09T12:26:00Z">
                <w:rPr>
                  <w:rFonts w:ascii="Cambria Math" w:hAnsi="Cambria Math"/>
                </w:rPr>
                <m:t>ϕ</m:t>
              </w:ins>
            </m:r>
          </m:e>
          <m:sub>
            <m:r>
              <w:ins w:id="1145" w:author="Lasse J. Laaksonen (Nokia)" w:date="2025-10-09T15:26:00Z" w16du:dateUtc="2025-10-09T12:26:00Z">
                <w:rPr>
                  <w:rFonts w:ascii="Cambria Math" w:hAnsi="Cambria Math"/>
                </w:rPr>
                <m:t>ISM,edit</m:t>
              </w:ins>
            </m:r>
          </m:sub>
        </m:sSub>
        <m:d>
          <m:dPr>
            <m:ctrlPr>
              <w:ins w:id="1146" w:author="Lasse J. Laaksonen (Nokia)" w:date="2025-10-09T15:26:00Z" w16du:dateUtc="2025-10-09T12:26:00Z">
                <w:rPr>
                  <w:rFonts w:ascii="Cambria Math" w:hAnsi="Cambria Math"/>
                  <w:i/>
                </w:rPr>
              </w:ins>
            </m:ctrlPr>
          </m:dPr>
          <m:e>
            <m:r>
              <w:ins w:id="1147" w:author="Lasse J. Laaksonen (Nokia)" w:date="2025-10-09T15:26:00Z" w16du:dateUtc="2025-10-09T12:26:00Z">
                <w:rPr>
                  <w:rFonts w:ascii="Cambria Math" w:hAnsi="Cambria Math"/>
                </w:rPr>
                <m:t>j</m:t>
              </w:ins>
            </m:r>
          </m:e>
        </m:d>
      </m:oMath>
      <w:ins w:id="1148" w:author="Lasse J. Laaksonen (Nokia)" w:date="2025-10-09T15:26:00Z" w16du:dateUtc="2025-10-09T12:26:00Z">
        <w:r w:rsidRPr="00CD76DC">
          <w:t xml:space="preserve"> are used instead of the non-edited object positions </w:t>
        </w:r>
      </w:ins>
      <m:oMath>
        <m:sSub>
          <m:sSubPr>
            <m:ctrlPr>
              <w:ins w:id="1149" w:author="Lasse J. Laaksonen (Nokia)" w:date="2025-10-09T15:26:00Z" w16du:dateUtc="2025-10-09T12:26:00Z">
                <w:rPr>
                  <w:rFonts w:ascii="Cambria Math" w:hAnsi="Cambria Math"/>
                  <w:i/>
                </w:rPr>
              </w:ins>
            </m:ctrlPr>
          </m:sSubPr>
          <m:e>
            <m:r>
              <w:ins w:id="1150" w:author="Lasse J. Laaksonen (Nokia)" w:date="2025-10-09T15:26:00Z" w16du:dateUtc="2025-10-09T12:26:00Z">
                <w:rPr>
                  <w:rFonts w:ascii="Cambria Math" w:hAnsi="Cambria Math"/>
                </w:rPr>
                <m:t>θ</m:t>
              </w:ins>
            </m:r>
          </m:e>
          <m:sub>
            <m:r>
              <w:ins w:id="1151" w:author="Lasse J. Laaksonen (Nokia)" w:date="2025-10-09T15:26:00Z" w16du:dateUtc="2025-10-09T12:26:00Z">
                <w:rPr>
                  <w:rFonts w:ascii="Cambria Math" w:hAnsi="Cambria Math"/>
                </w:rPr>
                <m:t>ISM</m:t>
              </w:ins>
            </m:r>
          </m:sub>
        </m:sSub>
        <m:d>
          <m:dPr>
            <m:ctrlPr>
              <w:ins w:id="1152" w:author="Lasse J. Laaksonen (Nokia)" w:date="2025-10-09T15:26:00Z" w16du:dateUtc="2025-10-09T12:26:00Z">
                <w:rPr>
                  <w:rFonts w:ascii="Cambria Math" w:hAnsi="Cambria Math"/>
                  <w:i/>
                </w:rPr>
              </w:ins>
            </m:ctrlPr>
          </m:dPr>
          <m:e>
            <m:r>
              <w:ins w:id="1153" w:author="Lasse J. Laaksonen (Nokia)" w:date="2025-10-09T15:26:00Z" w16du:dateUtc="2025-10-09T12:26:00Z">
                <w:rPr>
                  <w:rFonts w:ascii="Cambria Math" w:hAnsi="Cambria Math"/>
                </w:rPr>
                <m:t>j</m:t>
              </w:ins>
            </m:r>
          </m:e>
        </m:d>
      </m:oMath>
      <w:ins w:id="1154" w:author="Lasse J. Laaksonen (Nokia)" w:date="2025-10-09T15:26:00Z" w16du:dateUtc="2025-10-09T12:26:00Z">
        <w:r w:rsidRPr="00CD76DC">
          <w:t xml:space="preserve">, </w:t>
        </w:r>
      </w:ins>
      <m:oMath>
        <m:sSub>
          <m:sSubPr>
            <m:ctrlPr>
              <w:ins w:id="1155" w:author="Lasse J. Laaksonen (Nokia)" w:date="2025-10-09T15:26:00Z" w16du:dateUtc="2025-10-09T12:26:00Z">
                <w:rPr>
                  <w:rFonts w:ascii="Cambria Math" w:hAnsi="Cambria Math"/>
                  <w:i/>
                </w:rPr>
              </w:ins>
            </m:ctrlPr>
          </m:sSubPr>
          <m:e>
            <m:r>
              <w:ins w:id="1156" w:author="Lasse J. Laaksonen (Nokia)" w:date="2025-10-09T15:26:00Z" w16du:dateUtc="2025-10-09T12:26:00Z">
                <w:rPr>
                  <w:rFonts w:ascii="Cambria Math" w:hAnsi="Cambria Math"/>
                </w:rPr>
                <m:t>ϕ</m:t>
              </w:ins>
            </m:r>
          </m:e>
          <m:sub>
            <m:r>
              <w:ins w:id="1157" w:author="Lasse J. Laaksonen (Nokia)" w:date="2025-10-09T15:26:00Z" w16du:dateUtc="2025-10-09T12:26:00Z">
                <w:rPr>
                  <w:rFonts w:ascii="Cambria Math" w:hAnsi="Cambria Math"/>
                </w:rPr>
                <m:t>ISM</m:t>
              </w:ins>
            </m:r>
          </m:sub>
        </m:sSub>
        <m:d>
          <m:dPr>
            <m:ctrlPr>
              <w:ins w:id="1158" w:author="Lasse J. Laaksonen (Nokia)" w:date="2025-10-09T15:26:00Z" w16du:dateUtc="2025-10-09T12:26:00Z">
                <w:rPr>
                  <w:rFonts w:ascii="Cambria Math" w:hAnsi="Cambria Math"/>
                  <w:i/>
                </w:rPr>
              </w:ins>
            </m:ctrlPr>
          </m:dPr>
          <m:e>
            <m:r>
              <w:ins w:id="1159" w:author="Lasse J. Laaksonen (Nokia)" w:date="2025-10-09T15:26:00Z" w16du:dateUtc="2025-10-09T12:26:00Z">
                <w:rPr>
                  <w:rFonts w:ascii="Cambria Math" w:hAnsi="Cambria Math"/>
                </w:rPr>
                <m:t>j</m:t>
              </w:ins>
            </m:r>
          </m:e>
        </m:d>
      </m:oMath>
      <w:ins w:id="1160" w:author="Lasse J. Laaksonen (Nokia)" w:date="2025-10-09T15:26:00Z" w16du:dateUtc="2025-10-09T12:26:00Z">
        <w:r w:rsidRPr="00CD76DC">
          <w:t xml:space="preserve">, and the gained audio signals are used instead of the non-gained audio signals. </w:t>
        </w:r>
      </w:ins>
    </w:p>
    <w:p w14:paraId="76F70228" w14:textId="77777777" w:rsidR="004F40D5" w:rsidRPr="00CD76DC" w:rsidRDefault="004F40D5" w:rsidP="004F40D5">
      <w:pPr>
        <w:pStyle w:val="Heading4"/>
        <w:rPr>
          <w:ins w:id="1161" w:author="Lasse J. Laaksonen (Nokia)" w:date="2025-10-09T15:27:00Z" w16du:dateUtc="2025-10-09T12:27:00Z"/>
        </w:rPr>
      </w:pPr>
      <w:ins w:id="1162" w:author="Lasse J. Laaksonen (Nokia)" w:date="2025-10-09T15:27:00Z" w16du:dateUtc="2025-10-09T12:27:00Z">
        <w:r w:rsidRPr="00CD76DC">
          <w:t>6.9.12.5</w:t>
        </w:r>
        <w:r w:rsidRPr="00CD76DC">
          <w:tab/>
          <w:t>Stereo signal pre-processing for object editing</w:t>
        </w:r>
      </w:ins>
    </w:p>
    <w:p w14:paraId="7D1AB788" w14:textId="77777777" w:rsidR="004F40D5" w:rsidRPr="00CD76DC" w:rsidRDefault="004F40D5" w:rsidP="004F40D5">
      <w:pPr>
        <w:rPr>
          <w:ins w:id="1163" w:author="Lasse J. Laaksonen (Nokia)" w:date="2025-10-09T15:27:00Z" w16du:dateUtc="2025-10-09T12:27:00Z"/>
        </w:rPr>
      </w:pPr>
      <w:ins w:id="1164" w:author="Lasse J. Laaksonen (Nokia)" w:date="2025-10-09T15:27:00Z" w16du:dateUtc="2025-10-09T12:27:00Z">
        <w:r w:rsidRPr="00CD76DC">
          <w:t xml:space="preserve">Stereo transport audio signal pre-processing is performed by determining mixing information (containing mixing gain values) based on the obtained object position control information (containing modified object positions), object gain control information, audio object positions, audio object energy proportions and MASA gain control information, and processing the stereo transport audio signals based on the determined mixing information. The object position control information contains edited object azimuth </w:t>
        </w:r>
      </w:ins>
      <m:oMath>
        <m:sSub>
          <m:sSubPr>
            <m:ctrlPr>
              <w:ins w:id="1165" w:author="Lasse J. Laaksonen (Nokia)" w:date="2025-10-09T15:27:00Z" w16du:dateUtc="2025-10-09T12:27:00Z">
                <w:rPr>
                  <w:rFonts w:ascii="Cambria Math" w:hAnsi="Cambria Math"/>
                  <w:i/>
                </w:rPr>
              </w:ins>
            </m:ctrlPr>
          </m:sSubPr>
          <m:e>
            <m:r>
              <w:ins w:id="1166" w:author="Lasse J. Laaksonen (Nokia)" w:date="2025-10-09T15:27:00Z" w16du:dateUtc="2025-10-09T12:27:00Z">
                <w:rPr>
                  <w:rFonts w:ascii="Cambria Math" w:hAnsi="Cambria Math"/>
                </w:rPr>
                <m:t>θ</m:t>
              </w:ins>
            </m:r>
          </m:e>
          <m:sub>
            <m:r>
              <w:ins w:id="1167" w:author="Lasse J. Laaksonen (Nokia)" w:date="2025-10-09T15:27:00Z" w16du:dateUtc="2025-10-09T12:27:00Z">
                <w:rPr>
                  <w:rFonts w:ascii="Cambria Math" w:hAnsi="Cambria Math"/>
                </w:rPr>
                <m:t>ISM,edit</m:t>
              </w:ins>
            </m:r>
          </m:sub>
        </m:sSub>
        <m:d>
          <m:dPr>
            <m:ctrlPr>
              <w:ins w:id="1168" w:author="Lasse J. Laaksonen (Nokia)" w:date="2025-10-09T15:27:00Z" w16du:dateUtc="2025-10-09T12:27:00Z">
                <w:rPr>
                  <w:rFonts w:ascii="Cambria Math" w:hAnsi="Cambria Math"/>
                  <w:i/>
                </w:rPr>
              </w:ins>
            </m:ctrlPr>
          </m:dPr>
          <m:e>
            <m:r>
              <w:ins w:id="1169" w:author="Lasse J. Laaksonen (Nokia)" w:date="2025-10-09T15:27:00Z" w16du:dateUtc="2025-10-09T12:27:00Z">
                <w:rPr>
                  <w:rFonts w:ascii="Cambria Math" w:hAnsi="Cambria Math"/>
                </w:rPr>
                <m:t>j</m:t>
              </w:ins>
            </m:r>
          </m:e>
        </m:d>
      </m:oMath>
      <w:ins w:id="1170" w:author="Lasse J. Laaksonen (Nokia)" w:date="2025-10-09T15:27:00Z" w16du:dateUtc="2025-10-09T12:27:00Z">
        <w:r w:rsidRPr="00CD76DC">
          <w:t xml:space="preserve"> for the processed frame and edited object elevation </w:t>
        </w:r>
      </w:ins>
      <m:oMath>
        <m:sSub>
          <m:sSubPr>
            <m:ctrlPr>
              <w:ins w:id="1171" w:author="Lasse J. Laaksonen (Nokia)" w:date="2025-10-09T15:27:00Z" w16du:dateUtc="2025-10-09T12:27:00Z">
                <w:rPr>
                  <w:rFonts w:ascii="Cambria Math" w:hAnsi="Cambria Math"/>
                  <w:i/>
                </w:rPr>
              </w:ins>
            </m:ctrlPr>
          </m:sSubPr>
          <m:e>
            <m:r>
              <w:ins w:id="1172" w:author="Lasse J. Laaksonen (Nokia)" w:date="2025-10-09T15:27:00Z" w16du:dateUtc="2025-10-09T12:27:00Z">
                <w:rPr>
                  <w:rFonts w:ascii="Cambria Math" w:hAnsi="Cambria Math"/>
                </w:rPr>
                <m:t>ϕ</m:t>
              </w:ins>
            </m:r>
          </m:e>
          <m:sub>
            <m:r>
              <w:ins w:id="1173" w:author="Lasse J. Laaksonen (Nokia)" w:date="2025-10-09T15:27:00Z" w16du:dateUtc="2025-10-09T12:27:00Z">
                <w:rPr>
                  <w:rFonts w:ascii="Cambria Math" w:hAnsi="Cambria Math"/>
                </w:rPr>
                <m:t>ISM,edit</m:t>
              </w:ins>
            </m:r>
          </m:sub>
        </m:sSub>
        <m:d>
          <m:dPr>
            <m:ctrlPr>
              <w:ins w:id="1174" w:author="Lasse J. Laaksonen (Nokia)" w:date="2025-10-09T15:27:00Z" w16du:dateUtc="2025-10-09T12:27:00Z">
                <w:rPr>
                  <w:rFonts w:ascii="Cambria Math" w:hAnsi="Cambria Math"/>
                  <w:i/>
                </w:rPr>
              </w:ins>
            </m:ctrlPr>
          </m:dPr>
          <m:e>
            <m:r>
              <w:ins w:id="1175" w:author="Lasse J. Laaksonen (Nokia)" w:date="2025-10-09T15:27:00Z" w16du:dateUtc="2025-10-09T12:27:00Z">
                <w:rPr>
                  <w:rFonts w:ascii="Cambria Math" w:hAnsi="Cambria Math"/>
                </w:rPr>
                <m:t>j</m:t>
              </w:ins>
            </m:r>
          </m:e>
        </m:d>
      </m:oMath>
      <w:ins w:id="1176" w:author="Lasse J. Laaksonen (Nokia)" w:date="2025-10-09T15:27:00Z" w16du:dateUtc="2025-10-09T12:27:00Z">
        <w:r w:rsidRPr="00CD76DC">
          <w:t xml:space="preserve"> for the processed frame, where </w:t>
        </w:r>
      </w:ins>
      <m:oMath>
        <m:r>
          <w:ins w:id="1177" w:author="Lasse J. Laaksonen (Nokia)" w:date="2025-10-09T15:27:00Z" w16du:dateUtc="2025-10-09T12:27:00Z">
            <w:rPr>
              <w:rFonts w:ascii="Cambria Math" w:hAnsi="Cambria Math"/>
            </w:rPr>
            <m:t>j</m:t>
          </w:ins>
        </m:r>
      </m:oMath>
      <w:ins w:id="1178" w:author="Lasse J. Laaksonen (Nokia)" w:date="2025-10-09T15:27:00Z" w16du:dateUtc="2025-10-09T12:27:00Z">
        <w:r w:rsidRPr="00CD76DC">
          <w:t xml:space="preserve"> is the object index. The object gain control information contains edited object gain </w:t>
        </w:r>
      </w:ins>
      <m:oMath>
        <m:sSub>
          <m:sSubPr>
            <m:ctrlPr>
              <w:ins w:id="1179" w:author="Lasse J. Laaksonen (Nokia)" w:date="2025-10-09T15:27:00Z" w16du:dateUtc="2025-10-09T12:27:00Z">
                <w:rPr>
                  <w:rFonts w:ascii="Cambria Math" w:hAnsi="Cambria Math"/>
                  <w:i/>
                </w:rPr>
              </w:ins>
            </m:ctrlPr>
          </m:sSubPr>
          <m:e>
            <m:r>
              <w:ins w:id="1180" w:author="Lasse J. Laaksonen (Nokia)" w:date="2025-10-09T15:27:00Z" w16du:dateUtc="2025-10-09T12:27:00Z">
                <w:rPr>
                  <w:rFonts w:ascii="Cambria Math" w:hAnsi="Cambria Math"/>
                </w:rPr>
                <m:t>g</m:t>
              </w:ins>
            </m:r>
          </m:e>
          <m:sub>
            <m:r>
              <w:ins w:id="1181" w:author="Lasse J. Laaksonen (Nokia)" w:date="2025-10-09T15:27:00Z" w16du:dateUtc="2025-10-09T12:27:00Z">
                <w:rPr>
                  <w:rFonts w:ascii="Cambria Math" w:hAnsi="Cambria Math"/>
                </w:rPr>
                <m:t>ISM,edit</m:t>
              </w:ins>
            </m:r>
          </m:sub>
        </m:sSub>
        <m:d>
          <m:dPr>
            <m:ctrlPr>
              <w:ins w:id="1182" w:author="Lasse J. Laaksonen (Nokia)" w:date="2025-10-09T15:27:00Z" w16du:dateUtc="2025-10-09T12:27:00Z">
                <w:rPr>
                  <w:rFonts w:ascii="Cambria Math" w:hAnsi="Cambria Math"/>
                  <w:i/>
                </w:rPr>
              </w:ins>
            </m:ctrlPr>
          </m:dPr>
          <m:e>
            <m:r>
              <w:ins w:id="1183" w:author="Lasse J. Laaksonen (Nokia)" w:date="2025-10-09T15:27:00Z" w16du:dateUtc="2025-10-09T12:27:00Z">
                <w:rPr>
                  <w:rFonts w:ascii="Cambria Math" w:hAnsi="Cambria Math"/>
                </w:rPr>
                <m:t>j</m:t>
              </w:ins>
            </m:r>
          </m:e>
        </m:d>
      </m:oMath>
      <w:ins w:id="1184" w:author="Lasse J. Laaksonen (Nokia)" w:date="2025-10-09T15:27:00Z" w16du:dateUtc="2025-10-09T12:27:00Z">
        <w:r w:rsidRPr="00CD76DC">
          <w:t xml:space="preserve"> for the processed frame. The MASA gain control information contains edited MASA gain </w:t>
        </w:r>
      </w:ins>
      <m:oMath>
        <m:sSub>
          <m:sSubPr>
            <m:ctrlPr>
              <w:ins w:id="1185" w:author="Lasse J. Laaksonen (Nokia)" w:date="2025-10-09T15:27:00Z" w16du:dateUtc="2025-10-09T12:27:00Z">
                <w:rPr>
                  <w:rFonts w:ascii="Cambria Math" w:hAnsi="Cambria Math"/>
                  <w:i/>
                </w:rPr>
              </w:ins>
            </m:ctrlPr>
          </m:sSubPr>
          <m:e>
            <m:r>
              <w:ins w:id="1186" w:author="Lasse J. Laaksonen (Nokia)" w:date="2025-10-09T15:27:00Z" w16du:dateUtc="2025-10-09T12:27:00Z">
                <w:rPr>
                  <w:rFonts w:ascii="Cambria Math" w:hAnsi="Cambria Math"/>
                </w:rPr>
                <m:t>g</m:t>
              </w:ins>
            </m:r>
          </m:e>
          <m:sub>
            <m:r>
              <w:ins w:id="1187" w:author="Lasse J. Laaksonen (Nokia)" w:date="2025-10-09T15:27:00Z" w16du:dateUtc="2025-10-09T12:27:00Z">
                <w:rPr>
                  <w:rFonts w:ascii="Cambria Math" w:hAnsi="Cambria Math"/>
                </w:rPr>
                <m:t>MASA,edit</m:t>
              </w:ins>
            </m:r>
          </m:sub>
        </m:sSub>
      </m:oMath>
      <w:ins w:id="1188" w:author="Lasse J. Laaksonen (Nokia)" w:date="2025-10-09T15:27:00Z" w16du:dateUtc="2025-10-09T12:27:00Z">
        <w:r w:rsidRPr="00CD76DC">
          <w:t xml:space="preserve"> for the processed frame.</w:t>
        </w:r>
      </w:ins>
    </w:p>
    <w:p w14:paraId="04FFD81E" w14:textId="77777777" w:rsidR="004F40D5" w:rsidRPr="00CD76DC" w:rsidRDefault="004F40D5" w:rsidP="004F40D5">
      <w:pPr>
        <w:rPr>
          <w:ins w:id="1189" w:author="Lasse J. Laaksonen (Nokia)" w:date="2025-10-09T15:27:00Z" w16du:dateUtc="2025-10-09T12:27:00Z"/>
        </w:rPr>
      </w:pPr>
      <w:ins w:id="1190" w:author="Lasse J. Laaksonen (Nokia)" w:date="2025-10-09T15:27:00Z" w16du:dateUtc="2025-10-09T12:27:00Z">
        <w:r w:rsidRPr="00CD76DC">
          <w:t xml:space="preserve">First, the non-edited stereo amplitude panning gains </w:t>
        </w:r>
      </w:ins>
      <m:oMath>
        <m:sSub>
          <m:sSubPr>
            <m:ctrlPr>
              <w:ins w:id="1191" w:author="Lasse J. Laaksonen (Nokia)" w:date="2025-10-09T15:27:00Z" w16du:dateUtc="2025-10-09T12:27:00Z">
                <w:rPr>
                  <w:rFonts w:ascii="Cambria Math" w:hAnsi="Cambria Math"/>
                  <w:i/>
                </w:rPr>
              </w:ins>
            </m:ctrlPr>
          </m:sSubPr>
          <m:e>
            <m:r>
              <w:ins w:id="1192" w:author="Lasse J. Laaksonen (Nokia)" w:date="2025-10-09T15:27:00Z" w16du:dateUtc="2025-10-09T12:27:00Z">
                <w:rPr>
                  <w:rFonts w:ascii="Cambria Math" w:hAnsi="Cambria Math"/>
                </w:rPr>
                <m:t>g</m:t>
              </w:ins>
            </m:r>
          </m:e>
          <m:sub>
            <m:r>
              <w:ins w:id="1193" w:author="Lasse J. Laaksonen (Nokia)" w:date="2025-10-09T15:27:00Z" w16du:dateUtc="2025-10-09T12:27:00Z">
                <w:rPr>
                  <w:rFonts w:ascii="Cambria Math" w:hAnsi="Cambria Math"/>
                </w:rPr>
                <m:t>pan, orig</m:t>
              </w:ins>
            </m:r>
          </m:sub>
        </m:sSub>
        <m:r>
          <w:ins w:id="1194" w:author="Lasse J. Laaksonen (Nokia)" w:date="2025-10-09T15:27:00Z" w16du:dateUtc="2025-10-09T12:27:00Z">
            <w:rPr>
              <w:rFonts w:ascii="Cambria Math" w:hAnsi="Cambria Math"/>
            </w:rPr>
            <m:t>(i,j)</m:t>
          </w:ins>
        </m:r>
      </m:oMath>
      <w:ins w:id="1195" w:author="Lasse J. Laaksonen (Nokia)" w:date="2025-10-09T15:27:00Z" w16du:dateUtc="2025-10-09T12:27:00Z">
        <w:r w:rsidRPr="00CD76DC">
          <w:t xml:space="preserve"> and the edited stereo amplitude panning gains </w:t>
        </w:r>
      </w:ins>
      <m:oMath>
        <m:sSub>
          <m:sSubPr>
            <m:ctrlPr>
              <w:ins w:id="1196" w:author="Lasse J. Laaksonen (Nokia)" w:date="2025-10-09T15:27:00Z" w16du:dateUtc="2025-10-09T12:27:00Z">
                <w:rPr>
                  <w:rFonts w:ascii="Cambria Math" w:hAnsi="Cambria Math"/>
                  <w:i/>
                </w:rPr>
              </w:ins>
            </m:ctrlPr>
          </m:sSubPr>
          <m:e>
            <m:r>
              <w:ins w:id="1197" w:author="Lasse J. Laaksonen (Nokia)" w:date="2025-10-09T15:27:00Z" w16du:dateUtc="2025-10-09T12:27:00Z">
                <w:rPr>
                  <w:rFonts w:ascii="Cambria Math" w:hAnsi="Cambria Math"/>
                </w:rPr>
                <m:t>g</m:t>
              </w:ins>
            </m:r>
          </m:e>
          <m:sub>
            <m:r>
              <w:ins w:id="1198" w:author="Lasse J. Laaksonen (Nokia)" w:date="2025-10-09T15:27:00Z" w16du:dateUtc="2025-10-09T12:27:00Z">
                <w:rPr>
                  <w:rFonts w:ascii="Cambria Math" w:hAnsi="Cambria Math"/>
                </w:rPr>
                <m:t>pan, edit</m:t>
              </w:ins>
            </m:r>
          </m:sub>
        </m:sSub>
        <m:r>
          <w:ins w:id="1199" w:author="Lasse J. Laaksonen (Nokia)" w:date="2025-10-09T15:27:00Z" w16du:dateUtc="2025-10-09T12:27:00Z">
            <w:rPr>
              <w:rFonts w:ascii="Cambria Math" w:hAnsi="Cambria Math"/>
            </w:rPr>
            <m:t>(i,j)</m:t>
          </w:ins>
        </m:r>
      </m:oMath>
      <w:ins w:id="1200" w:author="Lasse J. Laaksonen (Nokia)" w:date="2025-10-09T15:27:00Z" w16du:dateUtc="2025-10-09T12:27:00Z">
        <w:r w:rsidRPr="00CD76DC">
          <w:t xml:space="preserve"> the for each object </w:t>
        </w:r>
      </w:ins>
      <m:oMath>
        <m:r>
          <w:ins w:id="1201" w:author="Lasse J. Laaksonen (Nokia)" w:date="2025-10-09T15:27:00Z" w16du:dateUtc="2025-10-09T12:27:00Z">
            <w:rPr>
              <w:rFonts w:ascii="Cambria Math" w:hAnsi="Cambria Math"/>
            </w:rPr>
            <m:t>j</m:t>
          </w:ins>
        </m:r>
      </m:oMath>
      <w:ins w:id="1202" w:author="Lasse J. Laaksonen (Nokia)" w:date="2025-10-09T15:27:00Z" w16du:dateUtc="2025-10-09T12:27:00Z">
        <w:r w:rsidRPr="00CD76DC">
          <w:t xml:space="preserve"> and stereo transport audio channel </w:t>
        </w:r>
      </w:ins>
      <m:oMath>
        <m:r>
          <w:ins w:id="1203" w:author="Lasse J. Laaksonen (Nokia)" w:date="2025-10-09T15:27:00Z" w16du:dateUtc="2025-10-09T12:27:00Z">
            <w:rPr>
              <w:rFonts w:ascii="Cambria Math" w:hAnsi="Cambria Math"/>
            </w:rPr>
            <m:t>i</m:t>
          </w:ins>
        </m:r>
      </m:oMath>
      <w:ins w:id="1204" w:author="Lasse J. Laaksonen (Nokia)" w:date="2025-10-09T15:27:00Z" w16du:dateUtc="2025-10-09T12:27:00Z">
        <w:r w:rsidRPr="00CD76DC">
          <w:t xml:space="preserve"> are obtained, based on the original audio object positions (azimuth </w:t>
        </w:r>
      </w:ins>
      <m:oMath>
        <m:sSub>
          <m:sSubPr>
            <m:ctrlPr>
              <w:ins w:id="1205" w:author="Lasse J. Laaksonen (Nokia)" w:date="2025-10-09T15:27:00Z" w16du:dateUtc="2025-10-09T12:27:00Z">
                <w:rPr>
                  <w:rFonts w:ascii="Cambria Math" w:hAnsi="Cambria Math"/>
                  <w:i/>
                </w:rPr>
              </w:ins>
            </m:ctrlPr>
          </m:sSubPr>
          <m:e>
            <m:r>
              <w:ins w:id="1206" w:author="Lasse J. Laaksonen (Nokia)" w:date="2025-10-09T15:27:00Z" w16du:dateUtc="2025-10-09T12:27:00Z">
                <w:rPr>
                  <w:rFonts w:ascii="Cambria Math" w:hAnsi="Cambria Math"/>
                </w:rPr>
                <m:t>θ</m:t>
              </w:ins>
            </m:r>
          </m:e>
          <m:sub>
            <m:r>
              <w:ins w:id="1207" w:author="Lasse J. Laaksonen (Nokia)" w:date="2025-10-09T15:27:00Z" w16du:dateUtc="2025-10-09T12:27:00Z">
                <w:rPr>
                  <w:rFonts w:ascii="Cambria Math" w:hAnsi="Cambria Math"/>
                </w:rPr>
                <m:t>ISM,edit</m:t>
              </w:ins>
            </m:r>
          </m:sub>
        </m:sSub>
        <m:d>
          <m:dPr>
            <m:ctrlPr>
              <w:ins w:id="1208" w:author="Lasse J. Laaksonen (Nokia)" w:date="2025-10-09T15:27:00Z" w16du:dateUtc="2025-10-09T12:27:00Z">
                <w:rPr>
                  <w:rFonts w:ascii="Cambria Math" w:hAnsi="Cambria Math"/>
                  <w:i/>
                </w:rPr>
              </w:ins>
            </m:ctrlPr>
          </m:dPr>
          <m:e>
            <m:r>
              <w:ins w:id="1209" w:author="Lasse J. Laaksonen (Nokia)" w:date="2025-10-09T15:27:00Z" w16du:dateUtc="2025-10-09T12:27:00Z">
                <w:rPr>
                  <w:rFonts w:ascii="Cambria Math" w:hAnsi="Cambria Math"/>
                </w:rPr>
                <m:t>j</m:t>
              </w:ins>
            </m:r>
          </m:e>
        </m:d>
      </m:oMath>
      <w:ins w:id="1210" w:author="Lasse J. Laaksonen (Nokia)" w:date="2025-10-09T15:27:00Z" w16du:dateUtc="2025-10-09T12:27:00Z">
        <w:r w:rsidRPr="00CD76DC">
          <w:t xml:space="preserve">  and elevation </w:t>
        </w:r>
      </w:ins>
      <m:oMath>
        <m:sSub>
          <m:sSubPr>
            <m:ctrlPr>
              <w:ins w:id="1211" w:author="Lasse J. Laaksonen (Nokia)" w:date="2025-10-09T15:27:00Z" w16du:dateUtc="2025-10-09T12:27:00Z">
                <w:rPr>
                  <w:rFonts w:ascii="Cambria Math" w:hAnsi="Cambria Math"/>
                  <w:i/>
                </w:rPr>
              </w:ins>
            </m:ctrlPr>
          </m:sSubPr>
          <m:e>
            <m:r>
              <w:ins w:id="1212" w:author="Lasse J. Laaksonen (Nokia)" w:date="2025-10-09T15:27:00Z" w16du:dateUtc="2025-10-09T12:27:00Z">
                <w:rPr>
                  <w:rFonts w:ascii="Cambria Math" w:hAnsi="Cambria Math"/>
                </w:rPr>
                <m:t>ϕ</m:t>
              </w:ins>
            </m:r>
          </m:e>
          <m:sub>
            <m:r>
              <w:ins w:id="1213" w:author="Lasse J. Laaksonen (Nokia)" w:date="2025-10-09T15:27:00Z" w16du:dateUtc="2025-10-09T12:27:00Z">
                <w:rPr>
                  <w:rFonts w:ascii="Cambria Math" w:hAnsi="Cambria Math"/>
                </w:rPr>
                <m:t>ISM,edit</m:t>
              </w:ins>
            </m:r>
          </m:sub>
        </m:sSub>
        <m:d>
          <m:dPr>
            <m:ctrlPr>
              <w:ins w:id="1214" w:author="Lasse J. Laaksonen (Nokia)" w:date="2025-10-09T15:27:00Z" w16du:dateUtc="2025-10-09T12:27:00Z">
                <w:rPr>
                  <w:rFonts w:ascii="Cambria Math" w:hAnsi="Cambria Math"/>
                  <w:i/>
                </w:rPr>
              </w:ins>
            </m:ctrlPr>
          </m:dPr>
          <m:e>
            <m:r>
              <w:ins w:id="1215" w:author="Lasse J. Laaksonen (Nokia)" w:date="2025-10-09T15:27:00Z" w16du:dateUtc="2025-10-09T12:27:00Z">
                <w:rPr>
                  <w:rFonts w:ascii="Cambria Math" w:hAnsi="Cambria Math"/>
                </w:rPr>
                <m:t>j</m:t>
              </w:ins>
            </m:r>
          </m:e>
        </m:d>
      </m:oMath>
      <w:ins w:id="1216" w:author="Lasse J. Laaksonen (Nokia)" w:date="2025-10-09T15:27:00Z" w16du:dateUtc="2025-10-09T12:27:00Z">
        <w:r w:rsidRPr="00CD76DC">
          <w:t xml:space="preserve">) and edited audio object positions (azimuth </w:t>
        </w:r>
      </w:ins>
      <m:oMath>
        <m:sSub>
          <m:sSubPr>
            <m:ctrlPr>
              <w:ins w:id="1217" w:author="Lasse J. Laaksonen (Nokia)" w:date="2025-10-09T15:27:00Z" w16du:dateUtc="2025-10-09T12:27:00Z">
                <w:rPr>
                  <w:rFonts w:ascii="Cambria Math" w:hAnsi="Cambria Math"/>
                  <w:i/>
                </w:rPr>
              </w:ins>
            </m:ctrlPr>
          </m:sSubPr>
          <m:e>
            <m:r>
              <w:ins w:id="1218" w:author="Lasse J. Laaksonen (Nokia)" w:date="2025-10-09T15:27:00Z" w16du:dateUtc="2025-10-09T12:27:00Z">
                <w:rPr>
                  <w:rFonts w:ascii="Cambria Math" w:hAnsi="Cambria Math"/>
                </w:rPr>
                <m:t>θ</m:t>
              </w:ins>
            </m:r>
          </m:e>
          <m:sub>
            <m:r>
              <w:ins w:id="1219" w:author="Lasse J. Laaksonen (Nokia)" w:date="2025-10-09T15:27:00Z" w16du:dateUtc="2025-10-09T12:27:00Z">
                <w:rPr>
                  <w:rFonts w:ascii="Cambria Math" w:hAnsi="Cambria Math"/>
                </w:rPr>
                <m:t>ISM,edit</m:t>
              </w:ins>
            </m:r>
          </m:sub>
        </m:sSub>
        <m:d>
          <m:dPr>
            <m:ctrlPr>
              <w:ins w:id="1220" w:author="Lasse J. Laaksonen (Nokia)" w:date="2025-10-09T15:27:00Z" w16du:dateUtc="2025-10-09T12:27:00Z">
                <w:rPr>
                  <w:rFonts w:ascii="Cambria Math" w:hAnsi="Cambria Math"/>
                  <w:i/>
                </w:rPr>
              </w:ins>
            </m:ctrlPr>
          </m:dPr>
          <m:e>
            <m:r>
              <w:ins w:id="1221" w:author="Lasse J. Laaksonen (Nokia)" w:date="2025-10-09T15:27:00Z" w16du:dateUtc="2025-10-09T12:27:00Z">
                <w:rPr>
                  <w:rFonts w:ascii="Cambria Math" w:hAnsi="Cambria Math"/>
                </w:rPr>
                <m:t>j</m:t>
              </w:ins>
            </m:r>
          </m:e>
        </m:d>
      </m:oMath>
      <w:ins w:id="1222" w:author="Lasse J. Laaksonen (Nokia)" w:date="2025-10-09T15:27:00Z" w16du:dateUtc="2025-10-09T12:27:00Z">
        <w:r w:rsidRPr="00CD76DC">
          <w:t xml:space="preserve">  and elevation </w:t>
        </w:r>
      </w:ins>
      <m:oMath>
        <m:sSub>
          <m:sSubPr>
            <m:ctrlPr>
              <w:ins w:id="1223" w:author="Lasse J. Laaksonen (Nokia)" w:date="2025-10-09T15:27:00Z" w16du:dateUtc="2025-10-09T12:27:00Z">
                <w:rPr>
                  <w:rFonts w:ascii="Cambria Math" w:hAnsi="Cambria Math"/>
                  <w:i/>
                </w:rPr>
              </w:ins>
            </m:ctrlPr>
          </m:sSubPr>
          <m:e>
            <m:r>
              <w:ins w:id="1224" w:author="Lasse J. Laaksonen (Nokia)" w:date="2025-10-09T15:27:00Z" w16du:dateUtc="2025-10-09T12:27:00Z">
                <w:rPr>
                  <w:rFonts w:ascii="Cambria Math" w:hAnsi="Cambria Math"/>
                </w:rPr>
                <m:t>ϕ</m:t>
              </w:ins>
            </m:r>
          </m:e>
          <m:sub>
            <m:r>
              <w:ins w:id="1225" w:author="Lasse J. Laaksonen (Nokia)" w:date="2025-10-09T15:27:00Z" w16du:dateUtc="2025-10-09T12:27:00Z">
                <w:rPr>
                  <w:rFonts w:ascii="Cambria Math" w:hAnsi="Cambria Math"/>
                </w:rPr>
                <m:t>ISM,edit</m:t>
              </w:ins>
            </m:r>
          </m:sub>
        </m:sSub>
        <m:d>
          <m:dPr>
            <m:ctrlPr>
              <w:ins w:id="1226" w:author="Lasse J. Laaksonen (Nokia)" w:date="2025-10-09T15:27:00Z" w16du:dateUtc="2025-10-09T12:27:00Z">
                <w:rPr>
                  <w:rFonts w:ascii="Cambria Math" w:hAnsi="Cambria Math"/>
                  <w:i/>
                </w:rPr>
              </w:ins>
            </m:ctrlPr>
          </m:dPr>
          <m:e>
            <m:r>
              <w:ins w:id="1227" w:author="Lasse J. Laaksonen (Nokia)" w:date="2025-10-09T15:27:00Z" w16du:dateUtc="2025-10-09T12:27:00Z">
                <w:rPr>
                  <w:rFonts w:ascii="Cambria Math" w:hAnsi="Cambria Math"/>
                </w:rPr>
                <m:t>j</m:t>
              </w:ins>
            </m:r>
          </m:e>
        </m:d>
      </m:oMath>
      <w:ins w:id="1228" w:author="Lasse J. Laaksonen (Nokia)" w:date="2025-10-09T15:27:00Z" w16du:dateUtc="2025-10-09T12:27:00Z">
        <w:r w:rsidRPr="00CD76DC">
          <w:t>) as described in clause 7.2.2.3.6 (for “stereo” mode operations).</w:t>
        </w:r>
      </w:ins>
    </w:p>
    <w:p w14:paraId="6612A62D" w14:textId="77777777" w:rsidR="004F40D5" w:rsidRPr="00CD76DC" w:rsidRDefault="004F40D5" w:rsidP="004F40D5">
      <w:pPr>
        <w:rPr>
          <w:ins w:id="1229" w:author="Lasse J. Laaksonen (Nokia)" w:date="2025-10-09T15:27:00Z" w16du:dateUtc="2025-10-09T12:27:00Z"/>
        </w:rPr>
      </w:pPr>
      <w:ins w:id="1230" w:author="Lasse J. Laaksonen (Nokia)" w:date="2025-10-09T15:27:00Z" w16du:dateUtc="2025-10-09T12:27:00Z">
        <w:r w:rsidRPr="00CD76DC">
          <w:t xml:space="preserve">Then, panning energies </w:t>
        </w:r>
      </w:ins>
      <m:oMath>
        <m:sSub>
          <m:sSubPr>
            <m:ctrlPr>
              <w:ins w:id="1231" w:author="Lasse J. Laaksonen (Nokia)" w:date="2025-10-09T15:27:00Z" w16du:dateUtc="2025-10-09T12:27:00Z">
                <w:rPr>
                  <w:rFonts w:ascii="Cambria Math" w:hAnsi="Cambria Math"/>
                  <w:i/>
                </w:rPr>
              </w:ins>
            </m:ctrlPr>
          </m:sSubPr>
          <m:e>
            <m:r>
              <w:ins w:id="1232" w:author="Lasse J. Laaksonen (Nokia)" w:date="2025-10-09T15:27:00Z" w16du:dateUtc="2025-10-09T12:27:00Z">
                <w:rPr>
                  <w:rFonts w:ascii="Cambria Math" w:hAnsi="Cambria Math"/>
                </w:rPr>
                <m:t>E</m:t>
              </w:ins>
            </m:r>
          </m:e>
          <m:sub>
            <m:r>
              <w:ins w:id="1233" w:author="Lasse J. Laaksonen (Nokia)" w:date="2025-10-09T15:27:00Z" w16du:dateUtc="2025-10-09T12:27:00Z">
                <w:rPr>
                  <w:rFonts w:ascii="Cambria Math" w:hAnsi="Cambria Math"/>
                </w:rPr>
                <m:t>pan, orig</m:t>
              </w:ins>
            </m:r>
          </m:sub>
        </m:sSub>
        <m:d>
          <m:dPr>
            <m:ctrlPr>
              <w:ins w:id="1234" w:author="Lasse J. Laaksonen (Nokia)" w:date="2025-10-09T15:27:00Z" w16du:dateUtc="2025-10-09T12:27:00Z">
                <w:rPr>
                  <w:rFonts w:ascii="Cambria Math" w:hAnsi="Cambria Math"/>
                  <w:i/>
                </w:rPr>
              </w:ins>
            </m:ctrlPr>
          </m:dPr>
          <m:e>
            <m:r>
              <w:ins w:id="1235" w:author="Lasse J. Laaksonen (Nokia)" w:date="2025-10-09T15:27:00Z" w16du:dateUtc="2025-10-09T12:27:00Z">
                <w:rPr>
                  <w:rFonts w:ascii="Cambria Math" w:hAnsi="Cambria Math"/>
                </w:rPr>
                <m:t>i,j</m:t>
              </w:ins>
            </m:r>
          </m:e>
        </m:d>
      </m:oMath>
      <w:ins w:id="1236" w:author="Lasse J. Laaksonen (Nokia)" w:date="2025-10-09T15:27:00Z" w16du:dateUtc="2025-10-09T12:27:00Z">
        <w:r w:rsidRPr="00CD76DC">
          <w:t xml:space="preserve">, </w:t>
        </w:r>
      </w:ins>
      <m:oMath>
        <m:sSub>
          <m:sSubPr>
            <m:ctrlPr>
              <w:ins w:id="1237" w:author="Lasse J. Laaksonen (Nokia)" w:date="2025-10-09T15:27:00Z" w16du:dateUtc="2025-10-09T12:27:00Z">
                <w:rPr>
                  <w:rFonts w:ascii="Cambria Math" w:hAnsi="Cambria Math"/>
                  <w:i/>
                </w:rPr>
              </w:ins>
            </m:ctrlPr>
          </m:sSubPr>
          <m:e>
            <m:r>
              <w:ins w:id="1238" w:author="Lasse J. Laaksonen (Nokia)" w:date="2025-10-09T15:27:00Z" w16du:dateUtc="2025-10-09T12:27:00Z">
                <w:rPr>
                  <w:rFonts w:ascii="Cambria Math" w:hAnsi="Cambria Math"/>
                </w:rPr>
                <m:t>E</m:t>
              </w:ins>
            </m:r>
          </m:e>
          <m:sub>
            <m:r>
              <w:ins w:id="1239" w:author="Lasse J. Laaksonen (Nokia)" w:date="2025-10-09T15:27:00Z" w16du:dateUtc="2025-10-09T12:27:00Z">
                <w:rPr>
                  <w:rFonts w:ascii="Cambria Math" w:hAnsi="Cambria Math"/>
                </w:rPr>
                <m:t>pan, edit</m:t>
              </w:ins>
            </m:r>
          </m:sub>
        </m:sSub>
        <m:r>
          <w:ins w:id="1240" w:author="Lasse J. Laaksonen (Nokia)" w:date="2025-10-09T15:27:00Z" w16du:dateUtc="2025-10-09T12:27:00Z">
            <w:rPr>
              <w:rFonts w:ascii="Cambria Math" w:hAnsi="Cambria Math"/>
            </w:rPr>
            <m:t>(i,j)</m:t>
          </w:ins>
        </m:r>
      </m:oMath>
      <w:ins w:id="1241" w:author="Lasse J. Laaksonen (Nokia)" w:date="2025-10-09T15:27:00Z" w16du:dateUtc="2025-10-09T12:27:00Z">
        <w:r w:rsidRPr="00CD76DC">
          <w:t xml:space="preserve"> for non-edited and edited directins for each object </w:t>
        </w:r>
      </w:ins>
      <m:oMath>
        <m:r>
          <w:ins w:id="1242" w:author="Lasse J. Laaksonen (Nokia)" w:date="2025-10-09T15:27:00Z" w16du:dateUtc="2025-10-09T12:27:00Z">
            <w:rPr>
              <w:rFonts w:ascii="Cambria Math" w:hAnsi="Cambria Math"/>
            </w:rPr>
            <m:t>j</m:t>
          </w:ins>
        </m:r>
      </m:oMath>
      <w:ins w:id="1243" w:author="Lasse J. Laaksonen (Nokia)" w:date="2025-10-09T15:27:00Z" w16du:dateUtc="2025-10-09T12:27:00Z">
        <w:r w:rsidRPr="00CD76DC">
          <w:t xml:space="preserve"> and stereo transport audio channel </w:t>
        </w:r>
      </w:ins>
      <m:oMath>
        <m:r>
          <w:ins w:id="1244" w:author="Lasse J. Laaksonen (Nokia)" w:date="2025-10-09T15:27:00Z" w16du:dateUtc="2025-10-09T12:27:00Z">
            <w:rPr>
              <w:rFonts w:ascii="Cambria Math" w:hAnsi="Cambria Math"/>
            </w:rPr>
            <m:t>i</m:t>
          </w:ins>
        </m:r>
      </m:oMath>
      <w:ins w:id="1245" w:author="Lasse J. Laaksonen (Nokia)" w:date="2025-10-09T15:27:00Z" w16du:dateUtc="2025-10-09T12:27:00Z">
        <w:r w:rsidRPr="00CD76DC">
          <w:t xml:space="preserve"> are obtained, based on the determined stereo amplitude panning gains respectively:</w:t>
        </w:r>
      </w:ins>
    </w:p>
    <w:p w14:paraId="747DFDC9" w14:textId="77777777" w:rsidR="004F40D5" w:rsidRPr="00075C2F" w:rsidRDefault="00000000" w:rsidP="004F40D5">
      <w:pPr>
        <w:pStyle w:val="EQ"/>
        <w:rPr>
          <w:ins w:id="1246" w:author="Lasse J. Laaksonen (Nokia)" w:date="2025-10-09T15:29:00Z" w16du:dateUtc="2025-10-09T12:29:00Z"/>
        </w:rPr>
      </w:pPr>
      <m:oMathPara>
        <m:oMath>
          <m:sSub>
            <m:sSubPr>
              <m:ctrlPr>
                <w:ins w:id="1247" w:author="Lasse J. Laaksonen (Nokia)" w:date="2025-10-09T15:27:00Z" w16du:dateUtc="2025-10-09T12:27:00Z">
                  <w:rPr>
                    <w:rFonts w:ascii="Cambria Math" w:hAnsi="Cambria Math"/>
                  </w:rPr>
                </w:ins>
              </m:ctrlPr>
            </m:sSubPr>
            <m:e>
              <m:r>
                <w:ins w:id="1248" w:author="Lasse J. Laaksonen (Nokia)" w:date="2025-10-09T15:27:00Z" w16du:dateUtc="2025-10-09T12:27:00Z">
                  <w:rPr>
                    <w:rFonts w:ascii="Cambria Math" w:hAnsi="Cambria Math"/>
                  </w:rPr>
                  <m:t>E</m:t>
                </w:ins>
              </m:r>
            </m:e>
            <m:sub>
              <m:r>
                <w:ins w:id="1249" w:author="Lasse J. Laaksonen (Nokia)" w:date="2025-10-09T15:27:00Z" w16du:dateUtc="2025-10-09T12:27:00Z">
                  <w:rPr>
                    <w:rFonts w:ascii="Cambria Math" w:hAnsi="Cambria Math"/>
                  </w:rPr>
                  <m:t>pan</m:t>
                </w:ins>
              </m:r>
              <m:r>
                <w:ins w:id="1250" w:author="Lasse J. Laaksonen (Nokia)" w:date="2025-10-09T15:27:00Z" w16du:dateUtc="2025-10-09T12:27:00Z">
                  <m:rPr>
                    <m:sty m:val="p"/>
                  </m:rPr>
                  <w:rPr>
                    <w:rFonts w:ascii="Cambria Math" w:hAnsi="Cambria Math"/>
                  </w:rPr>
                  <m:t xml:space="preserve">, </m:t>
                </w:ins>
              </m:r>
              <m:r>
                <w:ins w:id="1251" w:author="Lasse J. Laaksonen (Nokia)" w:date="2025-10-09T15:27:00Z" w16du:dateUtc="2025-10-09T12:27:00Z">
                  <w:rPr>
                    <w:rFonts w:ascii="Cambria Math" w:hAnsi="Cambria Math"/>
                  </w:rPr>
                  <m:t>orig</m:t>
                </w:ins>
              </m:r>
            </m:sub>
          </m:sSub>
          <m:d>
            <m:dPr>
              <m:ctrlPr>
                <w:ins w:id="1252" w:author="Lasse J. Laaksonen (Nokia)" w:date="2025-10-09T15:27:00Z" w16du:dateUtc="2025-10-09T12:27:00Z">
                  <w:rPr>
                    <w:rFonts w:ascii="Cambria Math" w:hAnsi="Cambria Math"/>
                  </w:rPr>
                </w:ins>
              </m:ctrlPr>
            </m:dPr>
            <m:e>
              <m:r>
                <w:ins w:id="1253" w:author="Lasse J. Laaksonen (Nokia)" w:date="2025-10-09T15:27:00Z" w16du:dateUtc="2025-10-09T12:27:00Z">
                  <w:rPr>
                    <w:rFonts w:ascii="Cambria Math" w:hAnsi="Cambria Math"/>
                  </w:rPr>
                  <m:t>i</m:t>
                </w:ins>
              </m:r>
              <m:r>
                <w:ins w:id="1254" w:author="Lasse J. Laaksonen (Nokia)" w:date="2025-10-09T15:27:00Z" w16du:dateUtc="2025-10-09T12:27:00Z">
                  <m:rPr>
                    <m:sty m:val="p"/>
                  </m:rPr>
                  <w:rPr>
                    <w:rFonts w:ascii="Cambria Math" w:hAnsi="Cambria Math"/>
                  </w:rPr>
                  <m:t>,</m:t>
                </w:ins>
              </m:r>
              <m:r>
                <w:ins w:id="1255" w:author="Lasse J. Laaksonen (Nokia)" w:date="2025-10-09T15:27:00Z" w16du:dateUtc="2025-10-09T12:27:00Z">
                  <w:rPr>
                    <w:rFonts w:ascii="Cambria Math" w:hAnsi="Cambria Math"/>
                  </w:rPr>
                  <m:t>j</m:t>
                </w:ins>
              </m:r>
            </m:e>
          </m:d>
          <m:r>
            <w:ins w:id="1256" w:author="Lasse J. Laaksonen (Nokia)" w:date="2025-10-09T15:27:00Z" w16du:dateUtc="2025-10-09T12:27:00Z">
              <m:rPr>
                <m:sty m:val="p"/>
              </m:rPr>
              <w:rPr>
                <w:rFonts w:ascii="Cambria Math" w:hAnsi="Cambria Math"/>
              </w:rPr>
              <m:t xml:space="preserve">= </m:t>
            </w:ins>
          </m:r>
          <m:sSup>
            <m:sSupPr>
              <m:ctrlPr>
                <w:ins w:id="1257" w:author="Lasse J. Laaksonen (Nokia)" w:date="2025-10-09T15:27:00Z" w16du:dateUtc="2025-10-09T12:27:00Z">
                  <w:rPr>
                    <w:rFonts w:ascii="Cambria Math" w:hAnsi="Cambria Math"/>
                  </w:rPr>
                </w:ins>
              </m:ctrlPr>
            </m:sSupPr>
            <m:e>
              <m:sSub>
                <m:sSubPr>
                  <m:ctrlPr>
                    <w:ins w:id="1258" w:author="Lasse J. Laaksonen (Nokia)" w:date="2025-10-09T15:27:00Z" w16du:dateUtc="2025-10-09T12:27:00Z">
                      <w:rPr>
                        <w:rFonts w:ascii="Cambria Math" w:hAnsi="Cambria Math"/>
                      </w:rPr>
                    </w:ins>
                  </m:ctrlPr>
                </m:sSubPr>
                <m:e>
                  <m:r>
                    <w:ins w:id="1259" w:author="Lasse J. Laaksonen (Nokia)" w:date="2025-10-09T15:27:00Z" w16du:dateUtc="2025-10-09T12:27:00Z">
                      <w:rPr>
                        <w:rFonts w:ascii="Cambria Math" w:hAnsi="Cambria Math"/>
                      </w:rPr>
                      <m:t>g</m:t>
                    </w:ins>
                  </m:r>
                </m:e>
                <m:sub>
                  <m:r>
                    <w:ins w:id="1260" w:author="Lasse J. Laaksonen (Nokia)" w:date="2025-10-09T15:27:00Z" w16du:dateUtc="2025-10-09T12:27:00Z">
                      <w:rPr>
                        <w:rFonts w:ascii="Cambria Math" w:hAnsi="Cambria Math"/>
                      </w:rPr>
                      <m:t>pan</m:t>
                    </w:ins>
                  </m:r>
                  <m:r>
                    <w:ins w:id="1261" w:author="Lasse J. Laaksonen (Nokia)" w:date="2025-10-09T15:27:00Z" w16du:dateUtc="2025-10-09T12:27:00Z">
                      <m:rPr>
                        <m:sty m:val="p"/>
                      </m:rPr>
                      <w:rPr>
                        <w:rFonts w:ascii="Cambria Math" w:hAnsi="Cambria Math"/>
                      </w:rPr>
                      <m:t xml:space="preserve">, </m:t>
                    </w:ins>
                  </m:r>
                  <m:r>
                    <w:ins w:id="1262" w:author="Lasse J. Laaksonen (Nokia)" w:date="2025-10-09T15:27:00Z" w16du:dateUtc="2025-10-09T12:27:00Z">
                      <w:rPr>
                        <w:rFonts w:ascii="Cambria Math" w:hAnsi="Cambria Math"/>
                      </w:rPr>
                      <m:t>orig</m:t>
                    </w:ins>
                  </m:r>
                </m:sub>
              </m:sSub>
              <m:r>
                <w:ins w:id="1263" w:author="Lasse J. Laaksonen (Nokia)" w:date="2025-10-09T15:27:00Z" w16du:dateUtc="2025-10-09T12:27:00Z">
                  <m:rPr>
                    <m:sty m:val="p"/>
                  </m:rPr>
                  <w:rPr>
                    <w:rFonts w:ascii="Cambria Math" w:hAnsi="Cambria Math"/>
                  </w:rPr>
                  <m:t>(</m:t>
                </w:ins>
              </m:r>
              <m:r>
                <w:ins w:id="1264" w:author="Lasse J. Laaksonen (Nokia)" w:date="2025-10-09T15:27:00Z" w16du:dateUtc="2025-10-09T12:27:00Z">
                  <w:rPr>
                    <w:rFonts w:ascii="Cambria Math" w:hAnsi="Cambria Math"/>
                  </w:rPr>
                  <m:t>i</m:t>
                </w:ins>
              </m:r>
              <m:r>
                <w:ins w:id="1265" w:author="Lasse J. Laaksonen (Nokia)" w:date="2025-10-09T15:27:00Z" w16du:dateUtc="2025-10-09T12:27:00Z">
                  <m:rPr>
                    <m:sty m:val="p"/>
                  </m:rPr>
                  <w:rPr>
                    <w:rFonts w:ascii="Cambria Math" w:hAnsi="Cambria Math"/>
                  </w:rPr>
                  <m:t>,</m:t>
                </w:ins>
              </m:r>
              <m:r>
                <w:ins w:id="1266" w:author="Lasse J. Laaksonen (Nokia)" w:date="2025-10-09T15:27:00Z" w16du:dateUtc="2025-10-09T12:27:00Z">
                  <w:rPr>
                    <w:rFonts w:ascii="Cambria Math" w:hAnsi="Cambria Math"/>
                  </w:rPr>
                  <m:t>j</m:t>
                </w:ins>
              </m:r>
              <m:r>
                <w:ins w:id="1267" w:author="Lasse J. Laaksonen (Nokia)" w:date="2025-10-09T15:27:00Z" w16du:dateUtc="2025-10-09T12:27:00Z">
                  <m:rPr>
                    <m:sty m:val="p"/>
                  </m:rPr>
                  <w:rPr>
                    <w:rFonts w:ascii="Cambria Math" w:hAnsi="Cambria Math"/>
                  </w:rPr>
                  <m:t>)</m:t>
                </w:ins>
              </m:r>
            </m:e>
            <m:sup>
              <m:r>
                <w:ins w:id="1268" w:author="Lasse J. Laaksonen (Nokia)" w:date="2025-10-09T15:27:00Z" w16du:dateUtc="2025-10-09T12:27:00Z">
                  <m:rPr>
                    <m:sty m:val="p"/>
                  </m:rPr>
                  <w:rPr>
                    <w:rFonts w:ascii="Cambria Math" w:hAnsi="Cambria Math"/>
                  </w:rPr>
                  <m:t>2</m:t>
                </w:ins>
              </m:r>
            </m:sup>
          </m:sSup>
        </m:oMath>
      </m:oMathPara>
    </w:p>
    <w:p w14:paraId="207E0860" w14:textId="77777777" w:rsidR="004F40D5" w:rsidRPr="00CD76DC" w:rsidRDefault="00000000" w:rsidP="004F40D5">
      <w:pPr>
        <w:pStyle w:val="EQ"/>
        <w:rPr>
          <w:ins w:id="1269" w:author="Lasse J. Laaksonen (Nokia)" w:date="2025-10-09T15:29:00Z" w16du:dateUtc="2025-10-09T12:29:00Z"/>
        </w:rPr>
      </w:pPr>
      <m:oMathPara>
        <m:oMath>
          <m:sSub>
            <m:sSubPr>
              <m:ctrlPr>
                <w:ins w:id="1270" w:author="Lasse J. Laaksonen (Nokia)" w:date="2025-10-09T15:29:00Z" w16du:dateUtc="2025-10-09T12:29:00Z">
                  <w:rPr>
                    <w:rFonts w:ascii="Cambria Math" w:hAnsi="Cambria Math"/>
                  </w:rPr>
                </w:ins>
              </m:ctrlPr>
            </m:sSubPr>
            <m:e>
              <m:r>
                <w:ins w:id="1271" w:author="Lasse J. Laaksonen (Nokia)" w:date="2025-10-09T15:29:00Z" w16du:dateUtc="2025-10-09T12:29:00Z">
                  <w:rPr>
                    <w:rFonts w:ascii="Cambria Math" w:hAnsi="Cambria Math"/>
                  </w:rPr>
                  <m:t>E</m:t>
                </w:ins>
              </m:r>
            </m:e>
            <m:sub>
              <m:r>
                <w:ins w:id="1272" w:author="Lasse J. Laaksonen (Nokia)" w:date="2025-10-09T15:29:00Z" w16du:dateUtc="2025-10-09T12:29:00Z">
                  <w:rPr>
                    <w:rFonts w:ascii="Cambria Math" w:hAnsi="Cambria Math"/>
                  </w:rPr>
                  <m:t>pan</m:t>
                </w:ins>
              </m:r>
              <m:r>
                <w:ins w:id="1273" w:author="Lasse J. Laaksonen (Nokia)" w:date="2025-10-09T15:29:00Z" w16du:dateUtc="2025-10-09T12:29:00Z">
                  <m:rPr>
                    <m:sty m:val="p"/>
                  </m:rPr>
                  <w:rPr>
                    <w:rFonts w:ascii="Cambria Math" w:hAnsi="Cambria Math"/>
                  </w:rPr>
                  <m:t xml:space="preserve">, </m:t>
                </w:ins>
              </m:r>
              <m:r>
                <w:ins w:id="1274" w:author="Lasse J. Laaksonen (Nokia)" w:date="2025-10-09T15:29:00Z" w16du:dateUtc="2025-10-09T12:29:00Z">
                  <w:rPr>
                    <w:rFonts w:ascii="Cambria Math" w:hAnsi="Cambria Math"/>
                  </w:rPr>
                  <m:t>edit</m:t>
                </w:ins>
              </m:r>
            </m:sub>
          </m:sSub>
          <m:d>
            <m:dPr>
              <m:ctrlPr>
                <w:ins w:id="1275" w:author="Lasse J. Laaksonen (Nokia)" w:date="2025-10-09T15:29:00Z" w16du:dateUtc="2025-10-09T12:29:00Z">
                  <w:rPr>
                    <w:rFonts w:ascii="Cambria Math" w:hAnsi="Cambria Math"/>
                  </w:rPr>
                </w:ins>
              </m:ctrlPr>
            </m:dPr>
            <m:e>
              <m:r>
                <w:ins w:id="1276" w:author="Lasse J. Laaksonen (Nokia)" w:date="2025-10-09T15:29:00Z" w16du:dateUtc="2025-10-09T12:29:00Z">
                  <w:rPr>
                    <w:rFonts w:ascii="Cambria Math" w:hAnsi="Cambria Math"/>
                  </w:rPr>
                  <m:t>i</m:t>
                </w:ins>
              </m:r>
              <m:r>
                <w:ins w:id="1277" w:author="Lasse J. Laaksonen (Nokia)" w:date="2025-10-09T15:29:00Z" w16du:dateUtc="2025-10-09T12:29:00Z">
                  <m:rPr>
                    <m:sty m:val="p"/>
                  </m:rPr>
                  <w:rPr>
                    <w:rFonts w:ascii="Cambria Math" w:hAnsi="Cambria Math"/>
                  </w:rPr>
                  <m:t>,</m:t>
                </w:ins>
              </m:r>
              <m:r>
                <w:ins w:id="1278" w:author="Lasse J. Laaksonen (Nokia)" w:date="2025-10-09T15:29:00Z" w16du:dateUtc="2025-10-09T12:29:00Z">
                  <w:rPr>
                    <w:rFonts w:ascii="Cambria Math" w:hAnsi="Cambria Math"/>
                  </w:rPr>
                  <m:t>j</m:t>
                </w:ins>
              </m:r>
            </m:e>
          </m:d>
          <m:r>
            <w:ins w:id="1279" w:author="Lasse J. Laaksonen (Nokia)" w:date="2025-10-09T15:29:00Z" w16du:dateUtc="2025-10-09T12:29:00Z">
              <m:rPr>
                <m:sty m:val="p"/>
              </m:rPr>
              <w:rPr>
                <w:rFonts w:ascii="Cambria Math" w:hAnsi="Cambria Math"/>
              </w:rPr>
              <m:t xml:space="preserve">= </m:t>
            </w:ins>
          </m:r>
          <m:sSup>
            <m:sSupPr>
              <m:ctrlPr>
                <w:ins w:id="1280" w:author="Lasse J. Laaksonen (Nokia)" w:date="2025-10-09T15:29:00Z" w16du:dateUtc="2025-10-09T12:29:00Z">
                  <w:rPr>
                    <w:rFonts w:ascii="Cambria Math" w:hAnsi="Cambria Math"/>
                  </w:rPr>
                </w:ins>
              </m:ctrlPr>
            </m:sSupPr>
            <m:e>
              <m:sSub>
                <m:sSubPr>
                  <m:ctrlPr>
                    <w:ins w:id="1281" w:author="Lasse J. Laaksonen (Nokia)" w:date="2025-10-09T15:29:00Z" w16du:dateUtc="2025-10-09T12:29:00Z">
                      <w:rPr>
                        <w:rFonts w:ascii="Cambria Math" w:hAnsi="Cambria Math"/>
                      </w:rPr>
                    </w:ins>
                  </m:ctrlPr>
                </m:sSubPr>
                <m:e>
                  <m:r>
                    <w:ins w:id="1282" w:author="Lasse J. Laaksonen (Nokia)" w:date="2025-10-09T15:29:00Z" w16du:dateUtc="2025-10-09T12:29:00Z">
                      <w:rPr>
                        <w:rFonts w:ascii="Cambria Math" w:hAnsi="Cambria Math"/>
                      </w:rPr>
                      <m:t>g</m:t>
                    </w:ins>
                  </m:r>
                </m:e>
                <m:sub>
                  <m:r>
                    <w:ins w:id="1283" w:author="Lasse J. Laaksonen (Nokia)" w:date="2025-10-09T15:29:00Z" w16du:dateUtc="2025-10-09T12:29:00Z">
                      <w:rPr>
                        <w:rFonts w:ascii="Cambria Math" w:hAnsi="Cambria Math"/>
                      </w:rPr>
                      <m:t>pan</m:t>
                    </w:ins>
                  </m:r>
                  <m:r>
                    <w:ins w:id="1284" w:author="Lasse J. Laaksonen (Nokia)" w:date="2025-10-09T15:29:00Z" w16du:dateUtc="2025-10-09T12:29:00Z">
                      <m:rPr>
                        <m:sty m:val="p"/>
                      </m:rPr>
                      <w:rPr>
                        <w:rFonts w:ascii="Cambria Math" w:hAnsi="Cambria Math"/>
                      </w:rPr>
                      <m:t xml:space="preserve">, </m:t>
                    </w:ins>
                  </m:r>
                  <m:r>
                    <w:ins w:id="1285" w:author="Lasse J. Laaksonen (Nokia)" w:date="2025-10-09T15:29:00Z" w16du:dateUtc="2025-10-09T12:29:00Z">
                      <w:rPr>
                        <w:rFonts w:ascii="Cambria Math" w:hAnsi="Cambria Math"/>
                      </w:rPr>
                      <m:t>edit</m:t>
                    </w:ins>
                  </m:r>
                </m:sub>
              </m:sSub>
              <m:r>
                <w:ins w:id="1286" w:author="Lasse J. Laaksonen (Nokia)" w:date="2025-10-09T15:29:00Z" w16du:dateUtc="2025-10-09T12:29:00Z">
                  <m:rPr>
                    <m:sty m:val="p"/>
                  </m:rPr>
                  <w:rPr>
                    <w:rFonts w:ascii="Cambria Math" w:hAnsi="Cambria Math"/>
                  </w:rPr>
                  <m:t>(</m:t>
                </w:ins>
              </m:r>
              <m:r>
                <w:ins w:id="1287" w:author="Lasse J. Laaksonen (Nokia)" w:date="2025-10-09T15:29:00Z" w16du:dateUtc="2025-10-09T12:29:00Z">
                  <w:rPr>
                    <w:rFonts w:ascii="Cambria Math" w:hAnsi="Cambria Math"/>
                  </w:rPr>
                  <m:t>i</m:t>
                </w:ins>
              </m:r>
              <m:r>
                <w:ins w:id="1288" w:author="Lasse J. Laaksonen (Nokia)" w:date="2025-10-09T15:29:00Z" w16du:dateUtc="2025-10-09T12:29:00Z">
                  <m:rPr>
                    <m:sty m:val="p"/>
                  </m:rPr>
                  <w:rPr>
                    <w:rFonts w:ascii="Cambria Math" w:hAnsi="Cambria Math"/>
                  </w:rPr>
                  <m:t>,</m:t>
                </w:ins>
              </m:r>
              <m:r>
                <w:ins w:id="1289" w:author="Lasse J. Laaksonen (Nokia)" w:date="2025-10-09T15:29:00Z" w16du:dateUtc="2025-10-09T12:29:00Z">
                  <w:rPr>
                    <w:rFonts w:ascii="Cambria Math" w:hAnsi="Cambria Math"/>
                  </w:rPr>
                  <m:t>j</m:t>
                </w:ins>
              </m:r>
              <m:r>
                <w:ins w:id="1290" w:author="Lasse J. Laaksonen (Nokia)" w:date="2025-10-09T15:29:00Z" w16du:dateUtc="2025-10-09T12:29:00Z">
                  <m:rPr>
                    <m:sty m:val="p"/>
                  </m:rPr>
                  <w:rPr>
                    <w:rFonts w:ascii="Cambria Math" w:hAnsi="Cambria Math"/>
                  </w:rPr>
                  <m:t>)</m:t>
                </w:ins>
              </m:r>
            </m:e>
            <m:sup>
              <m:r>
                <w:ins w:id="1291" w:author="Lasse J. Laaksonen (Nokia)" w:date="2025-10-09T15:29:00Z" w16du:dateUtc="2025-10-09T12:29:00Z">
                  <m:rPr>
                    <m:sty m:val="p"/>
                  </m:rPr>
                  <w:rPr>
                    <w:rFonts w:ascii="Cambria Math" w:hAnsi="Cambria Math"/>
                  </w:rPr>
                  <m:t>2</m:t>
                </w:ins>
              </m:r>
            </m:sup>
          </m:sSup>
        </m:oMath>
      </m:oMathPara>
    </w:p>
    <w:p w14:paraId="1E140433" w14:textId="77777777" w:rsidR="004F40D5" w:rsidRPr="00CD76DC" w:rsidRDefault="004F40D5" w:rsidP="004F40D5">
      <w:pPr>
        <w:rPr>
          <w:ins w:id="1292" w:author="Lasse J. Laaksonen (Nokia)" w:date="2025-10-09T15:31:00Z" w16du:dateUtc="2025-10-09T12:31:00Z"/>
        </w:rPr>
      </w:pPr>
      <w:ins w:id="1293" w:author="Lasse J. Laaksonen (Nokia)" w:date="2025-10-09T15:31:00Z" w16du:dateUtc="2025-10-09T12:31:00Z">
        <w:r w:rsidRPr="00CD76DC">
          <w:t xml:space="preserve">Energy in MASA frequency bands </w:t>
        </w:r>
      </w:ins>
      <m:oMath>
        <m:r>
          <w:ins w:id="1294" w:author="Lasse J. Laaksonen (Nokia)" w:date="2025-10-09T15:31:00Z" w16du:dateUtc="2025-10-09T12:31:00Z">
            <w:rPr>
              <w:rFonts w:ascii="Cambria Math" w:hAnsi="Cambria Math"/>
            </w:rPr>
            <m:t>b</m:t>
          </w:ins>
        </m:r>
      </m:oMath>
      <w:ins w:id="1295" w:author="Lasse J. Laaksonen (Nokia)" w:date="2025-10-09T15:31:00Z" w16du:dateUtc="2025-10-09T12:31:00Z">
        <w:r w:rsidRPr="00CD76DC">
          <w:t xml:space="preserve"> and subframes </w:t>
        </w:r>
      </w:ins>
      <m:oMath>
        <m:r>
          <w:ins w:id="1296" w:author="Lasse J. Laaksonen (Nokia)" w:date="2025-10-09T15:31:00Z" w16du:dateUtc="2025-10-09T12:31:00Z">
            <w:rPr>
              <w:rFonts w:ascii="Cambria Math" w:hAnsi="Cambria Math"/>
            </w:rPr>
            <m:t>m</m:t>
          </w:ins>
        </m:r>
      </m:oMath>
      <w:ins w:id="1297" w:author="Lasse J. Laaksonen (Nokia)" w:date="2025-10-09T15:31:00Z" w16du:dateUtc="2025-10-09T12:31:00Z">
        <w:r w:rsidRPr="00CD76DC">
          <w:t xml:space="preserve"> for stereo transport audio channel </w:t>
        </w:r>
      </w:ins>
      <m:oMath>
        <m:r>
          <w:ins w:id="1298" w:author="Lasse J. Laaksonen (Nokia)" w:date="2025-10-09T15:31:00Z" w16du:dateUtc="2025-10-09T12:31:00Z">
            <w:rPr>
              <w:rFonts w:ascii="Cambria Math" w:hAnsi="Cambria Math"/>
            </w:rPr>
            <m:t>i</m:t>
          </w:ins>
        </m:r>
      </m:oMath>
      <w:ins w:id="1299" w:author="Lasse J. Laaksonen (Nokia)" w:date="2025-10-09T15:31:00Z" w16du:dateUtc="2025-10-09T12:31:00Z">
        <w:r w:rsidRPr="00CD76DC">
          <w:t xml:space="preserve"> are determined based on the input stereo transport audio signal </w:t>
        </w:r>
      </w:ins>
      <m:oMath>
        <m:r>
          <w:ins w:id="1300" w:author="Lasse J. Laaksonen (Nokia)" w:date="2025-10-09T15:31:00Z" w16du:dateUtc="2025-10-09T12:31:00Z">
            <w:rPr>
              <w:rFonts w:ascii="Cambria Math" w:hAnsi="Cambria Math"/>
            </w:rPr>
            <m:t>S</m:t>
          </w:ins>
        </m:r>
        <m:d>
          <m:dPr>
            <m:ctrlPr>
              <w:ins w:id="1301" w:author="Lasse J. Laaksonen (Nokia)" w:date="2025-10-09T15:31:00Z" w16du:dateUtc="2025-10-09T12:31:00Z">
                <w:rPr>
                  <w:rFonts w:ascii="Cambria Math" w:hAnsi="Cambria Math"/>
                </w:rPr>
              </w:ins>
            </m:ctrlPr>
          </m:dPr>
          <m:e>
            <m:r>
              <w:ins w:id="1302" w:author="Lasse J. Laaksonen (Nokia)" w:date="2025-10-09T15:31:00Z" w16du:dateUtc="2025-10-09T12:31:00Z">
                <w:rPr>
                  <w:rFonts w:ascii="Cambria Math" w:hAnsi="Cambria Math"/>
                </w:rPr>
                <m:t>k</m:t>
              </w:ins>
            </m:r>
            <m:r>
              <w:ins w:id="1303" w:author="Lasse J. Laaksonen (Nokia)" w:date="2025-10-09T15:31:00Z" w16du:dateUtc="2025-10-09T12:31:00Z">
                <m:rPr>
                  <m:sty m:val="p"/>
                </m:rPr>
                <w:rPr>
                  <w:rFonts w:ascii="Cambria Math" w:hAnsi="Cambria Math"/>
                </w:rPr>
                <m:t>,</m:t>
              </w:ins>
            </m:r>
            <m:r>
              <w:ins w:id="1304" w:author="Lasse J. Laaksonen (Nokia)" w:date="2025-10-09T15:31:00Z" w16du:dateUtc="2025-10-09T12:31:00Z">
                <w:rPr>
                  <w:rFonts w:ascii="Cambria Math" w:hAnsi="Cambria Math"/>
                </w:rPr>
                <m:t>n</m:t>
              </w:ins>
            </m:r>
            <m:r>
              <w:ins w:id="1305" w:author="Lasse J. Laaksonen (Nokia)" w:date="2025-10-09T15:31:00Z" w16du:dateUtc="2025-10-09T12:31:00Z">
                <m:rPr>
                  <m:sty m:val="p"/>
                </m:rPr>
                <w:rPr>
                  <w:rFonts w:ascii="Cambria Math" w:hAnsi="Cambria Math"/>
                </w:rPr>
                <m:t>,</m:t>
              </w:ins>
            </m:r>
            <m:r>
              <w:ins w:id="1306" w:author="Lasse J. Laaksonen (Nokia)" w:date="2025-10-09T15:31:00Z" w16du:dateUtc="2025-10-09T12:31:00Z">
                <w:rPr>
                  <w:rFonts w:ascii="Cambria Math" w:hAnsi="Cambria Math"/>
                </w:rPr>
                <m:t>i</m:t>
              </w:ins>
            </m:r>
          </m:e>
        </m:d>
      </m:oMath>
      <w:ins w:id="1307" w:author="Lasse J. Laaksonen (Nokia)" w:date="2025-10-09T15:31:00Z" w16du:dateUtc="2025-10-09T12:31:00Z">
        <w:r w:rsidRPr="00CD76DC">
          <w:t xml:space="preserve"> by:</w:t>
        </w:r>
      </w:ins>
    </w:p>
    <w:p w14:paraId="00F1CA49" w14:textId="77777777" w:rsidR="004F40D5" w:rsidRPr="00CD76DC" w:rsidRDefault="00000000" w:rsidP="004F40D5">
      <w:pPr>
        <w:pStyle w:val="EQ"/>
        <w:rPr>
          <w:ins w:id="1308" w:author="Lasse J. Laaksonen (Nokia)" w:date="2025-10-09T15:31:00Z" w16du:dateUtc="2025-10-09T12:31:00Z"/>
        </w:rPr>
      </w:pPr>
      <m:oMathPara>
        <m:oMath>
          <m:sSub>
            <m:sSubPr>
              <m:ctrlPr>
                <w:ins w:id="1309" w:author="Lasse J. Laaksonen (Nokia)" w:date="2025-10-09T15:31:00Z" w16du:dateUtc="2025-10-09T12:31:00Z">
                  <w:rPr>
                    <w:rFonts w:ascii="Cambria Math" w:hAnsi="Cambria Math"/>
                    <w:i/>
                  </w:rPr>
                </w:ins>
              </m:ctrlPr>
            </m:sSubPr>
            <m:e>
              <m:r>
                <w:ins w:id="1310" w:author="Lasse J. Laaksonen (Nokia)" w:date="2025-10-09T15:31:00Z" w16du:dateUtc="2025-10-09T12:31:00Z">
                  <w:rPr>
                    <w:rFonts w:ascii="Cambria Math" w:hAnsi="Cambria Math"/>
                  </w:rPr>
                  <m:t>E</m:t>
                </w:ins>
              </m:r>
            </m:e>
            <m:sub>
              <m:r>
                <w:ins w:id="1311" w:author="Lasse J. Laaksonen (Nokia)" w:date="2025-10-09T15:31:00Z" w16du:dateUtc="2025-10-09T12:31:00Z">
                  <w:rPr>
                    <w:rFonts w:ascii="Cambria Math" w:hAnsi="Cambria Math"/>
                  </w:rPr>
                  <m:t>ch, orig</m:t>
                </w:ins>
              </m:r>
            </m:sub>
          </m:sSub>
          <m:d>
            <m:dPr>
              <m:ctrlPr>
                <w:ins w:id="1312" w:author="Lasse J. Laaksonen (Nokia)" w:date="2025-10-09T15:31:00Z" w16du:dateUtc="2025-10-09T12:31:00Z">
                  <w:rPr>
                    <w:rFonts w:ascii="Cambria Math" w:hAnsi="Cambria Math"/>
                  </w:rPr>
                </w:ins>
              </m:ctrlPr>
            </m:dPr>
            <m:e>
              <m:r>
                <w:ins w:id="1313" w:author="Lasse J. Laaksonen (Nokia)" w:date="2025-10-09T15:31:00Z" w16du:dateUtc="2025-10-09T12:31:00Z">
                  <w:rPr>
                    <w:rFonts w:ascii="Cambria Math" w:hAnsi="Cambria Math"/>
                  </w:rPr>
                  <m:t>b</m:t>
                </w:ins>
              </m:r>
              <m:r>
                <w:ins w:id="1314" w:author="Lasse J. Laaksonen (Nokia)" w:date="2025-10-09T15:31:00Z" w16du:dateUtc="2025-10-09T12:31:00Z">
                  <m:rPr>
                    <m:sty m:val="p"/>
                  </m:rPr>
                  <w:rPr>
                    <w:rFonts w:ascii="Cambria Math" w:hAnsi="Cambria Math"/>
                  </w:rPr>
                  <m:t>,</m:t>
                </w:ins>
              </m:r>
              <m:r>
                <w:ins w:id="1315" w:author="Lasse J. Laaksonen (Nokia)" w:date="2025-10-09T15:31:00Z" w16du:dateUtc="2025-10-09T12:31:00Z">
                  <w:rPr>
                    <w:rFonts w:ascii="Cambria Math" w:hAnsi="Cambria Math"/>
                  </w:rPr>
                  <m:t>m, i</m:t>
                </w:ins>
              </m:r>
            </m:e>
          </m:d>
          <m:r>
            <w:ins w:id="1316" w:author="Lasse J. Laaksonen (Nokia)" w:date="2025-10-09T15:31:00Z" w16du:dateUtc="2025-10-09T12:31:00Z">
              <m:rPr>
                <m:sty m:val="p"/>
              </m:rPr>
              <w:rPr>
                <w:rFonts w:ascii="Cambria Math" w:hAnsi="Cambria Math"/>
              </w:rPr>
              <m:t>=</m:t>
            </w:ins>
          </m:r>
          <m:nary>
            <m:naryPr>
              <m:chr m:val="∑"/>
              <m:limLoc m:val="undOvr"/>
              <m:ctrlPr>
                <w:ins w:id="1317" w:author="Lasse J. Laaksonen (Nokia)" w:date="2025-10-09T15:31:00Z" w16du:dateUtc="2025-10-09T12:31:00Z">
                  <w:rPr>
                    <w:rFonts w:ascii="Cambria Math" w:hAnsi="Cambria Math"/>
                  </w:rPr>
                </w:ins>
              </m:ctrlPr>
            </m:naryPr>
            <m:sub>
              <m:r>
                <w:ins w:id="1318" w:author="Lasse J. Laaksonen (Nokia)" w:date="2025-10-09T15:31:00Z" w16du:dateUtc="2025-10-09T12:31:00Z">
                  <w:rPr>
                    <w:rFonts w:ascii="Cambria Math" w:hAnsi="Cambria Math"/>
                  </w:rPr>
                  <m:t>k</m:t>
                </w:ins>
              </m:r>
              <m:r>
                <w:ins w:id="1319" w:author="Lasse J. Laaksonen (Nokia)" w:date="2025-10-09T15:31:00Z" w16du:dateUtc="2025-10-09T12:31:00Z">
                  <m:rPr>
                    <m:sty m:val="p"/>
                  </m:rPr>
                  <w:rPr>
                    <w:rFonts w:ascii="Cambria Math" w:hAnsi="Cambria Math"/>
                  </w:rPr>
                  <m:t xml:space="preserve">= </m:t>
                </w:ins>
              </m:r>
              <m:sSub>
                <m:sSubPr>
                  <m:ctrlPr>
                    <w:ins w:id="1320" w:author="Lasse J. Laaksonen (Nokia)" w:date="2025-10-09T15:31:00Z" w16du:dateUtc="2025-10-09T12:31:00Z">
                      <w:rPr>
                        <w:rFonts w:ascii="Cambria Math" w:hAnsi="Cambria Math"/>
                      </w:rPr>
                    </w:ins>
                  </m:ctrlPr>
                </m:sSubPr>
                <m:e>
                  <m:r>
                    <w:ins w:id="1321" w:author="Lasse J. Laaksonen (Nokia)" w:date="2025-10-09T15:31:00Z" w16du:dateUtc="2025-10-09T12:31:00Z">
                      <w:rPr>
                        <w:rFonts w:ascii="Cambria Math" w:hAnsi="Cambria Math"/>
                      </w:rPr>
                      <m:t>k</m:t>
                    </w:ins>
                  </m:r>
                </m:e>
                <m:sub>
                  <m:r>
                    <w:ins w:id="1322" w:author="Lasse J. Laaksonen (Nokia)" w:date="2025-10-09T15:31:00Z" w16du:dateUtc="2025-10-09T12:31:00Z">
                      <m:rPr>
                        <m:sty m:val="p"/>
                      </m:rPr>
                      <w:rPr>
                        <w:rFonts w:ascii="Cambria Math" w:hAnsi="Cambria Math"/>
                      </w:rPr>
                      <m:t>low</m:t>
                    </w:ins>
                  </m:r>
                </m:sub>
              </m:sSub>
              <m:r>
                <w:ins w:id="1323" w:author="Lasse J. Laaksonen (Nokia)" w:date="2025-10-09T15:31:00Z" w16du:dateUtc="2025-10-09T12:31:00Z">
                  <m:rPr>
                    <m:sty m:val="p"/>
                  </m:rPr>
                  <w:rPr>
                    <w:rFonts w:ascii="Cambria Math" w:hAnsi="Cambria Math"/>
                  </w:rPr>
                  <m:t>(</m:t>
                </w:ins>
              </m:r>
              <m:r>
                <w:ins w:id="1324" w:author="Lasse J. Laaksonen (Nokia)" w:date="2025-10-09T15:31:00Z" w16du:dateUtc="2025-10-09T12:31:00Z">
                  <w:rPr>
                    <w:rFonts w:ascii="Cambria Math" w:hAnsi="Cambria Math"/>
                  </w:rPr>
                  <m:t>b</m:t>
                </w:ins>
              </m:r>
              <m:r>
                <w:ins w:id="1325" w:author="Lasse J. Laaksonen (Nokia)" w:date="2025-10-09T15:31:00Z" w16du:dateUtc="2025-10-09T12:31:00Z">
                  <m:rPr>
                    <m:sty m:val="p"/>
                  </m:rPr>
                  <w:rPr>
                    <w:rFonts w:ascii="Cambria Math" w:hAnsi="Cambria Math"/>
                  </w:rPr>
                  <m:t>)</m:t>
                </w:ins>
              </m:r>
            </m:sub>
            <m:sup>
              <m:sSub>
                <m:sSubPr>
                  <m:ctrlPr>
                    <w:ins w:id="1326" w:author="Lasse J. Laaksonen (Nokia)" w:date="2025-10-09T15:31:00Z" w16du:dateUtc="2025-10-09T12:31:00Z">
                      <w:rPr>
                        <w:rFonts w:ascii="Cambria Math" w:hAnsi="Cambria Math"/>
                      </w:rPr>
                    </w:ins>
                  </m:ctrlPr>
                </m:sSubPr>
                <m:e>
                  <m:r>
                    <w:ins w:id="1327" w:author="Lasse J. Laaksonen (Nokia)" w:date="2025-10-09T15:31:00Z" w16du:dateUtc="2025-10-09T12:31:00Z">
                      <w:rPr>
                        <w:rFonts w:ascii="Cambria Math" w:hAnsi="Cambria Math"/>
                      </w:rPr>
                      <m:t>k</m:t>
                    </w:ins>
                  </m:r>
                </m:e>
                <m:sub>
                  <m:r>
                    <w:ins w:id="1328" w:author="Lasse J. Laaksonen (Nokia)" w:date="2025-10-09T15:31:00Z" w16du:dateUtc="2025-10-09T12:31:00Z">
                      <m:rPr>
                        <m:sty m:val="p"/>
                      </m:rPr>
                      <w:rPr>
                        <w:rFonts w:ascii="Cambria Math" w:hAnsi="Cambria Math"/>
                      </w:rPr>
                      <m:t>high</m:t>
                    </w:ins>
                  </m:r>
                </m:sub>
              </m:sSub>
              <m:r>
                <w:ins w:id="1329" w:author="Lasse J. Laaksonen (Nokia)" w:date="2025-10-09T15:31:00Z" w16du:dateUtc="2025-10-09T12:31:00Z">
                  <m:rPr>
                    <m:sty m:val="p"/>
                  </m:rPr>
                  <w:rPr>
                    <w:rFonts w:ascii="Cambria Math" w:hAnsi="Cambria Math"/>
                  </w:rPr>
                  <m:t>(</m:t>
                </w:ins>
              </m:r>
              <m:r>
                <w:ins w:id="1330" w:author="Lasse J. Laaksonen (Nokia)" w:date="2025-10-09T15:31:00Z" w16du:dateUtc="2025-10-09T12:31:00Z">
                  <w:rPr>
                    <w:rFonts w:ascii="Cambria Math" w:hAnsi="Cambria Math"/>
                  </w:rPr>
                  <m:t>b</m:t>
                </w:ins>
              </m:r>
              <m:r>
                <w:ins w:id="1331" w:author="Lasse J. Laaksonen (Nokia)" w:date="2025-10-09T15:31:00Z" w16du:dateUtc="2025-10-09T12:31:00Z">
                  <m:rPr>
                    <m:sty m:val="p"/>
                  </m:rPr>
                  <w:rPr>
                    <w:rFonts w:ascii="Cambria Math" w:hAnsi="Cambria Math"/>
                  </w:rPr>
                  <m:t>)</m:t>
                </w:ins>
              </m:r>
            </m:sup>
            <m:e>
              <m:d>
                <m:dPr>
                  <m:ctrlPr>
                    <w:ins w:id="1332" w:author="Lasse J. Laaksonen (Nokia)" w:date="2025-10-09T15:31:00Z" w16du:dateUtc="2025-10-09T12:31:00Z">
                      <w:rPr>
                        <w:rFonts w:ascii="Cambria Math" w:hAnsi="Cambria Math"/>
                      </w:rPr>
                    </w:ins>
                  </m:ctrlPr>
                </m:dPr>
                <m:e>
                  <m:nary>
                    <m:naryPr>
                      <m:chr m:val="∑"/>
                      <m:limLoc m:val="undOvr"/>
                      <m:ctrlPr>
                        <w:ins w:id="1333" w:author="Lasse J. Laaksonen (Nokia)" w:date="2025-10-09T15:31:00Z" w16du:dateUtc="2025-10-09T12:31:00Z">
                          <w:rPr>
                            <w:rFonts w:ascii="Cambria Math" w:hAnsi="Cambria Math"/>
                          </w:rPr>
                        </w:ins>
                      </m:ctrlPr>
                    </m:naryPr>
                    <m:sub>
                      <m:r>
                        <w:ins w:id="1334" w:author="Lasse J. Laaksonen (Nokia)" w:date="2025-10-09T15:31:00Z" w16du:dateUtc="2025-10-09T12:31:00Z">
                          <w:rPr>
                            <w:rFonts w:ascii="Cambria Math" w:hAnsi="Cambria Math"/>
                          </w:rPr>
                          <m:t>n</m:t>
                        </w:ins>
                      </m:r>
                      <m:r>
                        <w:ins w:id="1335" w:author="Lasse J. Laaksonen (Nokia)" w:date="2025-10-09T15:31:00Z" w16du:dateUtc="2025-10-09T12:31:00Z">
                          <m:rPr>
                            <m:sty m:val="p"/>
                          </m:rPr>
                          <w:rPr>
                            <w:rFonts w:ascii="Cambria Math" w:hAnsi="Cambria Math"/>
                          </w:rPr>
                          <m:t>=</m:t>
                        </w:ins>
                      </m:r>
                      <m:sSub>
                        <m:sSubPr>
                          <m:ctrlPr>
                            <w:ins w:id="1336" w:author="Lasse J. Laaksonen (Nokia)" w:date="2025-10-09T15:31:00Z" w16du:dateUtc="2025-10-09T12:31:00Z">
                              <w:rPr>
                                <w:rFonts w:ascii="Cambria Math" w:hAnsi="Cambria Math"/>
                              </w:rPr>
                            </w:ins>
                          </m:ctrlPr>
                        </m:sSubPr>
                        <m:e>
                          <m:r>
                            <w:ins w:id="1337" w:author="Lasse J. Laaksonen (Nokia)" w:date="2025-10-09T15:31:00Z" w16du:dateUtc="2025-10-09T12:31:00Z">
                              <w:rPr>
                                <w:rFonts w:ascii="Cambria Math" w:hAnsi="Cambria Math"/>
                              </w:rPr>
                              <m:t>n</m:t>
                            </w:ins>
                          </m:r>
                        </m:e>
                        <m:sub>
                          <m:r>
                            <w:ins w:id="1338" w:author="Lasse J. Laaksonen (Nokia)" w:date="2025-10-09T15:31:00Z" w16du:dateUtc="2025-10-09T12:31:00Z">
                              <m:rPr>
                                <m:sty m:val="p"/>
                              </m:rPr>
                              <w:rPr>
                                <w:rFonts w:ascii="Cambria Math" w:hAnsi="Cambria Math"/>
                              </w:rPr>
                              <m:t>first</m:t>
                            </w:ins>
                          </m:r>
                        </m:sub>
                      </m:sSub>
                      <m:r>
                        <w:ins w:id="1339" w:author="Lasse J. Laaksonen (Nokia)" w:date="2025-10-09T15:31:00Z" w16du:dateUtc="2025-10-09T12:31:00Z">
                          <m:rPr>
                            <m:sty m:val="p"/>
                          </m:rPr>
                          <w:rPr>
                            <w:rFonts w:ascii="Cambria Math" w:hAnsi="Cambria Math"/>
                          </w:rPr>
                          <m:t>(</m:t>
                        </w:ins>
                      </m:r>
                      <m:r>
                        <w:ins w:id="1340" w:author="Lasse J. Laaksonen (Nokia)" w:date="2025-10-09T15:31:00Z" w16du:dateUtc="2025-10-09T12:31:00Z">
                          <w:rPr>
                            <w:rFonts w:ascii="Cambria Math" w:hAnsi="Cambria Math"/>
                          </w:rPr>
                          <m:t>m</m:t>
                        </w:ins>
                      </m:r>
                      <m:r>
                        <w:ins w:id="1341" w:author="Lasse J. Laaksonen (Nokia)" w:date="2025-10-09T15:31:00Z" w16du:dateUtc="2025-10-09T12:31:00Z">
                          <m:rPr>
                            <m:sty m:val="p"/>
                          </m:rPr>
                          <w:rPr>
                            <w:rFonts w:ascii="Cambria Math" w:hAnsi="Cambria Math"/>
                          </w:rPr>
                          <m:t>)</m:t>
                        </w:ins>
                      </m:r>
                    </m:sub>
                    <m:sup>
                      <m:sSub>
                        <m:sSubPr>
                          <m:ctrlPr>
                            <w:ins w:id="1342" w:author="Lasse J. Laaksonen (Nokia)" w:date="2025-10-09T15:31:00Z" w16du:dateUtc="2025-10-09T12:31:00Z">
                              <w:rPr>
                                <w:rFonts w:ascii="Cambria Math" w:hAnsi="Cambria Math"/>
                              </w:rPr>
                            </w:ins>
                          </m:ctrlPr>
                        </m:sSubPr>
                        <m:e>
                          <m:r>
                            <w:ins w:id="1343" w:author="Lasse J. Laaksonen (Nokia)" w:date="2025-10-09T15:31:00Z" w16du:dateUtc="2025-10-09T12:31:00Z">
                              <w:rPr>
                                <w:rFonts w:ascii="Cambria Math" w:hAnsi="Cambria Math"/>
                              </w:rPr>
                              <m:t>n</m:t>
                            </w:ins>
                          </m:r>
                        </m:e>
                        <m:sub>
                          <m:r>
                            <w:ins w:id="1344" w:author="Lasse J. Laaksonen (Nokia)" w:date="2025-10-09T15:31:00Z" w16du:dateUtc="2025-10-09T12:31:00Z">
                              <m:rPr>
                                <m:sty m:val="p"/>
                              </m:rPr>
                              <w:rPr>
                                <w:rFonts w:ascii="Cambria Math" w:hAnsi="Cambria Math"/>
                              </w:rPr>
                              <m:t>last</m:t>
                            </w:ins>
                          </m:r>
                        </m:sub>
                      </m:sSub>
                      <m:r>
                        <w:ins w:id="1345" w:author="Lasse J. Laaksonen (Nokia)" w:date="2025-10-09T15:31:00Z" w16du:dateUtc="2025-10-09T12:31:00Z">
                          <m:rPr>
                            <m:sty m:val="p"/>
                          </m:rPr>
                          <w:rPr>
                            <w:rFonts w:ascii="Cambria Math" w:hAnsi="Cambria Math"/>
                          </w:rPr>
                          <m:t>(</m:t>
                        </w:ins>
                      </m:r>
                      <m:r>
                        <w:ins w:id="1346" w:author="Lasse J. Laaksonen (Nokia)" w:date="2025-10-09T15:31:00Z" w16du:dateUtc="2025-10-09T12:31:00Z">
                          <w:rPr>
                            <w:rFonts w:ascii="Cambria Math" w:hAnsi="Cambria Math"/>
                          </w:rPr>
                          <m:t>m</m:t>
                        </w:ins>
                      </m:r>
                      <m:r>
                        <w:ins w:id="1347" w:author="Lasse J. Laaksonen (Nokia)" w:date="2025-10-09T15:31:00Z" w16du:dateUtc="2025-10-09T12:31:00Z">
                          <m:rPr>
                            <m:sty m:val="p"/>
                          </m:rPr>
                          <w:rPr>
                            <w:rFonts w:ascii="Cambria Math" w:hAnsi="Cambria Math"/>
                          </w:rPr>
                          <m:t>)</m:t>
                        </w:ins>
                      </m:r>
                    </m:sup>
                    <m:e>
                      <m:sSup>
                        <m:sSupPr>
                          <m:ctrlPr>
                            <w:ins w:id="1348" w:author="Lasse J. Laaksonen (Nokia)" w:date="2025-10-09T15:31:00Z" w16du:dateUtc="2025-10-09T12:31:00Z">
                              <w:rPr>
                                <w:rFonts w:ascii="Cambria Math" w:hAnsi="Cambria Math"/>
                              </w:rPr>
                            </w:ins>
                          </m:ctrlPr>
                        </m:sSupPr>
                        <m:e>
                          <m:d>
                            <m:dPr>
                              <m:begChr m:val="|"/>
                              <m:endChr m:val="|"/>
                              <m:ctrlPr>
                                <w:ins w:id="1349" w:author="Lasse J. Laaksonen (Nokia)" w:date="2025-10-09T15:31:00Z" w16du:dateUtc="2025-10-09T12:31:00Z">
                                  <w:rPr>
                                    <w:rFonts w:ascii="Cambria Math" w:hAnsi="Cambria Math"/>
                                  </w:rPr>
                                </w:ins>
                              </m:ctrlPr>
                            </m:dPr>
                            <m:e>
                              <m:r>
                                <w:ins w:id="1350" w:author="Lasse J. Laaksonen (Nokia)" w:date="2025-10-09T15:31:00Z" w16du:dateUtc="2025-10-09T12:31:00Z">
                                  <w:rPr>
                                    <w:rFonts w:ascii="Cambria Math" w:hAnsi="Cambria Math"/>
                                  </w:rPr>
                                  <m:t>S</m:t>
                                </w:ins>
                              </m:r>
                              <m:d>
                                <m:dPr>
                                  <m:ctrlPr>
                                    <w:ins w:id="1351" w:author="Lasse J. Laaksonen (Nokia)" w:date="2025-10-09T15:31:00Z" w16du:dateUtc="2025-10-09T12:31:00Z">
                                      <w:rPr>
                                        <w:rFonts w:ascii="Cambria Math" w:hAnsi="Cambria Math"/>
                                      </w:rPr>
                                    </w:ins>
                                  </m:ctrlPr>
                                </m:dPr>
                                <m:e>
                                  <m:r>
                                    <w:ins w:id="1352" w:author="Lasse J. Laaksonen (Nokia)" w:date="2025-10-09T15:31:00Z" w16du:dateUtc="2025-10-09T12:31:00Z">
                                      <w:rPr>
                                        <w:rFonts w:ascii="Cambria Math" w:hAnsi="Cambria Math"/>
                                      </w:rPr>
                                      <m:t>k</m:t>
                                    </w:ins>
                                  </m:r>
                                  <m:r>
                                    <w:ins w:id="1353" w:author="Lasse J. Laaksonen (Nokia)" w:date="2025-10-09T15:31:00Z" w16du:dateUtc="2025-10-09T12:31:00Z">
                                      <m:rPr>
                                        <m:sty m:val="p"/>
                                      </m:rPr>
                                      <w:rPr>
                                        <w:rFonts w:ascii="Cambria Math" w:hAnsi="Cambria Math"/>
                                      </w:rPr>
                                      <m:t>,</m:t>
                                    </w:ins>
                                  </m:r>
                                  <m:r>
                                    <w:ins w:id="1354" w:author="Lasse J. Laaksonen (Nokia)" w:date="2025-10-09T15:31:00Z" w16du:dateUtc="2025-10-09T12:31:00Z">
                                      <w:rPr>
                                        <w:rFonts w:ascii="Cambria Math" w:hAnsi="Cambria Math"/>
                                      </w:rPr>
                                      <m:t>n</m:t>
                                    </w:ins>
                                  </m:r>
                                  <m:r>
                                    <w:ins w:id="1355" w:author="Lasse J. Laaksonen (Nokia)" w:date="2025-10-09T15:31:00Z" w16du:dateUtc="2025-10-09T12:31:00Z">
                                      <m:rPr>
                                        <m:sty m:val="p"/>
                                      </m:rPr>
                                      <w:rPr>
                                        <w:rFonts w:ascii="Cambria Math" w:hAnsi="Cambria Math"/>
                                      </w:rPr>
                                      <m:t>,</m:t>
                                    </w:ins>
                                  </m:r>
                                  <m:r>
                                    <w:ins w:id="1356" w:author="Lasse J. Laaksonen (Nokia)" w:date="2025-10-09T15:31:00Z" w16du:dateUtc="2025-10-09T12:31:00Z">
                                      <w:rPr>
                                        <w:rFonts w:ascii="Cambria Math" w:hAnsi="Cambria Math"/>
                                      </w:rPr>
                                      <m:t>i</m:t>
                                    </w:ins>
                                  </m:r>
                                </m:e>
                              </m:d>
                            </m:e>
                          </m:d>
                        </m:e>
                        <m:sup>
                          <m:r>
                            <w:ins w:id="1357" w:author="Lasse J. Laaksonen (Nokia)" w:date="2025-10-09T15:31:00Z" w16du:dateUtc="2025-10-09T12:31:00Z">
                              <m:rPr>
                                <m:sty m:val="p"/>
                              </m:rPr>
                              <w:rPr>
                                <w:rFonts w:ascii="Cambria Math" w:hAnsi="Cambria Math"/>
                              </w:rPr>
                              <m:t>2</m:t>
                            </w:ins>
                          </m:r>
                        </m:sup>
                      </m:sSup>
                    </m:e>
                  </m:nary>
                </m:e>
              </m:d>
            </m:e>
          </m:nary>
        </m:oMath>
      </m:oMathPara>
    </w:p>
    <w:p w14:paraId="56E9F702" w14:textId="77777777" w:rsidR="004F40D5" w:rsidRPr="00CD76DC" w:rsidRDefault="004F40D5" w:rsidP="004F40D5">
      <w:pPr>
        <w:rPr>
          <w:ins w:id="1358" w:author="Lasse J. Laaksonen (Nokia)" w:date="2025-10-09T15:31:00Z" w16du:dateUtc="2025-10-09T12:31:00Z"/>
        </w:rPr>
      </w:pPr>
      <w:ins w:id="1359" w:author="Lasse J. Laaksonen (Nokia)" w:date="2025-10-09T15:31:00Z" w16du:dateUtc="2025-10-09T12:31:00Z">
        <w:r w:rsidRPr="00CD76DC">
          <w:t>The total energy of stereo transport audio signal in MASA frequency bands and subframes is determined:</w:t>
        </w:r>
      </w:ins>
    </w:p>
    <w:p w14:paraId="68B5F32C" w14:textId="77777777" w:rsidR="004F40D5" w:rsidRPr="00CD76DC" w:rsidRDefault="00000000" w:rsidP="004F40D5">
      <w:pPr>
        <w:pStyle w:val="EQ"/>
        <w:rPr>
          <w:ins w:id="1360" w:author="Lasse J. Laaksonen (Nokia)" w:date="2025-10-09T15:31:00Z" w16du:dateUtc="2025-10-09T12:31:00Z"/>
        </w:rPr>
      </w:pPr>
      <m:oMathPara>
        <m:oMath>
          <m:sSub>
            <m:sSubPr>
              <m:ctrlPr>
                <w:ins w:id="1361" w:author="Lasse J. Laaksonen (Nokia)" w:date="2025-10-09T15:31:00Z" w16du:dateUtc="2025-10-09T12:31:00Z">
                  <w:rPr>
                    <w:rFonts w:ascii="Cambria Math" w:hAnsi="Cambria Math"/>
                  </w:rPr>
                </w:ins>
              </m:ctrlPr>
            </m:sSubPr>
            <m:e>
              <m:r>
                <w:ins w:id="1362" w:author="Lasse J. Laaksonen (Nokia)" w:date="2025-10-09T15:31:00Z" w16du:dateUtc="2025-10-09T12:31:00Z">
                  <w:rPr>
                    <w:rFonts w:ascii="Cambria Math" w:hAnsi="Cambria Math"/>
                  </w:rPr>
                  <m:t>E</m:t>
                </w:ins>
              </m:r>
            </m:e>
            <m:sub>
              <m:r>
                <w:ins w:id="1363" w:author="Lasse J. Laaksonen (Nokia)" w:date="2025-10-09T15:31:00Z" w16du:dateUtc="2025-10-09T12:31:00Z">
                  <w:rPr>
                    <w:rFonts w:ascii="Cambria Math" w:hAnsi="Cambria Math"/>
                  </w:rPr>
                  <m:t>tot</m:t>
                </w:ins>
              </m:r>
              <m:r>
                <w:ins w:id="1364" w:author="Lasse J. Laaksonen (Nokia)" w:date="2025-10-09T15:31:00Z" w16du:dateUtc="2025-10-09T12:31:00Z">
                  <m:rPr>
                    <m:sty m:val="p"/>
                  </m:rPr>
                  <w:rPr>
                    <w:rFonts w:ascii="Cambria Math" w:hAnsi="Cambria Math"/>
                  </w:rPr>
                  <m:t xml:space="preserve">, </m:t>
                </w:ins>
              </m:r>
              <m:r>
                <w:ins w:id="1365" w:author="Lasse J. Laaksonen (Nokia)" w:date="2025-10-09T15:31:00Z" w16du:dateUtc="2025-10-09T12:31:00Z">
                  <w:rPr>
                    <w:rFonts w:ascii="Cambria Math" w:hAnsi="Cambria Math"/>
                  </w:rPr>
                  <m:t>orig</m:t>
                </w:ins>
              </m:r>
            </m:sub>
          </m:sSub>
          <m:d>
            <m:dPr>
              <m:ctrlPr>
                <w:ins w:id="1366" w:author="Lasse J. Laaksonen (Nokia)" w:date="2025-10-09T15:31:00Z" w16du:dateUtc="2025-10-09T12:31:00Z">
                  <w:rPr>
                    <w:rFonts w:ascii="Cambria Math" w:hAnsi="Cambria Math"/>
                  </w:rPr>
                </w:ins>
              </m:ctrlPr>
            </m:dPr>
            <m:e>
              <m:r>
                <w:ins w:id="1367" w:author="Lasse J. Laaksonen (Nokia)" w:date="2025-10-09T15:31:00Z" w16du:dateUtc="2025-10-09T12:31:00Z">
                  <w:rPr>
                    <w:rFonts w:ascii="Cambria Math" w:hAnsi="Cambria Math"/>
                  </w:rPr>
                  <m:t>b</m:t>
                </w:ins>
              </m:r>
              <m:r>
                <w:ins w:id="1368" w:author="Lasse J. Laaksonen (Nokia)" w:date="2025-10-09T15:31:00Z" w16du:dateUtc="2025-10-09T12:31:00Z">
                  <m:rPr>
                    <m:sty m:val="p"/>
                  </m:rPr>
                  <w:rPr>
                    <w:rFonts w:ascii="Cambria Math" w:hAnsi="Cambria Math"/>
                  </w:rPr>
                  <m:t>,</m:t>
                </w:ins>
              </m:r>
              <m:r>
                <w:ins w:id="1369" w:author="Lasse J. Laaksonen (Nokia)" w:date="2025-10-09T15:31:00Z" w16du:dateUtc="2025-10-09T12:31:00Z">
                  <w:rPr>
                    <w:rFonts w:ascii="Cambria Math" w:hAnsi="Cambria Math"/>
                  </w:rPr>
                  <m:t>m</m:t>
                </w:ins>
              </m:r>
            </m:e>
          </m:d>
          <m:r>
            <w:ins w:id="1370" w:author="Lasse J. Laaksonen (Nokia)" w:date="2025-10-09T15:31:00Z" w16du:dateUtc="2025-10-09T12:31:00Z">
              <m:rPr>
                <m:sty m:val="p"/>
              </m:rPr>
              <w:rPr>
                <w:rFonts w:ascii="Cambria Math" w:hAnsi="Cambria Math"/>
              </w:rPr>
              <m:t>=</m:t>
            </w:ins>
          </m:r>
          <m:nary>
            <m:naryPr>
              <m:chr m:val="∑"/>
              <m:limLoc m:val="undOvr"/>
              <m:ctrlPr>
                <w:ins w:id="1371" w:author="Lasse J. Laaksonen (Nokia)" w:date="2025-10-09T15:31:00Z" w16du:dateUtc="2025-10-09T12:31:00Z">
                  <w:rPr>
                    <w:rFonts w:ascii="Cambria Math" w:hAnsi="Cambria Math"/>
                  </w:rPr>
                </w:ins>
              </m:ctrlPr>
            </m:naryPr>
            <m:sub>
              <m:r>
                <w:ins w:id="1372" w:author="Lasse J. Laaksonen (Nokia)" w:date="2025-10-09T15:31:00Z" w16du:dateUtc="2025-10-09T12:31:00Z">
                  <w:rPr>
                    <w:rFonts w:ascii="Cambria Math" w:hAnsi="Cambria Math"/>
                  </w:rPr>
                  <m:t>i</m:t>
                </w:ins>
              </m:r>
              <m:r>
                <w:ins w:id="1373" w:author="Lasse J. Laaksonen (Nokia)" w:date="2025-10-09T15:31:00Z" w16du:dateUtc="2025-10-09T12:31:00Z">
                  <m:rPr>
                    <m:sty m:val="p"/>
                  </m:rPr>
                  <w:rPr>
                    <w:rFonts w:ascii="Cambria Math" w:hAnsi="Cambria Math"/>
                  </w:rPr>
                  <m:t>=1</m:t>
                </w:ins>
              </m:r>
            </m:sub>
            <m:sup>
              <m:r>
                <w:ins w:id="1374" w:author="Lasse J. Laaksonen (Nokia)" w:date="2025-10-09T15:31:00Z" w16du:dateUtc="2025-10-09T12:31:00Z">
                  <m:rPr>
                    <m:sty m:val="p"/>
                  </m:rPr>
                  <w:rPr>
                    <w:rFonts w:ascii="Cambria Math" w:hAnsi="Cambria Math"/>
                  </w:rPr>
                  <m:t>2</m:t>
                </w:ins>
              </m:r>
            </m:sup>
            <m:e>
              <m:d>
                <m:dPr>
                  <m:ctrlPr>
                    <w:ins w:id="1375" w:author="Lasse J. Laaksonen (Nokia)" w:date="2025-10-09T15:31:00Z" w16du:dateUtc="2025-10-09T12:31:00Z">
                      <w:rPr>
                        <w:rFonts w:ascii="Cambria Math" w:hAnsi="Cambria Math"/>
                      </w:rPr>
                    </w:ins>
                  </m:ctrlPr>
                </m:dPr>
                <m:e>
                  <m:sSub>
                    <m:sSubPr>
                      <m:ctrlPr>
                        <w:ins w:id="1376" w:author="Lasse J. Laaksonen (Nokia)" w:date="2025-10-09T15:31:00Z" w16du:dateUtc="2025-10-09T12:31:00Z">
                          <w:rPr>
                            <w:rFonts w:ascii="Cambria Math" w:hAnsi="Cambria Math"/>
                          </w:rPr>
                        </w:ins>
                      </m:ctrlPr>
                    </m:sSubPr>
                    <m:e>
                      <m:r>
                        <w:ins w:id="1377" w:author="Lasse J. Laaksonen (Nokia)" w:date="2025-10-09T15:31:00Z" w16du:dateUtc="2025-10-09T12:31:00Z">
                          <w:rPr>
                            <w:rFonts w:ascii="Cambria Math" w:hAnsi="Cambria Math"/>
                          </w:rPr>
                          <m:t>E</m:t>
                        </w:ins>
                      </m:r>
                    </m:e>
                    <m:sub>
                      <m:r>
                        <w:ins w:id="1378" w:author="Lasse J. Laaksonen (Nokia)" w:date="2025-10-09T15:31:00Z" w16du:dateUtc="2025-10-09T12:31:00Z">
                          <w:rPr>
                            <w:rFonts w:ascii="Cambria Math" w:hAnsi="Cambria Math"/>
                          </w:rPr>
                          <m:t>ch</m:t>
                        </w:ins>
                      </m:r>
                      <m:r>
                        <w:ins w:id="1379" w:author="Lasse J. Laaksonen (Nokia)" w:date="2025-10-09T15:31:00Z" w16du:dateUtc="2025-10-09T12:31:00Z">
                          <m:rPr>
                            <m:sty m:val="p"/>
                          </m:rPr>
                          <w:rPr>
                            <w:rFonts w:ascii="Cambria Math" w:hAnsi="Cambria Math"/>
                          </w:rPr>
                          <m:t xml:space="preserve">, </m:t>
                        </w:ins>
                      </m:r>
                      <m:r>
                        <w:ins w:id="1380" w:author="Lasse J. Laaksonen (Nokia)" w:date="2025-10-09T15:31:00Z" w16du:dateUtc="2025-10-09T12:31:00Z">
                          <w:rPr>
                            <w:rFonts w:ascii="Cambria Math" w:hAnsi="Cambria Math"/>
                          </w:rPr>
                          <m:t>orig</m:t>
                        </w:ins>
                      </m:r>
                    </m:sub>
                  </m:sSub>
                  <m:d>
                    <m:dPr>
                      <m:ctrlPr>
                        <w:ins w:id="1381" w:author="Lasse J. Laaksonen (Nokia)" w:date="2025-10-09T15:31:00Z" w16du:dateUtc="2025-10-09T12:31:00Z">
                          <w:rPr>
                            <w:rFonts w:ascii="Cambria Math" w:hAnsi="Cambria Math"/>
                          </w:rPr>
                        </w:ins>
                      </m:ctrlPr>
                    </m:dPr>
                    <m:e>
                      <m:r>
                        <w:ins w:id="1382" w:author="Lasse J. Laaksonen (Nokia)" w:date="2025-10-09T15:31:00Z" w16du:dateUtc="2025-10-09T12:31:00Z">
                          <w:rPr>
                            <w:rFonts w:ascii="Cambria Math" w:hAnsi="Cambria Math"/>
                          </w:rPr>
                          <m:t>b</m:t>
                        </w:ins>
                      </m:r>
                      <m:r>
                        <w:ins w:id="1383" w:author="Lasse J. Laaksonen (Nokia)" w:date="2025-10-09T15:31:00Z" w16du:dateUtc="2025-10-09T12:31:00Z">
                          <m:rPr>
                            <m:sty m:val="p"/>
                          </m:rPr>
                          <w:rPr>
                            <w:rFonts w:ascii="Cambria Math" w:hAnsi="Cambria Math"/>
                          </w:rPr>
                          <m:t>,</m:t>
                        </w:ins>
                      </m:r>
                      <m:r>
                        <w:ins w:id="1384" w:author="Lasse J. Laaksonen (Nokia)" w:date="2025-10-09T15:31:00Z" w16du:dateUtc="2025-10-09T12:31:00Z">
                          <w:rPr>
                            <w:rFonts w:ascii="Cambria Math" w:hAnsi="Cambria Math"/>
                          </w:rPr>
                          <m:t>m</m:t>
                        </w:ins>
                      </m:r>
                      <m:r>
                        <w:ins w:id="1385" w:author="Lasse J. Laaksonen (Nokia)" w:date="2025-10-09T15:31:00Z" w16du:dateUtc="2025-10-09T12:31:00Z">
                          <m:rPr>
                            <m:sty m:val="p"/>
                          </m:rPr>
                          <w:rPr>
                            <w:rFonts w:ascii="Cambria Math" w:hAnsi="Cambria Math"/>
                          </w:rPr>
                          <m:t xml:space="preserve">, </m:t>
                        </w:ins>
                      </m:r>
                      <m:r>
                        <w:ins w:id="1386" w:author="Lasse J. Laaksonen (Nokia)" w:date="2025-10-09T15:31:00Z" w16du:dateUtc="2025-10-09T12:31:00Z">
                          <w:rPr>
                            <w:rFonts w:ascii="Cambria Math" w:hAnsi="Cambria Math"/>
                          </w:rPr>
                          <m:t>i</m:t>
                        </w:ins>
                      </m:r>
                    </m:e>
                  </m:d>
                </m:e>
              </m:d>
            </m:e>
          </m:nary>
        </m:oMath>
      </m:oMathPara>
    </w:p>
    <w:p w14:paraId="273ED66C" w14:textId="77777777" w:rsidR="004F40D5" w:rsidRPr="00CD76DC" w:rsidRDefault="004F40D5" w:rsidP="004F40D5">
      <w:pPr>
        <w:rPr>
          <w:ins w:id="1387" w:author="Lasse J. Laaksonen (Nokia)" w:date="2025-10-09T15:31:00Z" w16du:dateUtc="2025-10-09T12:31:00Z"/>
        </w:rPr>
      </w:pPr>
      <w:ins w:id="1388" w:author="Lasse J. Laaksonen (Nokia)" w:date="2025-10-09T15:31:00Z" w16du:dateUtc="2025-10-09T12:31:00Z">
        <w:r w:rsidRPr="00CD76DC">
          <w:t xml:space="preserve">Then, gain processing information (in the form of ISM target energies </w:t>
        </w:r>
      </w:ins>
      <m:oMath>
        <m:sSub>
          <m:sSubPr>
            <m:ctrlPr>
              <w:ins w:id="1389" w:author="Lasse J. Laaksonen (Nokia)" w:date="2025-10-09T15:31:00Z" w16du:dateUtc="2025-10-09T12:31:00Z">
                <w:rPr>
                  <w:rFonts w:ascii="Cambria Math" w:hAnsi="Cambria Math"/>
                </w:rPr>
              </w:ins>
            </m:ctrlPr>
          </m:sSubPr>
          <m:e>
            <m:r>
              <w:ins w:id="1390" w:author="Lasse J. Laaksonen (Nokia)" w:date="2025-10-09T15:31:00Z" w16du:dateUtc="2025-10-09T12:31:00Z">
                <w:rPr>
                  <w:rFonts w:ascii="Cambria Math" w:hAnsi="Cambria Math"/>
                </w:rPr>
                <m:t>E</m:t>
              </w:ins>
            </m:r>
          </m:e>
          <m:sub>
            <m:r>
              <w:ins w:id="1391" w:author="Lasse J. Laaksonen (Nokia)" w:date="2025-10-09T15:31:00Z" w16du:dateUtc="2025-10-09T12:31:00Z">
                <w:rPr>
                  <w:rFonts w:ascii="Cambria Math" w:hAnsi="Cambria Math"/>
                </w:rPr>
                <m:t>ISM, targetCh</m:t>
              </w:ins>
            </m:r>
          </m:sub>
        </m:sSub>
        <m:d>
          <m:dPr>
            <m:ctrlPr>
              <w:ins w:id="1392" w:author="Lasse J. Laaksonen (Nokia)" w:date="2025-10-09T15:31:00Z" w16du:dateUtc="2025-10-09T12:31:00Z">
                <w:rPr>
                  <w:rFonts w:ascii="Cambria Math" w:hAnsi="Cambria Math"/>
                </w:rPr>
              </w:ins>
            </m:ctrlPr>
          </m:dPr>
          <m:e>
            <m:r>
              <w:ins w:id="1393" w:author="Lasse J. Laaksonen (Nokia)" w:date="2025-10-09T15:31:00Z" w16du:dateUtc="2025-10-09T12:31:00Z">
                <w:rPr>
                  <w:rFonts w:ascii="Cambria Math" w:hAnsi="Cambria Math"/>
                </w:rPr>
                <m:t>b</m:t>
              </w:ins>
            </m:r>
            <m:r>
              <w:ins w:id="1394" w:author="Lasse J. Laaksonen (Nokia)" w:date="2025-10-09T15:31:00Z" w16du:dateUtc="2025-10-09T12:31:00Z">
                <m:rPr>
                  <m:sty m:val="p"/>
                </m:rPr>
                <w:rPr>
                  <w:rFonts w:ascii="Cambria Math" w:hAnsi="Cambria Math"/>
                </w:rPr>
                <m:t>,</m:t>
              </w:ins>
            </m:r>
            <m:r>
              <w:ins w:id="1395" w:author="Lasse J. Laaksonen (Nokia)" w:date="2025-10-09T15:31:00Z" w16du:dateUtc="2025-10-09T12:31:00Z">
                <w:rPr>
                  <w:rFonts w:ascii="Cambria Math" w:hAnsi="Cambria Math"/>
                </w:rPr>
                <m:t>m</m:t>
              </w:ins>
            </m:r>
            <m:r>
              <w:ins w:id="1396" w:author="Lasse J. Laaksonen (Nokia)" w:date="2025-10-09T15:31:00Z" w16du:dateUtc="2025-10-09T12:31:00Z">
                <m:rPr>
                  <m:sty m:val="p"/>
                </m:rPr>
                <w:rPr>
                  <w:rFonts w:ascii="Cambria Math" w:hAnsi="Cambria Math"/>
                </w:rPr>
                <m:t>,</m:t>
              </w:ins>
            </m:r>
            <m:r>
              <w:ins w:id="1397" w:author="Lasse J. Laaksonen (Nokia)" w:date="2025-10-09T15:31:00Z" w16du:dateUtc="2025-10-09T12:31:00Z">
                <w:rPr>
                  <w:rFonts w:ascii="Cambria Math" w:hAnsi="Cambria Math"/>
                </w:rPr>
                <m:t xml:space="preserve"> i,j</m:t>
              </w:ins>
            </m:r>
          </m:e>
        </m:d>
      </m:oMath>
      <w:ins w:id="1398" w:author="Lasse J. Laaksonen (Nokia)" w:date="2025-10-09T15:31:00Z" w16du:dateUtc="2025-10-09T12:31:00Z">
        <w:r w:rsidRPr="00CD76DC">
          <w:t xml:space="preserve">) is determined based on the gain control information </w:t>
        </w:r>
      </w:ins>
      <m:oMath>
        <m:sSub>
          <m:sSubPr>
            <m:ctrlPr>
              <w:ins w:id="1399" w:author="Lasse J. Laaksonen (Nokia)" w:date="2025-10-09T15:31:00Z" w16du:dateUtc="2025-10-09T12:31:00Z">
                <w:rPr>
                  <w:rFonts w:ascii="Cambria Math" w:hAnsi="Cambria Math"/>
                  <w:i/>
                </w:rPr>
              </w:ins>
            </m:ctrlPr>
          </m:sSubPr>
          <m:e>
            <m:r>
              <w:ins w:id="1400" w:author="Lasse J. Laaksonen (Nokia)" w:date="2025-10-09T15:31:00Z" w16du:dateUtc="2025-10-09T12:31:00Z">
                <w:rPr>
                  <w:rFonts w:ascii="Cambria Math" w:hAnsi="Cambria Math"/>
                </w:rPr>
                <m:t>g</m:t>
              </w:ins>
            </m:r>
          </m:e>
          <m:sub>
            <m:r>
              <w:ins w:id="1401" w:author="Lasse J. Laaksonen (Nokia)" w:date="2025-10-09T15:31:00Z" w16du:dateUtc="2025-10-09T12:31:00Z">
                <w:rPr>
                  <w:rFonts w:ascii="Cambria Math" w:hAnsi="Cambria Math"/>
                </w:rPr>
                <m:t>ISM,edit</m:t>
              </w:ins>
            </m:r>
          </m:sub>
        </m:sSub>
        <m:d>
          <m:dPr>
            <m:ctrlPr>
              <w:ins w:id="1402" w:author="Lasse J. Laaksonen (Nokia)" w:date="2025-10-09T15:31:00Z" w16du:dateUtc="2025-10-09T12:31:00Z">
                <w:rPr>
                  <w:rFonts w:ascii="Cambria Math" w:hAnsi="Cambria Math"/>
                  <w:i/>
                </w:rPr>
              </w:ins>
            </m:ctrlPr>
          </m:dPr>
          <m:e>
            <m:r>
              <w:ins w:id="1403" w:author="Lasse J. Laaksonen (Nokia)" w:date="2025-10-09T15:31:00Z" w16du:dateUtc="2025-10-09T12:31:00Z">
                <w:rPr>
                  <w:rFonts w:ascii="Cambria Math" w:hAnsi="Cambria Math"/>
                </w:rPr>
                <m:t>j</m:t>
              </w:ins>
            </m:r>
          </m:e>
        </m:d>
      </m:oMath>
      <w:ins w:id="1404" w:author="Lasse J. Laaksonen (Nokia)" w:date="2025-10-09T15:31:00Z" w16du:dateUtc="2025-10-09T12:31:00Z">
        <w:r w:rsidRPr="00CD76DC">
          <w:t xml:space="preserve"> and the audio object portion energy proportion </w:t>
        </w:r>
      </w:ins>
      <m:oMath>
        <m:r>
          <w:ins w:id="1405" w:author="Lasse J. Laaksonen (Nokia)" w:date="2025-10-09T15:31:00Z" w16du:dateUtc="2025-10-09T12:31:00Z">
            <w:rPr>
              <w:rFonts w:ascii="Cambria Math" w:hAnsi="Cambria Math"/>
            </w:rPr>
            <m:t>rISM</m:t>
          </w:ins>
        </m:r>
        <m:d>
          <m:dPr>
            <m:ctrlPr>
              <w:ins w:id="1406" w:author="Lasse J. Laaksonen (Nokia)" w:date="2025-10-09T15:31:00Z" w16du:dateUtc="2025-10-09T12:31:00Z">
                <w:rPr>
                  <w:rFonts w:ascii="Cambria Math" w:hAnsi="Cambria Math"/>
                  <w:i/>
                </w:rPr>
              </w:ins>
            </m:ctrlPr>
          </m:dPr>
          <m:e>
            <m:r>
              <w:ins w:id="1407" w:author="Lasse J. Laaksonen (Nokia)" w:date="2025-10-09T15:31:00Z" w16du:dateUtc="2025-10-09T12:31:00Z">
                <w:rPr>
                  <w:rFonts w:ascii="Cambria Math" w:hAnsi="Cambria Math"/>
                </w:rPr>
                <m:t>b,m,j</m:t>
              </w:ins>
            </m:r>
          </m:e>
        </m:d>
      </m:oMath>
      <w:ins w:id="1408" w:author="Lasse J. Laaksonen (Nokia)" w:date="2025-10-09T15:31:00Z" w16du:dateUtc="2025-10-09T12:31:00Z">
        <w:r w:rsidRPr="00CD76DC">
          <w:t xml:space="preserve">, as follows. For each object, the total original object energy </w:t>
        </w:r>
      </w:ins>
      <m:oMath>
        <m:sSub>
          <m:sSubPr>
            <m:ctrlPr>
              <w:ins w:id="1409" w:author="Lasse J. Laaksonen (Nokia)" w:date="2025-10-09T15:31:00Z" w16du:dateUtc="2025-10-09T12:31:00Z">
                <w:rPr>
                  <w:rFonts w:ascii="Cambria Math" w:hAnsi="Cambria Math"/>
                </w:rPr>
              </w:ins>
            </m:ctrlPr>
          </m:sSubPr>
          <m:e>
            <m:r>
              <w:ins w:id="1410" w:author="Lasse J. Laaksonen (Nokia)" w:date="2025-10-09T15:31:00Z" w16du:dateUtc="2025-10-09T12:31:00Z">
                <w:rPr>
                  <w:rFonts w:ascii="Cambria Math" w:hAnsi="Cambria Math"/>
                </w:rPr>
                <m:t>E</m:t>
              </w:ins>
            </m:r>
          </m:e>
          <m:sub>
            <m:r>
              <w:ins w:id="1411" w:author="Lasse J. Laaksonen (Nokia)" w:date="2025-10-09T15:31:00Z" w16du:dateUtc="2025-10-09T12:31:00Z">
                <w:rPr>
                  <w:rFonts w:ascii="Cambria Math" w:hAnsi="Cambria Math"/>
                </w:rPr>
                <m:t>ISM, orig</m:t>
              </w:ins>
            </m:r>
          </m:sub>
        </m:sSub>
        <m:d>
          <m:dPr>
            <m:ctrlPr>
              <w:ins w:id="1412" w:author="Lasse J. Laaksonen (Nokia)" w:date="2025-10-09T15:31:00Z" w16du:dateUtc="2025-10-09T12:31:00Z">
                <w:rPr>
                  <w:rFonts w:ascii="Cambria Math" w:hAnsi="Cambria Math"/>
                </w:rPr>
              </w:ins>
            </m:ctrlPr>
          </m:dPr>
          <m:e>
            <m:r>
              <w:ins w:id="1413" w:author="Lasse J. Laaksonen (Nokia)" w:date="2025-10-09T15:31:00Z" w16du:dateUtc="2025-10-09T12:31:00Z">
                <w:rPr>
                  <w:rFonts w:ascii="Cambria Math" w:hAnsi="Cambria Math"/>
                </w:rPr>
                <m:t>b</m:t>
              </w:ins>
            </m:r>
            <m:r>
              <w:ins w:id="1414" w:author="Lasse J. Laaksonen (Nokia)" w:date="2025-10-09T15:31:00Z" w16du:dateUtc="2025-10-09T12:31:00Z">
                <m:rPr>
                  <m:sty m:val="p"/>
                </m:rPr>
                <w:rPr>
                  <w:rFonts w:ascii="Cambria Math" w:hAnsi="Cambria Math"/>
                </w:rPr>
                <m:t>,</m:t>
              </w:ins>
            </m:r>
            <m:r>
              <w:ins w:id="1415" w:author="Lasse J. Laaksonen (Nokia)" w:date="2025-10-09T15:31:00Z" w16du:dateUtc="2025-10-09T12:31:00Z">
                <w:rPr>
                  <w:rFonts w:ascii="Cambria Math" w:hAnsi="Cambria Math"/>
                </w:rPr>
                <m:t>m</m:t>
              </w:ins>
            </m:r>
            <m:r>
              <w:ins w:id="1416" w:author="Lasse J. Laaksonen (Nokia)" w:date="2025-10-09T15:31:00Z" w16du:dateUtc="2025-10-09T12:31:00Z">
                <m:rPr>
                  <m:sty m:val="p"/>
                </m:rPr>
                <w:rPr>
                  <w:rFonts w:ascii="Cambria Math" w:hAnsi="Cambria Math"/>
                </w:rPr>
                <m:t>,</m:t>
              </w:ins>
            </m:r>
            <m:r>
              <w:ins w:id="1417" w:author="Lasse J. Laaksonen (Nokia)" w:date="2025-10-09T15:31:00Z" w16du:dateUtc="2025-10-09T12:31:00Z">
                <w:rPr>
                  <w:rFonts w:ascii="Cambria Math" w:hAnsi="Cambria Math"/>
                </w:rPr>
                <m:t>j</m:t>
              </w:ins>
            </m:r>
          </m:e>
        </m:d>
      </m:oMath>
      <w:ins w:id="1418" w:author="Lasse J. Laaksonen (Nokia)" w:date="2025-10-09T15:31:00Z" w16du:dateUtc="2025-10-09T12:31:00Z">
        <w:r w:rsidRPr="00CD76DC">
          <w:t xml:space="preserve"> and total original object energy per transport audio channel </w:t>
        </w:r>
      </w:ins>
      <m:oMath>
        <m:sSub>
          <m:sSubPr>
            <m:ctrlPr>
              <w:ins w:id="1419" w:author="Lasse J. Laaksonen (Nokia)" w:date="2025-10-09T15:31:00Z" w16du:dateUtc="2025-10-09T12:31:00Z">
                <w:rPr>
                  <w:rFonts w:ascii="Cambria Math" w:hAnsi="Cambria Math"/>
                </w:rPr>
              </w:ins>
            </m:ctrlPr>
          </m:sSubPr>
          <m:e>
            <m:r>
              <w:ins w:id="1420" w:author="Lasse J. Laaksonen (Nokia)" w:date="2025-10-09T15:31:00Z" w16du:dateUtc="2025-10-09T12:31:00Z">
                <w:rPr>
                  <w:rFonts w:ascii="Cambria Math" w:hAnsi="Cambria Math"/>
                </w:rPr>
                <m:t>E</m:t>
              </w:ins>
            </m:r>
          </m:e>
          <m:sub>
            <m:r>
              <w:ins w:id="1421" w:author="Lasse J. Laaksonen (Nokia)" w:date="2025-10-09T15:31:00Z" w16du:dateUtc="2025-10-09T12:31:00Z">
                <w:rPr>
                  <w:rFonts w:ascii="Cambria Math" w:hAnsi="Cambria Math"/>
                </w:rPr>
                <m:t>ISM, origCh</m:t>
              </w:ins>
            </m:r>
          </m:sub>
        </m:sSub>
        <m:d>
          <m:dPr>
            <m:ctrlPr>
              <w:ins w:id="1422" w:author="Lasse J. Laaksonen (Nokia)" w:date="2025-10-09T15:31:00Z" w16du:dateUtc="2025-10-09T12:31:00Z">
                <w:rPr>
                  <w:rFonts w:ascii="Cambria Math" w:hAnsi="Cambria Math"/>
                </w:rPr>
              </w:ins>
            </m:ctrlPr>
          </m:dPr>
          <m:e>
            <m:r>
              <w:ins w:id="1423" w:author="Lasse J. Laaksonen (Nokia)" w:date="2025-10-09T15:31:00Z" w16du:dateUtc="2025-10-09T12:31:00Z">
                <w:rPr>
                  <w:rFonts w:ascii="Cambria Math" w:hAnsi="Cambria Math"/>
                </w:rPr>
                <m:t>b</m:t>
              </w:ins>
            </m:r>
            <m:r>
              <w:ins w:id="1424" w:author="Lasse J. Laaksonen (Nokia)" w:date="2025-10-09T15:31:00Z" w16du:dateUtc="2025-10-09T12:31:00Z">
                <m:rPr>
                  <m:sty m:val="p"/>
                </m:rPr>
                <w:rPr>
                  <w:rFonts w:ascii="Cambria Math" w:hAnsi="Cambria Math"/>
                </w:rPr>
                <m:t>,</m:t>
              </w:ins>
            </m:r>
            <m:r>
              <w:ins w:id="1425" w:author="Lasse J. Laaksonen (Nokia)" w:date="2025-10-09T15:31:00Z" w16du:dateUtc="2025-10-09T12:31:00Z">
                <w:rPr>
                  <w:rFonts w:ascii="Cambria Math" w:hAnsi="Cambria Math"/>
                </w:rPr>
                <m:t>m</m:t>
              </w:ins>
            </m:r>
            <m:r>
              <w:ins w:id="1426" w:author="Lasse J. Laaksonen (Nokia)" w:date="2025-10-09T15:31:00Z" w16du:dateUtc="2025-10-09T12:31:00Z">
                <m:rPr>
                  <m:sty m:val="p"/>
                </m:rPr>
                <w:rPr>
                  <w:rFonts w:ascii="Cambria Math" w:hAnsi="Cambria Math"/>
                </w:rPr>
                <m:t>,i,</m:t>
              </w:ins>
            </m:r>
            <m:r>
              <w:ins w:id="1427" w:author="Lasse J. Laaksonen (Nokia)" w:date="2025-10-09T15:31:00Z" w16du:dateUtc="2025-10-09T12:31:00Z">
                <w:rPr>
                  <w:rFonts w:ascii="Cambria Math" w:hAnsi="Cambria Math"/>
                </w:rPr>
                <m:t>j</m:t>
              </w:ins>
            </m:r>
          </m:e>
        </m:d>
        <m:r>
          <w:ins w:id="1428" w:author="Lasse J. Laaksonen (Nokia)" w:date="2025-10-09T15:31:00Z" w16du:dateUtc="2025-10-09T12:31:00Z">
            <w:rPr>
              <w:rFonts w:ascii="Cambria Math" w:hAnsi="Cambria Math"/>
            </w:rPr>
            <m:t xml:space="preserve"> </m:t>
          </w:ins>
        </m:r>
      </m:oMath>
      <w:ins w:id="1429" w:author="Lasse J. Laaksonen (Nokia)" w:date="2025-10-09T15:31:00Z" w16du:dateUtc="2025-10-09T12:31:00Z">
        <w:r w:rsidRPr="00CD76DC">
          <w:t>is determined:</w:t>
        </w:r>
      </w:ins>
    </w:p>
    <w:p w14:paraId="30B4B53E" w14:textId="77777777" w:rsidR="004F40D5" w:rsidRPr="00CD76DC" w:rsidRDefault="00000000" w:rsidP="004F40D5">
      <w:pPr>
        <w:pStyle w:val="EQ"/>
        <w:rPr>
          <w:ins w:id="1430" w:author="Lasse J. Laaksonen (Nokia)" w:date="2025-10-09T15:31:00Z" w16du:dateUtc="2025-10-09T12:31:00Z"/>
        </w:rPr>
      </w:pPr>
      <m:oMathPara>
        <m:oMath>
          <m:sSub>
            <m:sSubPr>
              <m:ctrlPr>
                <w:ins w:id="1431" w:author="Lasse J. Laaksonen (Nokia)" w:date="2025-10-09T15:31:00Z" w16du:dateUtc="2025-10-09T12:31:00Z">
                  <w:rPr>
                    <w:rFonts w:ascii="Cambria Math" w:hAnsi="Cambria Math"/>
                  </w:rPr>
                </w:ins>
              </m:ctrlPr>
            </m:sSubPr>
            <m:e>
              <m:r>
                <w:ins w:id="1432" w:author="Lasse J. Laaksonen (Nokia)" w:date="2025-10-09T15:31:00Z" w16du:dateUtc="2025-10-09T12:31:00Z">
                  <w:rPr>
                    <w:rFonts w:ascii="Cambria Math" w:hAnsi="Cambria Math"/>
                  </w:rPr>
                  <m:t>E</m:t>
                </w:ins>
              </m:r>
            </m:e>
            <m:sub>
              <m:r>
                <w:ins w:id="1433" w:author="Lasse J. Laaksonen (Nokia)" w:date="2025-10-09T15:31:00Z" w16du:dateUtc="2025-10-09T12:31:00Z">
                  <w:rPr>
                    <w:rFonts w:ascii="Cambria Math" w:hAnsi="Cambria Math"/>
                  </w:rPr>
                  <m:t>ISM</m:t>
                </w:ins>
              </m:r>
              <m:r>
                <w:ins w:id="1434" w:author="Lasse J. Laaksonen (Nokia)" w:date="2025-10-09T15:31:00Z" w16du:dateUtc="2025-10-09T12:31:00Z">
                  <m:rPr>
                    <m:sty m:val="p"/>
                  </m:rPr>
                  <w:rPr>
                    <w:rFonts w:ascii="Cambria Math" w:hAnsi="Cambria Math"/>
                  </w:rPr>
                  <m:t xml:space="preserve">, </m:t>
                </w:ins>
              </m:r>
              <m:r>
                <w:ins w:id="1435" w:author="Lasse J. Laaksonen (Nokia)" w:date="2025-10-09T15:31:00Z" w16du:dateUtc="2025-10-09T12:31:00Z">
                  <w:rPr>
                    <w:rFonts w:ascii="Cambria Math" w:hAnsi="Cambria Math"/>
                  </w:rPr>
                  <m:t>orig</m:t>
                </w:ins>
              </m:r>
            </m:sub>
          </m:sSub>
          <m:d>
            <m:dPr>
              <m:ctrlPr>
                <w:ins w:id="1436" w:author="Lasse J. Laaksonen (Nokia)" w:date="2025-10-09T15:31:00Z" w16du:dateUtc="2025-10-09T12:31:00Z">
                  <w:rPr>
                    <w:rFonts w:ascii="Cambria Math" w:hAnsi="Cambria Math"/>
                  </w:rPr>
                </w:ins>
              </m:ctrlPr>
            </m:dPr>
            <m:e>
              <m:r>
                <w:ins w:id="1437" w:author="Lasse J. Laaksonen (Nokia)" w:date="2025-10-09T15:31:00Z" w16du:dateUtc="2025-10-09T12:31:00Z">
                  <w:rPr>
                    <w:rFonts w:ascii="Cambria Math" w:hAnsi="Cambria Math"/>
                  </w:rPr>
                  <m:t>b</m:t>
                </w:ins>
              </m:r>
              <m:r>
                <w:ins w:id="1438" w:author="Lasse J. Laaksonen (Nokia)" w:date="2025-10-09T15:31:00Z" w16du:dateUtc="2025-10-09T12:31:00Z">
                  <m:rPr>
                    <m:sty m:val="p"/>
                  </m:rPr>
                  <w:rPr>
                    <w:rFonts w:ascii="Cambria Math" w:hAnsi="Cambria Math"/>
                  </w:rPr>
                  <m:t>,</m:t>
                </w:ins>
              </m:r>
              <m:r>
                <w:ins w:id="1439" w:author="Lasse J. Laaksonen (Nokia)" w:date="2025-10-09T15:31:00Z" w16du:dateUtc="2025-10-09T12:31:00Z">
                  <w:rPr>
                    <w:rFonts w:ascii="Cambria Math" w:hAnsi="Cambria Math"/>
                  </w:rPr>
                  <m:t>m</m:t>
                </w:ins>
              </m:r>
              <m:r>
                <w:ins w:id="1440" w:author="Lasse J. Laaksonen (Nokia)" w:date="2025-10-09T15:31:00Z" w16du:dateUtc="2025-10-09T12:31:00Z">
                  <m:rPr>
                    <m:sty m:val="p"/>
                  </m:rPr>
                  <w:rPr>
                    <w:rFonts w:ascii="Cambria Math" w:hAnsi="Cambria Math"/>
                  </w:rPr>
                  <m:t>,</m:t>
                </w:ins>
              </m:r>
              <m:r>
                <w:ins w:id="1441" w:author="Lasse J. Laaksonen (Nokia)" w:date="2025-10-09T15:31:00Z" w16du:dateUtc="2025-10-09T12:31:00Z">
                  <w:rPr>
                    <w:rFonts w:ascii="Cambria Math" w:hAnsi="Cambria Math"/>
                  </w:rPr>
                  <m:t>j</m:t>
                </w:ins>
              </m:r>
            </m:e>
          </m:d>
          <m:r>
            <w:ins w:id="1442" w:author="Lasse J. Laaksonen (Nokia)" w:date="2025-10-09T15:31:00Z" w16du:dateUtc="2025-10-09T12:31:00Z">
              <m:rPr>
                <m:sty m:val="p"/>
              </m:rPr>
              <w:rPr>
                <w:rFonts w:ascii="Cambria Math" w:hAnsi="Cambria Math"/>
              </w:rPr>
              <m:t>=</m:t>
            </w:ins>
          </m:r>
          <m:sSub>
            <m:sSubPr>
              <m:ctrlPr>
                <w:ins w:id="1443" w:author="Lasse J. Laaksonen (Nokia)" w:date="2025-10-09T15:31:00Z" w16du:dateUtc="2025-10-09T12:31:00Z">
                  <w:rPr>
                    <w:rFonts w:ascii="Cambria Math" w:hAnsi="Cambria Math"/>
                  </w:rPr>
                </w:ins>
              </m:ctrlPr>
            </m:sSubPr>
            <m:e>
              <m:r>
                <w:ins w:id="1444" w:author="Lasse J. Laaksonen (Nokia)" w:date="2025-10-09T15:31:00Z" w16du:dateUtc="2025-10-09T12:31:00Z">
                  <w:rPr>
                    <w:rFonts w:ascii="Cambria Math" w:hAnsi="Cambria Math"/>
                  </w:rPr>
                  <m:t>r</m:t>
                </w:ins>
              </m:r>
            </m:e>
            <m:sub>
              <m:r>
                <w:ins w:id="1445" w:author="Lasse J. Laaksonen (Nokia)" w:date="2025-10-09T15:31:00Z" w16du:dateUtc="2025-10-09T12:31:00Z">
                  <w:rPr>
                    <w:rFonts w:ascii="Cambria Math" w:hAnsi="Cambria Math"/>
                  </w:rPr>
                  <m:t>ISM</m:t>
                </w:ins>
              </m:r>
              <m:r>
                <w:ins w:id="1446" w:author="Lasse J. Laaksonen (Nokia)" w:date="2025-10-09T15:31:00Z" w16du:dateUtc="2025-10-09T12:31:00Z">
                  <m:rPr>
                    <m:sty m:val="p"/>
                  </m:rPr>
                  <w:rPr>
                    <w:rFonts w:ascii="Cambria Math" w:hAnsi="Cambria Math"/>
                  </w:rPr>
                  <m:t>,</m:t>
                </w:ins>
              </m:r>
              <m:r>
                <w:ins w:id="1447" w:author="Lasse J. Laaksonen (Nokia)" w:date="2025-10-09T15:31:00Z" w16du:dateUtc="2025-10-09T12:31:00Z">
                  <w:rPr>
                    <w:rFonts w:ascii="Cambria Math" w:hAnsi="Cambria Math"/>
                  </w:rPr>
                  <m:t>dir</m:t>
                </w:ins>
              </m:r>
            </m:sub>
          </m:sSub>
          <m:d>
            <m:dPr>
              <m:ctrlPr>
                <w:ins w:id="1448" w:author="Lasse J. Laaksonen (Nokia)" w:date="2025-10-09T15:31:00Z" w16du:dateUtc="2025-10-09T12:31:00Z">
                  <w:rPr>
                    <w:rFonts w:ascii="Cambria Math" w:hAnsi="Cambria Math"/>
                  </w:rPr>
                </w:ins>
              </m:ctrlPr>
            </m:dPr>
            <m:e>
              <m:r>
                <w:ins w:id="1449" w:author="Lasse J. Laaksonen (Nokia)" w:date="2025-10-09T15:31:00Z" w16du:dateUtc="2025-10-09T12:31:00Z">
                  <w:rPr>
                    <w:rFonts w:ascii="Cambria Math" w:hAnsi="Cambria Math"/>
                  </w:rPr>
                  <m:t>b</m:t>
                </w:ins>
              </m:r>
              <m:r>
                <w:ins w:id="1450" w:author="Lasse J. Laaksonen (Nokia)" w:date="2025-10-09T15:31:00Z" w16du:dateUtc="2025-10-09T12:31:00Z">
                  <m:rPr>
                    <m:sty m:val="p"/>
                  </m:rPr>
                  <w:rPr>
                    <w:rFonts w:ascii="Cambria Math" w:hAnsi="Cambria Math"/>
                  </w:rPr>
                  <m:t xml:space="preserve">, </m:t>
                </w:ins>
              </m:r>
              <m:r>
                <w:ins w:id="1451" w:author="Lasse J. Laaksonen (Nokia)" w:date="2025-10-09T15:31:00Z" w16du:dateUtc="2025-10-09T12:31:00Z">
                  <w:rPr>
                    <w:rFonts w:ascii="Cambria Math" w:hAnsi="Cambria Math"/>
                  </w:rPr>
                  <m:t>m</m:t>
                </w:ins>
              </m:r>
              <m:r>
                <w:ins w:id="1452" w:author="Lasse J. Laaksonen (Nokia)" w:date="2025-10-09T15:31:00Z" w16du:dateUtc="2025-10-09T12:31:00Z">
                  <m:rPr>
                    <m:sty m:val="p"/>
                  </m:rPr>
                  <w:rPr>
                    <w:rFonts w:ascii="Cambria Math" w:hAnsi="Cambria Math"/>
                  </w:rPr>
                  <m:t>,</m:t>
                </w:ins>
              </m:r>
              <m:r>
                <w:ins w:id="1453" w:author="Lasse J. Laaksonen (Nokia)" w:date="2025-10-09T15:31:00Z" w16du:dateUtc="2025-10-09T12:31:00Z">
                  <w:rPr>
                    <w:rFonts w:ascii="Cambria Math" w:hAnsi="Cambria Math"/>
                  </w:rPr>
                  <m:t>j</m:t>
                </w:ins>
              </m:r>
            </m:e>
          </m:d>
          <m:sSub>
            <m:sSubPr>
              <m:ctrlPr>
                <w:ins w:id="1454" w:author="Lasse J. Laaksonen (Nokia)" w:date="2025-10-09T15:31:00Z" w16du:dateUtc="2025-10-09T12:31:00Z">
                  <w:rPr>
                    <w:rFonts w:ascii="Cambria Math" w:hAnsi="Cambria Math"/>
                  </w:rPr>
                </w:ins>
              </m:ctrlPr>
            </m:sSubPr>
            <m:e>
              <m:r>
                <w:ins w:id="1455" w:author="Lasse J. Laaksonen (Nokia)" w:date="2025-10-09T15:31:00Z" w16du:dateUtc="2025-10-09T12:31:00Z">
                  <w:rPr>
                    <w:rFonts w:ascii="Cambria Math" w:hAnsi="Cambria Math"/>
                  </w:rPr>
                  <m:t>E</m:t>
                </w:ins>
              </m:r>
            </m:e>
            <m:sub>
              <m:r>
                <w:ins w:id="1456" w:author="Lasse J. Laaksonen (Nokia)" w:date="2025-10-09T15:31:00Z" w16du:dateUtc="2025-10-09T12:31:00Z">
                  <w:rPr>
                    <w:rFonts w:ascii="Cambria Math" w:hAnsi="Cambria Math"/>
                  </w:rPr>
                  <m:t>tot</m:t>
                </w:ins>
              </m:r>
              <m:r>
                <w:ins w:id="1457" w:author="Lasse J. Laaksonen (Nokia)" w:date="2025-10-09T15:31:00Z" w16du:dateUtc="2025-10-09T12:31:00Z">
                  <m:rPr>
                    <m:sty m:val="p"/>
                  </m:rPr>
                  <w:rPr>
                    <w:rFonts w:ascii="Cambria Math" w:hAnsi="Cambria Math"/>
                  </w:rPr>
                  <m:t>,</m:t>
                </w:ins>
              </m:r>
              <m:r>
                <w:ins w:id="1458" w:author="Lasse J. Laaksonen (Nokia)" w:date="2025-10-09T15:31:00Z" w16du:dateUtc="2025-10-09T12:31:00Z">
                  <w:rPr>
                    <w:rFonts w:ascii="Cambria Math" w:hAnsi="Cambria Math"/>
                  </w:rPr>
                  <m:t>orig</m:t>
                </w:ins>
              </m:r>
            </m:sub>
          </m:sSub>
          <m:d>
            <m:dPr>
              <m:ctrlPr>
                <w:ins w:id="1459" w:author="Lasse J. Laaksonen (Nokia)" w:date="2025-10-09T15:31:00Z" w16du:dateUtc="2025-10-09T12:31:00Z">
                  <w:rPr>
                    <w:rFonts w:ascii="Cambria Math" w:hAnsi="Cambria Math"/>
                  </w:rPr>
                </w:ins>
              </m:ctrlPr>
            </m:dPr>
            <m:e>
              <m:r>
                <w:ins w:id="1460" w:author="Lasse J. Laaksonen (Nokia)" w:date="2025-10-09T15:31:00Z" w16du:dateUtc="2025-10-09T12:31:00Z">
                  <w:rPr>
                    <w:rFonts w:ascii="Cambria Math" w:hAnsi="Cambria Math"/>
                  </w:rPr>
                  <m:t>b</m:t>
                </w:ins>
              </m:r>
              <m:r>
                <w:ins w:id="1461" w:author="Lasse J. Laaksonen (Nokia)" w:date="2025-10-09T15:31:00Z" w16du:dateUtc="2025-10-09T12:31:00Z">
                  <m:rPr>
                    <m:sty m:val="p"/>
                  </m:rPr>
                  <w:rPr>
                    <w:rFonts w:ascii="Cambria Math" w:hAnsi="Cambria Math"/>
                  </w:rPr>
                  <m:t>,</m:t>
                </w:ins>
              </m:r>
              <m:r>
                <w:ins w:id="1462" w:author="Lasse J. Laaksonen (Nokia)" w:date="2025-10-09T15:31:00Z" w16du:dateUtc="2025-10-09T12:31:00Z">
                  <w:rPr>
                    <w:rFonts w:ascii="Cambria Math" w:hAnsi="Cambria Math"/>
                  </w:rPr>
                  <m:t>m</m:t>
                </w:ins>
              </m:r>
            </m:e>
          </m:d>
        </m:oMath>
      </m:oMathPara>
    </w:p>
    <w:p w14:paraId="1F99D45B" w14:textId="77777777" w:rsidR="004F40D5" w:rsidRPr="00CD76DC" w:rsidRDefault="00000000" w:rsidP="004F40D5">
      <w:pPr>
        <w:pStyle w:val="EQ"/>
        <w:rPr>
          <w:ins w:id="1463" w:author="Lasse J. Laaksonen (Nokia)" w:date="2025-10-09T15:31:00Z" w16du:dateUtc="2025-10-09T12:31:00Z"/>
        </w:rPr>
      </w:pPr>
      <m:oMathPara>
        <m:oMath>
          <m:sSub>
            <m:sSubPr>
              <m:ctrlPr>
                <w:ins w:id="1464" w:author="Lasse J. Laaksonen (Nokia)" w:date="2025-10-09T15:31:00Z" w16du:dateUtc="2025-10-09T12:31:00Z">
                  <w:rPr>
                    <w:rFonts w:ascii="Cambria Math" w:hAnsi="Cambria Math"/>
                  </w:rPr>
                </w:ins>
              </m:ctrlPr>
            </m:sSubPr>
            <m:e>
              <m:r>
                <w:ins w:id="1465" w:author="Lasse J. Laaksonen (Nokia)" w:date="2025-10-09T15:31:00Z" w16du:dateUtc="2025-10-09T12:31:00Z">
                  <w:rPr>
                    <w:rFonts w:ascii="Cambria Math" w:hAnsi="Cambria Math"/>
                  </w:rPr>
                  <m:t>E</m:t>
                </w:ins>
              </m:r>
            </m:e>
            <m:sub>
              <m:r>
                <w:ins w:id="1466" w:author="Lasse J. Laaksonen (Nokia)" w:date="2025-10-09T15:31:00Z" w16du:dateUtc="2025-10-09T12:31:00Z">
                  <w:rPr>
                    <w:rFonts w:ascii="Cambria Math" w:hAnsi="Cambria Math"/>
                  </w:rPr>
                  <m:t>ISM</m:t>
                </w:ins>
              </m:r>
              <m:r>
                <w:ins w:id="1467" w:author="Lasse J. Laaksonen (Nokia)" w:date="2025-10-09T15:31:00Z" w16du:dateUtc="2025-10-09T12:31:00Z">
                  <m:rPr>
                    <m:sty m:val="p"/>
                  </m:rPr>
                  <w:rPr>
                    <w:rFonts w:ascii="Cambria Math" w:hAnsi="Cambria Math"/>
                  </w:rPr>
                  <m:t xml:space="preserve">, </m:t>
                </w:ins>
              </m:r>
              <m:r>
                <w:ins w:id="1468" w:author="Lasse J. Laaksonen (Nokia)" w:date="2025-10-09T15:31:00Z" w16du:dateUtc="2025-10-09T12:31:00Z">
                  <w:rPr>
                    <w:rFonts w:ascii="Cambria Math" w:hAnsi="Cambria Math"/>
                  </w:rPr>
                  <m:t>orig</m:t>
                </w:ins>
              </m:r>
              <m:r>
                <w:ins w:id="1469" w:author="Lasse J. Laaksonen (Nokia)" w:date="2025-10-09T15:31:00Z" w16du:dateUtc="2025-10-09T12:31:00Z">
                  <m:rPr>
                    <m:sty m:val="p"/>
                  </m:rPr>
                  <w:rPr>
                    <w:rFonts w:ascii="Cambria Math" w:hAnsi="Cambria Math"/>
                  </w:rPr>
                  <m:t>,</m:t>
                </w:ins>
              </m:r>
              <m:r>
                <w:ins w:id="1470" w:author="Lasse J. Laaksonen (Nokia)" w:date="2025-10-09T15:31:00Z" w16du:dateUtc="2025-10-09T12:31:00Z">
                  <w:rPr>
                    <w:rFonts w:ascii="Cambria Math" w:hAnsi="Cambria Math"/>
                  </w:rPr>
                  <m:t>ch</m:t>
                </w:ins>
              </m:r>
            </m:sub>
          </m:sSub>
          <m:d>
            <m:dPr>
              <m:ctrlPr>
                <w:ins w:id="1471" w:author="Lasse J. Laaksonen (Nokia)" w:date="2025-10-09T15:31:00Z" w16du:dateUtc="2025-10-09T12:31:00Z">
                  <w:rPr>
                    <w:rFonts w:ascii="Cambria Math" w:hAnsi="Cambria Math"/>
                  </w:rPr>
                </w:ins>
              </m:ctrlPr>
            </m:dPr>
            <m:e>
              <m:r>
                <w:ins w:id="1472" w:author="Lasse J. Laaksonen (Nokia)" w:date="2025-10-09T15:31:00Z" w16du:dateUtc="2025-10-09T12:31:00Z">
                  <w:rPr>
                    <w:rFonts w:ascii="Cambria Math" w:hAnsi="Cambria Math"/>
                  </w:rPr>
                  <m:t>b</m:t>
                </w:ins>
              </m:r>
              <m:r>
                <w:ins w:id="1473" w:author="Lasse J. Laaksonen (Nokia)" w:date="2025-10-09T15:31:00Z" w16du:dateUtc="2025-10-09T12:31:00Z">
                  <m:rPr>
                    <m:sty m:val="p"/>
                  </m:rPr>
                  <w:rPr>
                    <w:rFonts w:ascii="Cambria Math" w:hAnsi="Cambria Math"/>
                  </w:rPr>
                  <m:t>,</m:t>
                </w:ins>
              </m:r>
              <m:r>
                <w:ins w:id="1474" w:author="Lasse J. Laaksonen (Nokia)" w:date="2025-10-09T15:31:00Z" w16du:dateUtc="2025-10-09T12:31:00Z">
                  <w:rPr>
                    <w:rFonts w:ascii="Cambria Math" w:hAnsi="Cambria Math"/>
                  </w:rPr>
                  <m:t>m</m:t>
                </w:ins>
              </m:r>
              <m:r>
                <w:ins w:id="1475" w:author="Lasse J. Laaksonen (Nokia)" w:date="2025-10-09T15:31:00Z" w16du:dateUtc="2025-10-09T12:31:00Z">
                  <m:rPr>
                    <m:sty m:val="p"/>
                  </m:rPr>
                  <w:rPr>
                    <w:rFonts w:ascii="Cambria Math" w:hAnsi="Cambria Math"/>
                  </w:rPr>
                  <m:t>,</m:t>
                </w:ins>
              </m:r>
              <m:r>
                <w:ins w:id="1476" w:author="Lasse J. Laaksonen (Nokia)" w:date="2025-10-09T15:31:00Z" w16du:dateUtc="2025-10-09T12:31:00Z">
                  <w:rPr>
                    <w:rFonts w:ascii="Cambria Math" w:hAnsi="Cambria Math"/>
                  </w:rPr>
                  <m:t>i</m:t>
                </w:ins>
              </m:r>
              <m:r>
                <w:ins w:id="1477" w:author="Lasse J. Laaksonen (Nokia)" w:date="2025-10-09T15:31:00Z" w16du:dateUtc="2025-10-09T12:31:00Z">
                  <m:rPr>
                    <m:sty m:val="p"/>
                  </m:rPr>
                  <w:rPr>
                    <w:rFonts w:ascii="Cambria Math" w:hAnsi="Cambria Math"/>
                  </w:rPr>
                  <m:t>,</m:t>
                </w:ins>
              </m:r>
              <m:r>
                <w:ins w:id="1478" w:author="Lasse J. Laaksonen (Nokia)" w:date="2025-10-09T15:31:00Z" w16du:dateUtc="2025-10-09T12:31:00Z">
                  <w:rPr>
                    <w:rFonts w:ascii="Cambria Math" w:hAnsi="Cambria Math"/>
                  </w:rPr>
                  <m:t>j</m:t>
                </w:ins>
              </m:r>
            </m:e>
          </m:d>
          <m:r>
            <w:ins w:id="1479" w:author="Lasse J. Laaksonen (Nokia)" w:date="2025-10-09T15:31:00Z" w16du:dateUtc="2025-10-09T12:31:00Z">
              <m:rPr>
                <m:sty m:val="p"/>
              </m:rPr>
              <w:rPr>
                <w:rFonts w:ascii="Cambria Math" w:hAnsi="Cambria Math"/>
              </w:rPr>
              <m:t>=</m:t>
            </w:ins>
          </m:r>
          <m:sSub>
            <m:sSubPr>
              <m:ctrlPr>
                <w:ins w:id="1480" w:author="Lasse J. Laaksonen (Nokia)" w:date="2025-10-09T15:31:00Z" w16du:dateUtc="2025-10-09T12:31:00Z">
                  <w:rPr>
                    <w:rFonts w:ascii="Cambria Math" w:hAnsi="Cambria Math"/>
                  </w:rPr>
                </w:ins>
              </m:ctrlPr>
            </m:sSubPr>
            <m:e>
              <m:r>
                <w:ins w:id="1481" w:author="Lasse J. Laaksonen (Nokia)" w:date="2025-10-09T15:31:00Z" w16du:dateUtc="2025-10-09T12:31:00Z">
                  <w:rPr>
                    <w:rFonts w:ascii="Cambria Math" w:hAnsi="Cambria Math"/>
                  </w:rPr>
                  <m:t>E</m:t>
                </w:ins>
              </m:r>
            </m:e>
            <m:sub>
              <m:r>
                <w:ins w:id="1482" w:author="Lasse J. Laaksonen (Nokia)" w:date="2025-10-09T15:31:00Z" w16du:dateUtc="2025-10-09T12:31:00Z">
                  <w:rPr>
                    <w:rFonts w:ascii="Cambria Math" w:hAnsi="Cambria Math"/>
                  </w:rPr>
                  <m:t>pan</m:t>
                </w:ins>
              </m:r>
              <m:r>
                <w:ins w:id="1483" w:author="Lasse J. Laaksonen (Nokia)" w:date="2025-10-09T15:31:00Z" w16du:dateUtc="2025-10-09T12:31:00Z">
                  <m:rPr>
                    <m:sty m:val="p"/>
                  </m:rPr>
                  <w:rPr>
                    <w:rFonts w:ascii="Cambria Math" w:hAnsi="Cambria Math"/>
                  </w:rPr>
                  <m:t xml:space="preserve">, </m:t>
                </w:ins>
              </m:r>
              <m:r>
                <w:ins w:id="1484" w:author="Lasse J. Laaksonen (Nokia)" w:date="2025-10-09T15:31:00Z" w16du:dateUtc="2025-10-09T12:31:00Z">
                  <w:rPr>
                    <w:rFonts w:ascii="Cambria Math" w:hAnsi="Cambria Math"/>
                  </w:rPr>
                  <m:t>orig</m:t>
                </w:ins>
              </m:r>
            </m:sub>
          </m:sSub>
          <m:d>
            <m:dPr>
              <m:ctrlPr>
                <w:ins w:id="1485" w:author="Lasse J. Laaksonen (Nokia)" w:date="2025-10-09T15:31:00Z" w16du:dateUtc="2025-10-09T12:31:00Z">
                  <w:rPr>
                    <w:rFonts w:ascii="Cambria Math" w:hAnsi="Cambria Math"/>
                  </w:rPr>
                </w:ins>
              </m:ctrlPr>
            </m:dPr>
            <m:e>
              <m:r>
                <w:ins w:id="1486" w:author="Lasse J. Laaksonen (Nokia)" w:date="2025-10-09T15:31:00Z" w16du:dateUtc="2025-10-09T12:31:00Z">
                  <w:rPr>
                    <w:rFonts w:ascii="Cambria Math" w:hAnsi="Cambria Math"/>
                  </w:rPr>
                  <m:t>i</m:t>
                </w:ins>
              </m:r>
              <m:r>
                <w:ins w:id="1487" w:author="Lasse J. Laaksonen (Nokia)" w:date="2025-10-09T15:31:00Z" w16du:dateUtc="2025-10-09T12:31:00Z">
                  <m:rPr>
                    <m:sty m:val="p"/>
                  </m:rPr>
                  <w:rPr>
                    <w:rFonts w:ascii="Cambria Math" w:hAnsi="Cambria Math"/>
                  </w:rPr>
                  <m:t>,</m:t>
                </w:ins>
              </m:r>
              <m:r>
                <w:ins w:id="1488" w:author="Lasse J. Laaksonen (Nokia)" w:date="2025-10-09T15:31:00Z" w16du:dateUtc="2025-10-09T12:31:00Z">
                  <w:rPr>
                    <w:rFonts w:ascii="Cambria Math" w:hAnsi="Cambria Math"/>
                  </w:rPr>
                  <m:t>j</m:t>
                </w:ins>
              </m:r>
            </m:e>
          </m:d>
          <m:sSub>
            <m:sSubPr>
              <m:ctrlPr>
                <w:ins w:id="1489" w:author="Lasse J. Laaksonen (Nokia)" w:date="2025-10-09T15:31:00Z" w16du:dateUtc="2025-10-09T12:31:00Z">
                  <w:rPr>
                    <w:rFonts w:ascii="Cambria Math" w:hAnsi="Cambria Math"/>
                  </w:rPr>
                </w:ins>
              </m:ctrlPr>
            </m:sSubPr>
            <m:e>
              <m:r>
                <w:ins w:id="1490" w:author="Lasse J. Laaksonen (Nokia)" w:date="2025-10-09T15:31:00Z" w16du:dateUtc="2025-10-09T12:31:00Z">
                  <w:rPr>
                    <w:rFonts w:ascii="Cambria Math" w:hAnsi="Cambria Math"/>
                  </w:rPr>
                  <m:t>E</m:t>
                </w:ins>
              </m:r>
            </m:e>
            <m:sub>
              <m:r>
                <w:ins w:id="1491" w:author="Lasse J. Laaksonen (Nokia)" w:date="2025-10-09T15:31:00Z" w16du:dateUtc="2025-10-09T12:31:00Z">
                  <w:rPr>
                    <w:rFonts w:ascii="Cambria Math" w:hAnsi="Cambria Math"/>
                  </w:rPr>
                  <m:t>ISM</m:t>
                </w:ins>
              </m:r>
              <m:r>
                <w:ins w:id="1492" w:author="Lasse J. Laaksonen (Nokia)" w:date="2025-10-09T15:31:00Z" w16du:dateUtc="2025-10-09T12:31:00Z">
                  <m:rPr>
                    <m:sty m:val="p"/>
                  </m:rPr>
                  <w:rPr>
                    <w:rFonts w:ascii="Cambria Math" w:hAnsi="Cambria Math"/>
                  </w:rPr>
                  <m:t xml:space="preserve">, </m:t>
                </w:ins>
              </m:r>
              <m:r>
                <w:ins w:id="1493" w:author="Lasse J. Laaksonen (Nokia)" w:date="2025-10-09T15:31:00Z" w16du:dateUtc="2025-10-09T12:31:00Z">
                  <w:rPr>
                    <w:rFonts w:ascii="Cambria Math" w:hAnsi="Cambria Math"/>
                  </w:rPr>
                  <m:t>orig</m:t>
                </w:ins>
              </m:r>
            </m:sub>
          </m:sSub>
          <m:d>
            <m:dPr>
              <m:ctrlPr>
                <w:ins w:id="1494" w:author="Lasse J. Laaksonen (Nokia)" w:date="2025-10-09T15:31:00Z" w16du:dateUtc="2025-10-09T12:31:00Z">
                  <w:rPr>
                    <w:rFonts w:ascii="Cambria Math" w:hAnsi="Cambria Math"/>
                  </w:rPr>
                </w:ins>
              </m:ctrlPr>
            </m:dPr>
            <m:e>
              <m:r>
                <w:ins w:id="1495" w:author="Lasse J. Laaksonen (Nokia)" w:date="2025-10-09T15:31:00Z" w16du:dateUtc="2025-10-09T12:31:00Z">
                  <w:rPr>
                    <w:rFonts w:ascii="Cambria Math" w:hAnsi="Cambria Math"/>
                  </w:rPr>
                  <m:t>b</m:t>
                </w:ins>
              </m:r>
              <m:r>
                <w:ins w:id="1496" w:author="Lasse J. Laaksonen (Nokia)" w:date="2025-10-09T15:31:00Z" w16du:dateUtc="2025-10-09T12:31:00Z">
                  <m:rPr>
                    <m:sty m:val="p"/>
                  </m:rPr>
                  <w:rPr>
                    <w:rFonts w:ascii="Cambria Math" w:hAnsi="Cambria Math"/>
                  </w:rPr>
                  <m:t>,</m:t>
                </w:ins>
              </m:r>
              <m:r>
                <w:ins w:id="1497" w:author="Lasse J. Laaksonen (Nokia)" w:date="2025-10-09T15:31:00Z" w16du:dateUtc="2025-10-09T12:31:00Z">
                  <w:rPr>
                    <w:rFonts w:ascii="Cambria Math" w:hAnsi="Cambria Math"/>
                  </w:rPr>
                  <m:t>m</m:t>
                </w:ins>
              </m:r>
              <m:r>
                <w:ins w:id="1498" w:author="Lasse J. Laaksonen (Nokia)" w:date="2025-10-09T15:31:00Z" w16du:dateUtc="2025-10-09T12:31:00Z">
                  <m:rPr>
                    <m:sty m:val="p"/>
                  </m:rPr>
                  <w:rPr>
                    <w:rFonts w:ascii="Cambria Math" w:hAnsi="Cambria Math"/>
                  </w:rPr>
                  <m:t>,</m:t>
                </w:ins>
              </m:r>
              <m:r>
                <w:ins w:id="1499" w:author="Lasse J. Laaksonen (Nokia)" w:date="2025-10-09T15:31:00Z" w16du:dateUtc="2025-10-09T12:31:00Z">
                  <w:rPr>
                    <w:rFonts w:ascii="Cambria Math" w:hAnsi="Cambria Math"/>
                  </w:rPr>
                  <m:t>j</m:t>
                </w:ins>
              </m:r>
            </m:e>
          </m:d>
        </m:oMath>
      </m:oMathPara>
    </w:p>
    <w:p w14:paraId="6B746FD0" w14:textId="77777777" w:rsidR="004F40D5" w:rsidRPr="00CD76DC" w:rsidRDefault="004F40D5" w:rsidP="004F40D5">
      <w:pPr>
        <w:rPr>
          <w:ins w:id="1500" w:author="Lasse J. Laaksonen (Nokia)" w:date="2025-10-09T15:32:00Z" w16du:dateUtc="2025-10-09T12:32:00Z"/>
        </w:rPr>
      </w:pPr>
      <w:ins w:id="1501" w:author="Lasse J. Laaksonen (Nokia)" w:date="2025-10-09T15:32:00Z" w16du:dateUtc="2025-10-09T12:32:00Z">
        <w:r w:rsidRPr="00CD76DC">
          <w:t xml:space="preserve">where </w:t>
        </w:r>
      </w:ins>
      <m:oMath>
        <m:sSub>
          <m:sSubPr>
            <m:ctrlPr>
              <w:ins w:id="1502" w:author="Lasse J. Laaksonen (Nokia)" w:date="2025-10-09T15:32:00Z" w16du:dateUtc="2025-10-09T12:32:00Z">
                <w:rPr>
                  <w:rFonts w:ascii="Cambria Math" w:hAnsi="Cambria Math"/>
                  <w:i/>
                </w:rPr>
              </w:ins>
            </m:ctrlPr>
          </m:sSubPr>
          <m:e>
            <m:r>
              <w:ins w:id="1503" w:author="Lasse J. Laaksonen (Nokia)" w:date="2025-10-09T15:32:00Z" w16du:dateUtc="2025-10-09T12:32:00Z">
                <w:rPr>
                  <w:rFonts w:ascii="Cambria Math" w:hAnsi="Cambria Math"/>
                </w:rPr>
                <m:t>r</m:t>
              </w:ins>
            </m:r>
          </m:e>
          <m:sub>
            <m:r>
              <w:ins w:id="1504" w:author="Lasse J. Laaksonen (Nokia)" w:date="2025-10-09T15:32:00Z" w16du:dateUtc="2025-10-09T12:32:00Z">
                <w:rPr>
                  <w:rFonts w:ascii="Cambria Math" w:hAnsi="Cambria Math"/>
                </w:rPr>
                <m:t>ISM,dir</m:t>
              </w:ins>
            </m:r>
          </m:sub>
        </m:sSub>
        <m:d>
          <m:dPr>
            <m:ctrlPr>
              <w:ins w:id="1505" w:author="Lasse J. Laaksonen (Nokia)" w:date="2025-10-09T15:32:00Z" w16du:dateUtc="2025-10-09T12:32:00Z">
                <w:rPr>
                  <w:rFonts w:ascii="Cambria Math" w:hAnsi="Cambria Math"/>
                  <w:i/>
                </w:rPr>
              </w:ins>
            </m:ctrlPr>
          </m:dPr>
          <m:e>
            <m:r>
              <w:ins w:id="1506" w:author="Lasse J. Laaksonen (Nokia)" w:date="2025-10-09T15:32:00Z" w16du:dateUtc="2025-10-09T12:32:00Z">
                <w:rPr>
                  <w:rFonts w:ascii="Cambria Math" w:hAnsi="Cambria Math"/>
                </w:rPr>
                <m:t>b, m,j</m:t>
              </w:ins>
            </m:r>
          </m:e>
        </m:d>
      </m:oMath>
      <w:ins w:id="1507" w:author="Lasse J. Laaksonen (Nokia)" w:date="2025-10-09T15:32:00Z" w16du:dateUtc="2025-10-09T12:32:00Z">
        <w:r w:rsidRPr="00CD76DC">
          <w:t xml:space="preserve"> is the rendering direct-to-total energy ratio for the object </w:t>
        </w:r>
      </w:ins>
      <m:oMath>
        <m:r>
          <w:ins w:id="1508" w:author="Lasse J. Laaksonen (Nokia)" w:date="2025-10-09T15:32:00Z" w16du:dateUtc="2025-10-09T12:32:00Z">
            <w:rPr>
              <w:rFonts w:ascii="Cambria Math" w:hAnsi="Cambria Math"/>
            </w:rPr>
            <m:t>j</m:t>
          </w:ins>
        </m:r>
      </m:oMath>
      <w:ins w:id="1509" w:author="Lasse J. Laaksonen (Nokia)" w:date="2025-10-09T15:32:00Z" w16du:dateUtc="2025-10-09T12:32:00Z">
        <w:r w:rsidRPr="00CD76DC">
          <w:t xml:space="preserve"> (determined in clause 6.9.6 based on the audio object portion energy proportions </w:t>
        </w:r>
      </w:ins>
      <m:oMath>
        <m:r>
          <w:ins w:id="1510" w:author="Lasse J. Laaksonen (Nokia)" w:date="2025-10-09T15:32:00Z" w16du:dateUtc="2025-10-09T12:32:00Z">
            <w:rPr>
              <w:rFonts w:ascii="Cambria Math" w:hAnsi="Cambria Math"/>
            </w:rPr>
            <m:t>rISM</m:t>
          </w:ins>
        </m:r>
        <m:d>
          <m:dPr>
            <m:ctrlPr>
              <w:ins w:id="1511" w:author="Lasse J. Laaksonen (Nokia)" w:date="2025-10-09T15:32:00Z" w16du:dateUtc="2025-10-09T12:32:00Z">
                <w:rPr>
                  <w:rFonts w:ascii="Cambria Math" w:hAnsi="Cambria Math"/>
                  <w:i/>
                </w:rPr>
              </w:ins>
            </m:ctrlPr>
          </m:dPr>
          <m:e>
            <m:r>
              <w:ins w:id="1512" w:author="Lasse J. Laaksonen (Nokia)" w:date="2025-10-09T15:32:00Z" w16du:dateUtc="2025-10-09T12:32:00Z">
                <w:rPr>
                  <w:rFonts w:ascii="Cambria Math" w:hAnsi="Cambria Math"/>
                </w:rPr>
                <m:t>b,m,j</m:t>
              </w:ins>
            </m:r>
          </m:e>
        </m:d>
      </m:oMath>
      <w:ins w:id="1513" w:author="Lasse J. Laaksonen (Nokia)" w:date="2025-10-09T15:32:00Z" w16du:dateUtc="2025-10-09T12:32:00Z">
        <w:r w:rsidRPr="00CD76DC">
          <w:t xml:space="preserve"> and the MASA-to-total energy ratios </w:t>
        </w:r>
      </w:ins>
      <m:oMath>
        <m:sSub>
          <m:sSubPr>
            <m:ctrlPr>
              <w:ins w:id="1514" w:author="Lasse J. Laaksonen (Nokia)" w:date="2025-10-09T15:32:00Z" w16du:dateUtc="2025-10-09T12:32:00Z">
                <w:rPr>
                  <w:rFonts w:ascii="Cambria Math" w:hAnsi="Cambria Math"/>
                  <w:i/>
                </w:rPr>
              </w:ins>
            </m:ctrlPr>
          </m:sSubPr>
          <m:e>
            <m:r>
              <w:ins w:id="1515" w:author="Lasse J. Laaksonen (Nokia)" w:date="2025-10-09T15:32:00Z" w16du:dateUtc="2025-10-09T12:32:00Z">
                <w:rPr>
                  <w:rFonts w:ascii="Cambria Math" w:hAnsi="Cambria Math"/>
                </w:rPr>
                <m:t>r</m:t>
              </w:ins>
            </m:r>
          </m:e>
          <m:sub>
            <m:r>
              <w:ins w:id="1516" w:author="Lasse J. Laaksonen (Nokia)" w:date="2025-10-09T15:32:00Z" w16du:dateUtc="2025-10-09T12:32:00Z">
                <w:rPr>
                  <w:rFonts w:ascii="Cambria Math" w:hAnsi="Cambria Math"/>
                </w:rPr>
                <m:t>MASA2tot</m:t>
              </w:ins>
            </m:r>
          </m:sub>
        </m:sSub>
        <m:d>
          <m:dPr>
            <m:ctrlPr>
              <w:ins w:id="1517" w:author="Lasse J. Laaksonen (Nokia)" w:date="2025-10-09T15:32:00Z" w16du:dateUtc="2025-10-09T12:32:00Z">
                <w:rPr>
                  <w:rFonts w:ascii="Cambria Math" w:hAnsi="Cambria Math"/>
                  <w:i/>
                </w:rPr>
              </w:ins>
            </m:ctrlPr>
          </m:dPr>
          <m:e>
            <m:r>
              <w:ins w:id="1518" w:author="Lasse J. Laaksonen (Nokia)" w:date="2025-10-09T15:32:00Z" w16du:dateUtc="2025-10-09T12:32:00Z">
                <w:rPr>
                  <w:rFonts w:ascii="Cambria Math" w:hAnsi="Cambria Math"/>
                </w:rPr>
                <m:t>b,m</m:t>
              </w:ins>
            </m:r>
          </m:e>
        </m:d>
      </m:oMath>
      <w:ins w:id="1519" w:author="Lasse J. Laaksonen (Nokia)" w:date="2025-10-09T15:32:00Z" w16du:dateUtc="2025-10-09T12:32:00Z">
        <w:r w:rsidRPr="00CD76DC">
          <w:t xml:space="preserve">). </w:t>
        </w:r>
      </w:ins>
    </w:p>
    <w:p w14:paraId="6CF266B6" w14:textId="77777777" w:rsidR="004F40D5" w:rsidRPr="00CD76DC" w:rsidRDefault="004F40D5" w:rsidP="004F40D5">
      <w:pPr>
        <w:rPr>
          <w:ins w:id="1520" w:author="Lasse J. Laaksonen (Nokia)" w:date="2025-10-09T15:32:00Z" w16du:dateUtc="2025-10-09T12:32:00Z"/>
        </w:rPr>
      </w:pPr>
      <w:ins w:id="1521" w:author="Lasse J. Laaksonen (Nokia)" w:date="2025-10-09T15:32:00Z" w16du:dateUtc="2025-10-09T12:32:00Z">
        <w:r w:rsidRPr="00CD76DC">
          <w:t xml:space="preserve">Target object energy is then determined based on the obtained object gain control information, i.e., the audio object portion gain </w:t>
        </w:r>
      </w:ins>
      <m:oMath>
        <m:sSub>
          <m:sSubPr>
            <m:ctrlPr>
              <w:ins w:id="1522" w:author="Lasse J. Laaksonen (Nokia)" w:date="2025-10-09T15:32:00Z" w16du:dateUtc="2025-10-09T12:32:00Z">
                <w:rPr>
                  <w:rFonts w:ascii="Cambria Math" w:hAnsi="Cambria Math"/>
                  <w:i/>
                </w:rPr>
              </w:ins>
            </m:ctrlPr>
          </m:sSubPr>
          <m:e>
            <m:r>
              <w:ins w:id="1523" w:author="Lasse J. Laaksonen (Nokia)" w:date="2025-10-09T15:32:00Z" w16du:dateUtc="2025-10-09T12:32:00Z">
                <w:rPr>
                  <w:rFonts w:ascii="Cambria Math" w:hAnsi="Cambria Math"/>
                </w:rPr>
                <m:t>g</m:t>
              </w:ins>
            </m:r>
          </m:e>
          <m:sub>
            <m:r>
              <w:ins w:id="1524" w:author="Lasse J. Laaksonen (Nokia)" w:date="2025-10-09T15:32:00Z" w16du:dateUtc="2025-10-09T12:32:00Z">
                <w:rPr>
                  <w:rFonts w:ascii="Cambria Math" w:hAnsi="Cambria Math"/>
                </w:rPr>
                <m:t>ISM,edit</m:t>
              </w:ins>
            </m:r>
          </m:sub>
        </m:sSub>
        <m:d>
          <m:dPr>
            <m:ctrlPr>
              <w:ins w:id="1525" w:author="Lasse J. Laaksonen (Nokia)" w:date="2025-10-09T15:32:00Z" w16du:dateUtc="2025-10-09T12:32:00Z">
                <w:rPr>
                  <w:rFonts w:ascii="Cambria Math" w:hAnsi="Cambria Math"/>
                  <w:i/>
                </w:rPr>
              </w:ins>
            </m:ctrlPr>
          </m:dPr>
          <m:e>
            <m:r>
              <w:ins w:id="1526" w:author="Lasse J. Laaksonen (Nokia)" w:date="2025-10-09T15:32:00Z" w16du:dateUtc="2025-10-09T12:32:00Z">
                <w:rPr>
                  <w:rFonts w:ascii="Cambria Math" w:hAnsi="Cambria Math"/>
                </w:rPr>
                <m:t>j</m:t>
              </w:ins>
            </m:r>
          </m:e>
        </m:d>
      </m:oMath>
      <w:ins w:id="1527" w:author="Lasse J. Laaksonen (Nokia)" w:date="2025-10-09T15:32:00Z" w16du:dateUtc="2025-10-09T12:32:00Z">
        <w:r w:rsidRPr="00CD76DC">
          <w:t xml:space="preserve"> and the total original object energy </w:t>
        </w:r>
      </w:ins>
      <m:oMath>
        <m:sSub>
          <m:sSubPr>
            <m:ctrlPr>
              <w:ins w:id="1528" w:author="Lasse J. Laaksonen (Nokia)" w:date="2025-10-09T15:32:00Z" w16du:dateUtc="2025-10-09T12:32:00Z">
                <w:rPr>
                  <w:rFonts w:ascii="Cambria Math" w:hAnsi="Cambria Math"/>
                </w:rPr>
              </w:ins>
            </m:ctrlPr>
          </m:sSubPr>
          <m:e>
            <m:r>
              <w:ins w:id="1529" w:author="Lasse J. Laaksonen (Nokia)" w:date="2025-10-09T15:32:00Z" w16du:dateUtc="2025-10-09T12:32:00Z">
                <w:rPr>
                  <w:rFonts w:ascii="Cambria Math" w:hAnsi="Cambria Math"/>
                </w:rPr>
                <m:t>E</m:t>
              </w:ins>
            </m:r>
          </m:e>
          <m:sub>
            <m:r>
              <w:ins w:id="1530" w:author="Lasse J. Laaksonen (Nokia)" w:date="2025-10-09T15:32:00Z" w16du:dateUtc="2025-10-09T12:32:00Z">
                <w:rPr>
                  <w:rFonts w:ascii="Cambria Math" w:hAnsi="Cambria Math"/>
                </w:rPr>
                <m:t>ISM,orig</m:t>
              </w:ins>
            </m:r>
          </m:sub>
        </m:sSub>
        <m:d>
          <m:dPr>
            <m:ctrlPr>
              <w:ins w:id="1531" w:author="Lasse J. Laaksonen (Nokia)" w:date="2025-10-09T15:32:00Z" w16du:dateUtc="2025-10-09T12:32:00Z">
                <w:rPr>
                  <w:rFonts w:ascii="Cambria Math" w:hAnsi="Cambria Math"/>
                </w:rPr>
              </w:ins>
            </m:ctrlPr>
          </m:dPr>
          <m:e>
            <m:r>
              <w:ins w:id="1532" w:author="Lasse J. Laaksonen (Nokia)" w:date="2025-10-09T15:32:00Z" w16du:dateUtc="2025-10-09T12:32:00Z">
                <w:rPr>
                  <w:rFonts w:ascii="Cambria Math" w:hAnsi="Cambria Math"/>
                </w:rPr>
                <m:t>b</m:t>
              </w:ins>
            </m:r>
            <m:r>
              <w:ins w:id="1533" w:author="Lasse J. Laaksonen (Nokia)" w:date="2025-10-09T15:32:00Z" w16du:dateUtc="2025-10-09T12:32:00Z">
                <m:rPr>
                  <m:sty m:val="p"/>
                </m:rPr>
                <w:rPr>
                  <w:rFonts w:ascii="Cambria Math" w:hAnsi="Cambria Math"/>
                </w:rPr>
                <m:t>,</m:t>
              </w:ins>
            </m:r>
            <m:r>
              <w:ins w:id="1534" w:author="Lasse J. Laaksonen (Nokia)" w:date="2025-10-09T15:32:00Z" w16du:dateUtc="2025-10-09T12:32:00Z">
                <w:rPr>
                  <w:rFonts w:ascii="Cambria Math" w:hAnsi="Cambria Math"/>
                </w:rPr>
                <m:t>m, j</m:t>
              </w:ins>
            </m:r>
          </m:e>
        </m:d>
      </m:oMath>
      <w:ins w:id="1535" w:author="Lasse J. Laaksonen (Nokia)" w:date="2025-10-09T15:32:00Z" w16du:dateUtc="2025-10-09T12:32:00Z">
        <w:r w:rsidRPr="00CD76DC">
          <w:t>:</w:t>
        </w:r>
      </w:ins>
    </w:p>
    <w:p w14:paraId="2A5B4064" w14:textId="77777777" w:rsidR="004F40D5" w:rsidRPr="00CD76DC" w:rsidRDefault="00000000" w:rsidP="004F40D5">
      <w:pPr>
        <w:pStyle w:val="EQ"/>
        <w:rPr>
          <w:ins w:id="1536" w:author="Lasse J. Laaksonen (Nokia)" w:date="2025-10-09T15:32:00Z" w16du:dateUtc="2025-10-09T12:32:00Z"/>
        </w:rPr>
      </w:pPr>
      <m:oMathPara>
        <m:oMath>
          <m:sSub>
            <m:sSubPr>
              <m:ctrlPr>
                <w:ins w:id="1537" w:author="Lasse J. Laaksonen (Nokia)" w:date="2025-10-09T15:32:00Z" w16du:dateUtc="2025-10-09T12:32:00Z">
                  <w:rPr>
                    <w:rFonts w:ascii="Cambria Math" w:hAnsi="Cambria Math"/>
                  </w:rPr>
                </w:ins>
              </m:ctrlPr>
            </m:sSubPr>
            <m:e>
              <m:r>
                <w:ins w:id="1538" w:author="Lasse J. Laaksonen (Nokia)" w:date="2025-10-09T15:32:00Z" w16du:dateUtc="2025-10-09T12:32:00Z">
                  <w:rPr>
                    <w:rFonts w:ascii="Cambria Math" w:hAnsi="Cambria Math"/>
                  </w:rPr>
                  <m:t>E</m:t>
                </w:ins>
              </m:r>
            </m:e>
            <m:sub>
              <m:r>
                <w:ins w:id="1539" w:author="Lasse J. Laaksonen (Nokia)" w:date="2025-10-09T15:32:00Z" w16du:dateUtc="2025-10-09T12:32:00Z">
                  <w:rPr>
                    <w:rFonts w:ascii="Cambria Math" w:hAnsi="Cambria Math"/>
                  </w:rPr>
                  <m:t>ISM</m:t>
                </w:ins>
              </m:r>
              <m:r>
                <w:ins w:id="1540" w:author="Lasse J. Laaksonen (Nokia)" w:date="2025-10-09T15:32:00Z" w16du:dateUtc="2025-10-09T12:32:00Z">
                  <m:rPr>
                    <m:sty m:val="p"/>
                  </m:rPr>
                  <w:rPr>
                    <w:rFonts w:ascii="Cambria Math" w:hAnsi="Cambria Math"/>
                  </w:rPr>
                  <m:t xml:space="preserve">, </m:t>
                </w:ins>
              </m:r>
              <m:r>
                <w:ins w:id="1541" w:author="Lasse J. Laaksonen (Nokia)" w:date="2025-10-09T15:32:00Z" w16du:dateUtc="2025-10-09T12:32:00Z">
                  <w:rPr>
                    <w:rFonts w:ascii="Cambria Math" w:hAnsi="Cambria Math"/>
                  </w:rPr>
                  <m:t>target</m:t>
                </w:ins>
              </m:r>
            </m:sub>
          </m:sSub>
          <m:d>
            <m:dPr>
              <m:ctrlPr>
                <w:ins w:id="1542" w:author="Lasse J. Laaksonen (Nokia)" w:date="2025-10-09T15:32:00Z" w16du:dateUtc="2025-10-09T12:32:00Z">
                  <w:rPr>
                    <w:rFonts w:ascii="Cambria Math" w:hAnsi="Cambria Math"/>
                  </w:rPr>
                </w:ins>
              </m:ctrlPr>
            </m:dPr>
            <m:e>
              <m:r>
                <w:ins w:id="1543" w:author="Lasse J. Laaksonen (Nokia)" w:date="2025-10-09T15:32:00Z" w16du:dateUtc="2025-10-09T12:32:00Z">
                  <w:rPr>
                    <w:rFonts w:ascii="Cambria Math" w:hAnsi="Cambria Math"/>
                  </w:rPr>
                  <m:t>b</m:t>
                </w:ins>
              </m:r>
              <m:r>
                <w:ins w:id="1544" w:author="Lasse J. Laaksonen (Nokia)" w:date="2025-10-09T15:32:00Z" w16du:dateUtc="2025-10-09T12:32:00Z">
                  <m:rPr>
                    <m:sty m:val="p"/>
                  </m:rPr>
                  <w:rPr>
                    <w:rFonts w:ascii="Cambria Math" w:hAnsi="Cambria Math"/>
                  </w:rPr>
                  <m:t>,</m:t>
                </w:ins>
              </m:r>
              <m:r>
                <w:ins w:id="1545" w:author="Lasse J. Laaksonen (Nokia)" w:date="2025-10-09T15:32:00Z" w16du:dateUtc="2025-10-09T12:32:00Z">
                  <w:rPr>
                    <w:rFonts w:ascii="Cambria Math" w:hAnsi="Cambria Math"/>
                  </w:rPr>
                  <m:t>m</m:t>
                </w:ins>
              </m:r>
              <m:r>
                <w:ins w:id="1546" w:author="Lasse J. Laaksonen (Nokia)" w:date="2025-10-09T15:32:00Z" w16du:dateUtc="2025-10-09T12:32:00Z">
                  <m:rPr>
                    <m:sty m:val="p"/>
                  </m:rPr>
                  <w:rPr>
                    <w:rFonts w:ascii="Cambria Math" w:hAnsi="Cambria Math"/>
                  </w:rPr>
                  <m:t>,</m:t>
                </w:ins>
              </m:r>
              <m:r>
                <w:ins w:id="1547" w:author="Lasse J. Laaksonen (Nokia)" w:date="2025-10-09T15:32:00Z" w16du:dateUtc="2025-10-09T12:32:00Z">
                  <w:rPr>
                    <w:rFonts w:ascii="Cambria Math" w:hAnsi="Cambria Math"/>
                  </w:rPr>
                  <m:t>j</m:t>
                </w:ins>
              </m:r>
            </m:e>
          </m:d>
          <m:r>
            <w:ins w:id="1548" w:author="Lasse J. Laaksonen (Nokia)" w:date="2025-10-09T15:32:00Z" w16du:dateUtc="2025-10-09T12:32:00Z">
              <m:rPr>
                <m:sty m:val="p"/>
              </m:rPr>
              <w:rPr>
                <w:rFonts w:ascii="Cambria Math" w:hAnsi="Cambria Math"/>
              </w:rPr>
              <m:t>=</m:t>
            </w:ins>
          </m:r>
          <m:sSup>
            <m:sSupPr>
              <m:ctrlPr>
                <w:ins w:id="1549" w:author="Lasse J. Laaksonen (Nokia)" w:date="2025-10-09T15:32:00Z" w16du:dateUtc="2025-10-09T12:32:00Z">
                  <w:rPr>
                    <w:rFonts w:ascii="Cambria Math" w:hAnsi="Cambria Math"/>
                  </w:rPr>
                </w:ins>
              </m:ctrlPr>
            </m:sSupPr>
            <m:e>
              <m:sSub>
                <m:sSubPr>
                  <m:ctrlPr>
                    <w:ins w:id="1550" w:author="Lasse J. Laaksonen (Nokia)" w:date="2025-10-09T15:32:00Z" w16du:dateUtc="2025-10-09T12:32:00Z">
                      <w:rPr>
                        <w:rFonts w:ascii="Cambria Math" w:hAnsi="Cambria Math"/>
                      </w:rPr>
                    </w:ins>
                  </m:ctrlPr>
                </m:sSubPr>
                <m:e>
                  <m:r>
                    <w:ins w:id="1551" w:author="Lasse J. Laaksonen (Nokia)" w:date="2025-10-09T15:32:00Z" w16du:dateUtc="2025-10-09T12:32:00Z">
                      <m:rPr>
                        <m:sty m:val="p"/>
                      </m:rPr>
                      <w:rPr>
                        <w:rFonts w:ascii="Cambria Math" w:hAnsi="Cambria Math"/>
                      </w:rPr>
                      <m:t>(</m:t>
                    </w:ins>
                  </m:r>
                  <m:r>
                    <w:ins w:id="1552" w:author="Lasse J. Laaksonen (Nokia)" w:date="2025-10-09T15:32:00Z" w16du:dateUtc="2025-10-09T12:32:00Z">
                      <w:rPr>
                        <w:rFonts w:ascii="Cambria Math" w:hAnsi="Cambria Math"/>
                      </w:rPr>
                      <m:t>g</m:t>
                    </w:ins>
                  </m:r>
                </m:e>
                <m:sub>
                  <m:r>
                    <w:ins w:id="1553" w:author="Lasse J. Laaksonen (Nokia)" w:date="2025-10-09T15:32:00Z" w16du:dateUtc="2025-10-09T12:32:00Z">
                      <w:rPr>
                        <w:rFonts w:ascii="Cambria Math" w:hAnsi="Cambria Math"/>
                      </w:rPr>
                      <m:t>ISM</m:t>
                    </w:ins>
                  </m:r>
                  <m:r>
                    <w:ins w:id="1554" w:author="Lasse J. Laaksonen (Nokia)" w:date="2025-10-09T15:32:00Z" w16du:dateUtc="2025-10-09T12:32:00Z">
                      <m:rPr>
                        <m:sty m:val="p"/>
                      </m:rPr>
                      <w:rPr>
                        <w:rFonts w:ascii="Cambria Math" w:hAnsi="Cambria Math"/>
                      </w:rPr>
                      <m:t>,</m:t>
                    </w:ins>
                  </m:r>
                  <m:r>
                    <w:ins w:id="1555" w:author="Lasse J. Laaksonen (Nokia)" w:date="2025-10-09T15:32:00Z" w16du:dateUtc="2025-10-09T12:32:00Z">
                      <w:rPr>
                        <w:rFonts w:ascii="Cambria Math" w:hAnsi="Cambria Math"/>
                      </w:rPr>
                      <m:t>edit</m:t>
                    </w:ins>
                  </m:r>
                </m:sub>
              </m:sSub>
              <m:d>
                <m:dPr>
                  <m:ctrlPr>
                    <w:ins w:id="1556" w:author="Lasse J. Laaksonen (Nokia)" w:date="2025-10-09T15:32:00Z" w16du:dateUtc="2025-10-09T12:32:00Z">
                      <w:rPr>
                        <w:rFonts w:ascii="Cambria Math" w:hAnsi="Cambria Math"/>
                      </w:rPr>
                    </w:ins>
                  </m:ctrlPr>
                </m:dPr>
                <m:e>
                  <m:r>
                    <w:ins w:id="1557" w:author="Lasse J. Laaksonen (Nokia)" w:date="2025-10-09T15:32:00Z" w16du:dateUtc="2025-10-09T12:32:00Z">
                      <w:rPr>
                        <w:rFonts w:ascii="Cambria Math" w:hAnsi="Cambria Math"/>
                      </w:rPr>
                      <m:t>j</m:t>
                    </w:ins>
                  </m:r>
                </m:e>
              </m:d>
              <m:r>
                <w:ins w:id="1558" w:author="Lasse J. Laaksonen (Nokia)" w:date="2025-10-09T15:32:00Z" w16du:dateUtc="2025-10-09T12:32:00Z">
                  <m:rPr>
                    <m:sty m:val="p"/>
                  </m:rPr>
                  <w:rPr>
                    <w:rFonts w:ascii="Cambria Math" w:hAnsi="Cambria Math"/>
                  </w:rPr>
                  <m:t>)</m:t>
                </w:ins>
              </m:r>
            </m:e>
            <m:sup>
              <m:r>
                <w:ins w:id="1559" w:author="Lasse J. Laaksonen (Nokia)" w:date="2025-10-09T15:32:00Z" w16du:dateUtc="2025-10-09T12:32:00Z">
                  <m:rPr>
                    <m:sty m:val="p"/>
                  </m:rPr>
                  <w:rPr>
                    <w:rFonts w:ascii="Cambria Math" w:hAnsi="Cambria Math"/>
                  </w:rPr>
                  <m:t>2</m:t>
                </w:ins>
              </m:r>
            </m:sup>
          </m:sSup>
          <m:sSub>
            <m:sSubPr>
              <m:ctrlPr>
                <w:ins w:id="1560" w:author="Lasse J. Laaksonen (Nokia)" w:date="2025-10-09T15:32:00Z" w16du:dateUtc="2025-10-09T12:32:00Z">
                  <w:rPr>
                    <w:rFonts w:ascii="Cambria Math" w:hAnsi="Cambria Math"/>
                  </w:rPr>
                </w:ins>
              </m:ctrlPr>
            </m:sSubPr>
            <m:e>
              <m:r>
                <w:ins w:id="1561" w:author="Lasse J. Laaksonen (Nokia)" w:date="2025-10-09T15:32:00Z" w16du:dateUtc="2025-10-09T12:32:00Z">
                  <w:rPr>
                    <w:rFonts w:ascii="Cambria Math" w:hAnsi="Cambria Math"/>
                  </w:rPr>
                  <m:t>E</m:t>
                </w:ins>
              </m:r>
            </m:e>
            <m:sub>
              <m:r>
                <w:ins w:id="1562" w:author="Lasse J. Laaksonen (Nokia)" w:date="2025-10-09T15:32:00Z" w16du:dateUtc="2025-10-09T12:32:00Z">
                  <w:rPr>
                    <w:rFonts w:ascii="Cambria Math" w:hAnsi="Cambria Math"/>
                  </w:rPr>
                  <m:t>ISM</m:t>
                </w:ins>
              </m:r>
              <m:r>
                <w:ins w:id="1563" w:author="Lasse J. Laaksonen (Nokia)" w:date="2025-10-09T15:32:00Z" w16du:dateUtc="2025-10-09T12:32:00Z">
                  <m:rPr>
                    <m:sty m:val="p"/>
                  </m:rPr>
                  <w:rPr>
                    <w:rFonts w:ascii="Cambria Math" w:hAnsi="Cambria Math"/>
                  </w:rPr>
                  <m:t>,</m:t>
                </w:ins>
              </m:r>
              <m:r>
                <w:ins w:id="1564" w:author="Lasse J. Laaksonen (Nokia)" w:date="2025-10-09T15:32:00Z" w16du:dateUtc="2025-10-09T12:32:00Z">
                  <w:rPr>
                    <w:rFonts w:ascii="Cambria Math" w:hAnsi="Cambria Math"/>
                  </w:rPr>
                  <m:t>orig</m:t>
                </w:ins>
              </m:r>
            </m:sub>
          </m:sSub>
          <m:d>
            <m:dPr>
              <m:ctrlPr>
                <w:ins w:id="1565" w:author="Lasse J. Laaksonen (Nokia)" w:date="2025-10-09T15:32:00Z" w16du:dateUtc="2025-10-09T12:32:00Z">
                  <w:rPr>
                    <w:rFonts w:ascii="Cambria Math" w:hAnsi="Cambria Math"/>
                  </w:rPr>
                </w:ins>
              </m:ctrlPr>
            </m:dPr>
            <m:e>
              <m:r>
                <w:ins w:id="1566" w:author="Lasse J. Laaksonen (Nokia)" w:date="2025-10-09T15:32:00Z" w16du:dateUtc="2025-10-09T12:32:00Z">
                  <w:rPr>
                    <w:rFonts w:ascii="Cambria Math" w:hAnsi="Cambria Math"/>
                  </w:rPr>
                  <m:t>b</m:t>
                </w:ins>
              </m:r>
              <m:r>
                <w:ins w:id="1567" w:author="Lasse J. Laaksonen (Nokia)" w:date="2025-10-09T15:32:00Z" w16du:dateUtc="2025-10-09T12:32:00Z">
                  <m:rPr>
                    <m:sty m:val="p"/>
                  </m:rPr>
                  <w:rPr>
                    <w:rFonts w:ascii="Cambria Math" w:hAnsi="Cambria Math"/>
                  </w:rPr>
                  <m:t>,</m:t>
                </w:ins>
              </m:r>
              <m:r>
                <w:ins w:id="1568" w:author="Lasse J. Laaksonen (Nokia)" w:date="2025-10-09T15:32:00Z" w16du:dateUtc="2025-10-09T12:32:00Z">
                  <w:rPr>
                    <w:rFonts w:ascii="Cambria Math" w:hAnsi="Cambria Math"/>
                  </w:rPr>
                  <m:t>m</m:t>
                </w:ins>
              </m:r>
              <m:r>
                <w:ins w:id="1569" w:author="Lasse J. Laaksonen (Nokia)" w:date="2025-10-09T15:32:00Z" w16du:dateUtc="2025-10-09T12:32:00Z">
                  <m:rPr>
                    <m:sty m:val="p"/>
                  </m:rPr>
                  <w:rPr>
                    <w:rFonts w:ascii="Cambria Math" w:hAnsi="Cambria Math"/>
                  </w:rPr>
                  <m:t xml:space="preserve">, </m:t>
                </w:ins>
              </m:r>
              <m:r>
                <w:ins w:id="1570" w:author="Lasse J. Laaksonen (Nokia)" w:date="2025-10-09T15:32:00Z" w16du:dateUtc="2025-10-09T12:32:00Z">
                  <w:rPr>
                    <w:rFonts w:ascii="Cambria Math" w:hAnsi="Cambria Math"/>
                  </w:rPr>
                  <m:t>j</m:t>
                </w:ins>
              </m:r>
            </m:e>
          </m:d>
        </m:oMath>
      </m:oMathPara>
    </w:p>
    <w:p w14:paraId="09C201F1" w14:textId="77777777" w:rsidR="004F40D5" w:rsidRPr="00CD76DC" w:rsidRDefault="004F40D5" w:rsidP="004F40D5">
      <w:pPr>
        <w:rPr>
          <w:ins w:id="1571" w:author="Lasse J. Laaksonen (Nokia)" w:date="2025-10-09T15:32:00Z" w16du:dateUtc="2025-10-09T12:32:00Z"/>
        </w:rPr>
      </w:pPr>
      <w:ins w:id="1572" w:author="Lasse J. Laaksonen (Nokia)" w:date="2025-10-09T15:32:00Z" w16du:dateUtc="2025-10-09T12:32:00Z">
        <w:r w:rsidRPr="00CD76DC">
          <w:t xml:space="preserve">The gain processing information in the form of ISM target energies </w:t>
        </w:r>
      </w:ins>
      <m:oMath>
        <m:sSub>
          <m:sSubPr>
            <m:ctrlPr>
              <w:ins w:id="1573" w:author="Lasse J. Laaksonen (Nokia)" w:date="2025-10-09T15:32:00Z" w16du:dateUtc="2025-10-09T12:32:00Z">
                <w:rPr>
                  <w:rFonts w:ascii="Cambria Math" w:hAnsi="Cambria Math"/>
                </w:rPr>
              </w:ins>
            </m:ctrlPr>
          </m:sSubPr>
          <m:e>
            <m:r>
              <w:ins w:id="1574" w:author="Lasse J. Laaksonen (Nokia)" w:date="2025-10-09T15:32:00Z" w16du:dateUtc="2025-10-09T12:32:00Z">
                <w:rPr>
                  <w:rFonts w:ascii="Cambria Math" w:hAnsi="Cambria Math"/>
                </w:rPr>
                <m:t>E</m:t>
              </w:ins>
            </m:r>
          </m:e>
          <m:sub>
            <m:r>
              <w:ins w:id="1575" w:author="Lasse J. Laaksonen (Nokia)" w:date="2025-10-09T15:32:00Z" w16du:dateUtc="2025-10-09T12:32:00Z">
                <w:rPr>
                  <w:rFonts w:ascii="Cambria Math" w:hAnsi="Cambria Math"/>
                </w:rPr>
                <m:t>ISM, targetCh</m:t>
              </w:ins>
            </m:r>
          </m:sub>
        </m:sSub>
        <m:d>
          <m:dPr>
            <m:ctrlPr>
              <w:ins w:id="1576" w:author="Lasse J. Laaksonen (Nokia)" w:date="2025-10-09T15:32:00Z" w16du:dateUtc="2025-10-09T12:32:00Z">
                <w:rPr>
                  <w:rFonts w:ascii="Cambria Math" w:hAnsi="Cambria Math"/>
                </w:rPr>
              </w:ins>
            </m:ctrlPr>
          </m:dPr>
          <m:e>
            <m:r>
              <w:ins w:id="1577" w:author="Lasse J. Laaksonen (Nokia)" w:date="2025-10-09T15:32:00Z" w16du:dateUtc="2025-10-09T12:32:00Z">
                <w:rPr>
                  <w:rFonts w:ascii="Cambria Math" w:hAnsi="Cambria Math"/>
                </w:rPr>
                <m:t>b</m:t>
              </w:ins>
            </m:r>
            <m:r>
              <w:ins w:id="1578" w:author="Lasse J. Laaksonen (Nokia)" w:date="2025-10-09T15:32:00Z" w16du:dateUtc="2025-10-09T12:32:00Z">
                <m:rPr>
                  <m:sty m:val="p"/>
                </m:rPr>
                <w:rPr>
                  <w:rFonts w:ascii="Cambria Math" w:hAnsi="Cambria Math"/>
                </w:rPr>
                <m:t>,</m:t>
              </w:ins>
            </m:r>
            <m:r>
              <w:ins w:id="1579" w:author="Lasse J. Laaksonen (Nokia)" w:date="2025-10-09T15:32:00Z" w16du:dateUtc="2025-10-09T12:32:00Z">
                <w:rPr>
                  <w:rFonts w:ascii="Cambria Math" w:hAnsi="Cambria Math"/>
                </w:rPr>
                <m:t>m</m:t>
              </w:ins>
            </m:r>
            <m:r>
              <w:ins w:id="1580" w:author="Lasse J. Laaksonen (Nokia)" w:date="2025-10-09T15:32:00Z" w16du:dateUtc="2025-10-09T12:32:00Z">
                <m:rPr>
                  <m:sty m:val="p"/>
                </m:rPr>
                <w:rPr>
                  <w:rFonts w:ascii="Cambria Math" w:hAnsi="Cambria Math"/>
                </w:rPr>
                <m:t>,</m:t>
              </w:ins>
            </m:r>
            <m:r>
              <w:ins w:id="1581" w:author="Lasse J. Laaksonen (Nokia)" w:date="2025-10-09T15:32:00Z" w16du:dateUtc="2025-10-09T12:32:00Z">
                <w:rPr>
                  <w:rFonts w:ascii="Cambria Math" w:hAnsi="Cambria Math"/>
                </w:rPr>
                <m:t xml:space="preserve"> i,j</m:t>
              </w:ins>
            </m:r>
          </m:e>
        </m:d>
      </m:oMath>
      <w:ins w:id="1582" w:author="Lasse J. Laaksonen (Nokia)" w:date="2025-10-09T15:32:00Z" w16du:dateUtc="2025-10-09T12:32:00Z">
        <w:r w:rsidRPr="00CD76DC">
          <w:t xml:space="preserve"> for each transport audio channels </w:t>
        </w:r>
      </w:ins>
      <m:oMath>
        <m:r>
          <w:ins w:id="1583" w:author="Lasse J. Laaksonen (Nokia)" w:date="2025-10-09T15:32:00Z" w16du:dateUtc="2025-10-09T12:32:00Z">
            <w:rPr>
              <w:rFonts w:ascii="Cambria Math" w:hAnsi="Cambria Math"/>
            </w:rPr>
            <m:t>j</m:t>
          </w:ins>
        </m:r>
      </m:oMath>
      <w:ins w:id="1584" w:author="Lasse J. Laaksonen (Nokia)" w:date="2025-10-09T15:32:00Z" w16du:dateUtc="2025-10-09T12:32:00Z">
        <w:r w:rsidRPr="00CD76DC">
          <w:t xml:space="preserve"> is determined by:</w:t>
        </w:r>
      </w:ins>
    </w:p>
    <w:p w14:paraId="72D12435" w14:textId="77777777" w:rsidR="004F40D5" w:rsidRPr="00CD76DC" w:rsidRDefault="00000000" w:rsidP="004F40D5">
      <w:pPr>
        <w:pStyle w:val="EQ"/>
        <w:rPr>
          <w:ins w:id="1585" w:author="Lasse J. Laaksonen (Nokia)" w:date="2025-10-09T15:32:00Z" w16du:dateUtc="2025-10-09T12:32:00Z"/>
        </w:rPr>
      </w:pPr>
      <m:oMathPara>
        <m:oMath>
          <m:sSub>
            <m:sSubPr>
              <m:ctrlPr>
                <w:ins w:id="1586" w:author="Lasse J. Laaksonen (Nokia)" w:date="2025-10-09T15:32:00Z" w16du:dateUtc="2025-10-09T12:32:00Z">
                  <w:rPr>
                    <w:rFonts w:ascii="Cambria Math" w:hAnsi="Cambria Math"/>
                  </w:rPr>
                </w:ins>
              </m:ctrlPr>
            </m:sSubPr>
            <m:e>
              <m:r>
                <w:ins w:id="1587" w:author="Lasse J. Laaksonen (Nokia)" w:date="2025-10-09T15:32:00Z" w16du:dateUtc="2025-10-09T12:32:00Z">
                  <w:rPr>
                    <w:rFonts w:ascii="Cambria Math" w:hAnsi="Cambria Math"/>
                  </w:rPr>
                  <m:t>E</m:t>
                </w:ins>
              </m:r>
            </m:e>
            <m:sub>
              <m:r>
                <w:ins w:id="1588" w:author="Lasse J. Laaksonen (Nokia)" w:date="2025-10-09T15:32:00Z" w16du:dateUtc="2025-10-09T12:32:00Z">
                  <w:rPr>
                    <w:rFonts w:ascii="Cambria Math" w:hAnsi="Cambria Math"/>
                  </w:rPr>
                  <m:t>ISM</m:t>
                </w:ins>
              </m:r>
              <m:r>
                <w:ins w:id="1589" w:author="Lasse J. Laaksonen (Nokia)" w:date="2025-10-09T15:32:00Z" w16du:dateUtc="2025-10-09T12:32:00Z">
                  <m:rPr>
                    <m:sty m:val="p"/>
                  </m:rPr>
                  <w:rPr>
                    <w:rFonts w:ascii="Cambria Math" w:hAnsi="Cambria Math"/>
                  </w:rPr>
                  <m:t xml:space="preserve">, </m:t>
                </w:ins>
              </m:r>
              <m:r>
                <w:ins w:id="1590" w:author="Lasse J. Laaksonen (Nokia)" w:date="2025-10-09T15:32:00Z" w16du:dateUtc="2025-10-09T12:32:00Z">
                  <w:rPr>
                    <w:rFonts w:ascii="Cambria Math" w:hAnsi="Cambria Math"/>
                  </w:rPr>
                  <m:t>targetCh</m:t>
                </w:ins>
              </m:r>
            </m:sub>
          </m:sSub>
          <m:d>
            <m:dPr>
              <m:ctrlPr>
                <w:ins w:id="1591" w:author="Lasse J. Laaksonen (Nokia)" w:date="2025-10-09T15:32:00Z" w16du:dateUtc="2025-10-09T12:32:00Z">
                  <w:rPr>
                    <w:rFonts w:ascii="Cambria Math" w:hAnsi="Cambria Math"/>
                  </w:rPr>
                </w:ins>
              </m:ctrlPr>
            </m:dPr>
            <m:e>
              <m:r>
                <w:ins w:id="1592" w:author="Lasse J. Laaksonen (Nokia)" w:date="2025-10-09T15:32:00Z" w16du:dateUtc="2025-10-09T12:32:00Z">
                  <w:rPr>
                    <w:rFonts w:ascii="Cambria Math" w:hAnsi="Cambria Math"/>
                  </w:rPr>
                  <m:t>b</m:t>
                </w:ins>
              </m:r>
              <m:r>
                <w:ins w:id="1593" w:author="Lasse J. Laaksonen (Nokia)" w:date="2025-10-09T15:32:00Z" w16du:dateUtc="2025-10-09T12:32:00Z">
                  <m:rPr>
                    <m:sty m:val="p"/>
                  </m:rPr>
                  <w:rPr>
                    <w:rFonts w:ascii="Cambria Math" w:hAnsi="Cambria Math"/>
                  </w:rPr>
                  <m:t>,</m:t>
                </w:ins>
              </m:r>
              <m:r>
                <w:ins w:id="1594" w:author="Lasse J. Laaksonen (Nokia)" w:date="2025-10-09T15:32:00Z" w16du:dateUtc="2025-10-09T12:32:00Z">
                  <w:rPr>
                    <w:rFonts w:ascii="Cambria Math" w:hAnsi="Cambria Math"/>
                  </w:rPr>
                  <m:t>m</m:t>
                </w:ins>
              </m:r>
              <m:r>
                <w:ins w:id="1595" w:author="Lasse J. Laaksonen (Nokia)" w:date="2025-10-09T15:32:00Z" w16du:dateUtc="2025-10-09T12:32:00Z">
                  <m:rPr>
                    <m:sty m:val="p"/>
                  </m:rPr>
                  <w:rPr>
                    <w:rFonts w:ascii="Cambria Math" w:hAnsi="Cambria Math"/>
                  </w:rPr>
                  <m:t xml:space="preserve">, </m:t>
                </w:ins>
              </m:r>
              <m:r>
                <w:ins w:id="1596" w:author="Lasse J. Laaksonen (Nokia)" w:date="2025-10-09T15:32:00Z" w16du:dateUtc="2025-10-09T12:32:00Z">
                  <w:rPr>
                    <w:rFonts w:ascii="Cambria Math" w:hAnsi="Cambria Math"/>
                  </w:rPr>
                  <m:t>i</m:t>
                </w:ins>
              </m:r>
              <m:r>
                <w:ins w:id="1597" w:author="Lasse J. Laaksonen (Nokia)" w:date="2025-10-09T15:32:00Z" w16du:dateUtc="2025-10-09T12:32:00Z">
                  <m:rPr>
                    <m:sty m:val="p"/>
                  </m:rPr>
                  <w:rPr>
                    <w:rFonts w:ascii="Cambria Math" w:hAnsi="Cambria Math"/>
                  </w:rPr>
                  <m:t>,</m:t>
                </w:ins>
              </m:r>
              <m:r>
                <w:ins w:id="1598" w:author="Lasse J. Laaksonen (Nokia)" w:date="2025-10-09T15:32:00Z" w16du:dateUtc="2025-10-09T12:32:00Z">
                  <w:rPr>
                    <w:rFonts w:ascii="Cambria Math" w:hAnsi="Cambria Math"/>
                  </w:rPr>
                  <m:t>j</m:t>
                </w:ins>
              </m:r>
            </m:e>
          </m:d>
          <m:r>
            <w:ins w:id="1599" w:author="Lasse J. Laaksonen (Nokia)" w:date="2025-10-09T15:32:00Z" w16du:dateUtc="2025-10-09T12:32:00Z">
              <m:rPr>
                <m:sty m:val="p"/>
              </m:rPr>
              <w:rPr>
                <w:rFonts w:ascii="Cambria Math" w:hAnsi="Cambria Math"/>
              </w:rPr>
              <m:t>=</m:t>
            </w:ins>
          </m:r>
          <m:sSub>
            <m:sSubPr>
              <m:ctrlPr>
                <w:ins w:id="1600" w:author="Lasse J. Laaksonen (Nokia)" w:date="2025-10-09T15:32:00Z" w16du:dateUtc="2025-10-09T12:32:00Z">
                  <w:rPr>
                    <w:rFonts w:ascii="Cambria Math" w:hAnsi="Cambria Math"/>
                  </w:rPr>
                </w:ins>
              </m:ctrlPr>
            </m:sSubPr>
            <m:e>
              <m:r>
                <w:ins w:id="1601" w:author="Lasse J. Laaksonen (Nokia)" w:date="2025-10-09T15:32:00Z" w16du:dateUtc="2025-10-09T12:32:00Z">
                  <w:rPr>
                    <w:rFonts w:ascii="Cambria Math" w:hAnsi="Cambria Math"/>
                  </w:rPr>
                  <m:t>E</m:t>
                </w:ins>
              </m:r>
            </m:e>
            <m:sub>
              <m:r>
                <w:ins w:id="1602" w:author="Lasse J. Laaksonen (Nokia)" w:date="2025-10-09T15:32:00Z" w16du:dateUtc="2025-10-09T12:32:00Z">
                  <w:rPr>
                    <w:rFonts w:ascii="Cambria Math" w:hAnsi="Cambria Math"/>
                  </w:rPr>
                  <m:t>pan</m:t>
                </w:ins>
              </m:r>
              <m:r>
                <w:ins w:id="1603" w:author="Lasse J. Laaksonen (Nokia)" w:date="2025-10-09T15:32:00Z" w16du:dateUtc="2025-10-09T12:32:00Z">
                  <m:rPr>
                    <m:sty m:val="p"/>
                  </m:rPr>
                  <w:rPr>
                    <w:rFonts w:ascii="Cambria Math" w:hAnsi="Cambria Math"/>
                  </w:rPr>
                  <m:t xml:space="preserve">, </m:t>
                </w:ins>
              </m:r>
              <m:r>
                <w:ins w:id="1604" w:author="Lasse J. Laaksonen (Nokia)" w:date="2025-10-09T15:32:00Z" w16du:dateUtc="2025-10-09T12:32:00Z">
                  <w:rPr>
                    <w:rFonts w:ascii="Cambria Math" w:hAnsi="Cambria Math"/>
                  </w:rPr>
                  <m:t>orig</m:t>
                </w:ins>
              </m:r>
            </m:sub>
          </m:sSub>
          <m:d>
            <m:dPr>
              <m:ctrlPr>
                <w:ins w:id="1605" w:author="Lasse J. Laaksonen (Nokia)" w:date="2025-10-09T15:32:00Z" w16du:dateUtc="2025-10-09T12:32:00Z">
                  <w:rPr>
                    <w:rFonts w:ascii="Cambria Math" w:hAnsi="Cambria Math"/>
                  </w:rPr>
                </w:ins>
              </m:ctrlPr>
            </m:dPr>
            <m:e>
              <m:r>
                <w:ins w:id="1606" w:author="Lasse J. Laaksonen (Nokia)" w:date="2025-10-09T15:32:00Z" w16du:dateUtc="2025-10-09T12:32:00Z">
                  <w:rPr>
                    <w:rFonts w:ascii="Cambria Math" w:hAnsi="Cambria Math"/>
                  </w:rPr>
                  <m:t>i</m:t>
                </w:ins>
              </m:r>
              <m:r>
                <w:ins w:id="1607" w:author="Lasse J. Laaksonen (Nokia)" w:date="2025-10-09T15:32:00Z" w16du:dateUtc="2025-10-09T12:32:00Z">
                  <m:rPr>
                    <m:sty m:val="p"/>
                  </m:rPr>
                  <w:rPr>
                    <w:rFonts w:ascii="Cambria Math" w:hAnsi="Cambria Math"/>
                  </w:rPr>
                  <m:t>,</m:t>
                </w:ins>
              </m:r>
              <m:r>
                <w:ins w:id="1608" w:author="Lasse J. Laaksonen (Nokia)" w:date="2025-10-09T15:32:00Z" w16du:dateUtc="2025-10-09T12:32:00Z">
                  <w:rPr>
                    <w:rFonts w:ascii="Cambria Math" w:hAnsi="Cambria Math"/>
                  </w:rPr>
                  <m:t>j</m:t>
                </w:ins>
              </m:r>
            </m:e>
          </m:d>
          <m:sSub>
            <m:sSubPr>
              <m:ctrlPr>
                <w:ins w:id="1609" w:author="Lasse J. Laaksonen (Nokia)" w:date="2025-10-09T15:32:00Z" w16du:dateUtc="2025-10-09T12:32:00Z">
                  <w:rPr>
                    <w:rFonts w:ascii="Cambria Math" w:hAnsi="Cambria Math"/>
                  </w:rPr>
                </w:ins>
              </m:ctrlPr>
            </m:sSubPr>
            <m:e>
              <m:r>
                <w:ins w:id="1610" w:author="Lasse J. Laaksonen (Nokia)" w:date="2025-10-09T15:32:00Z" w16du:dateUtc="2025-10-09T12:32:00Z">
                  <w:rPr>
                    <w:rFonts w:ascii="Cambria Math" w:hAnsi="Cambria Math"/>
                  </w:rPr>
                  <m:t>E</m:t>
                </w:ins>
              </m:r>
            </m:e>
            <m:sub>
              <m:r>
                <w:ins w:id="1611" w:author="Lasse J. Laaksonen (Nokia)" w:date="2025-10-09T15:32:00Z" w16du:dateUtc="2025-10-09T12:32:00Z">
                  <w:rPr>
                    <w:rFonts w:ascii="Cambria Math" w:hAnsi="Cambria Math"/>
                  </w:rPr>
                  <m:t>ISM</m:t>
                </w:ins>
              </m:r>
              <m:r>
                <w:ins w:id="1612" w:author="Lasse J. Laaksonen (Nokia)" w:date="2025-10-09T15:32:00Z" w16du:dateUtc="2025-10-09T12:32:00Z">
                  <m:rPr>
                    <m:sty m:val="p"/>
                  </m:rPr>
                  <w:rPr>
                    <w:rFonts w:ascii="Cambria Math" w:hAnsi="Cambria Math"/>
                  </w:rPr>
                  <m:t xml:space="preserve">, </m:t>
                </w:ins>
              </m:r>
              <m:r>
                <w:ins w:id="1613" w:author="Lasse J. Laaksonen (Nokia)" w:date="2025-10-09T15:32:00Z" w16du:dateUtc="2025-10-09T12:32:00Z">
                  <w:rPr>
                    <w:rFonts w:ascii="Cambria Math" w:hAnsi="Cambria Math"/>
                  </w:rPr>
                  <m:t>target</m:t>
                </w:ins>
              </m:r>
            </m:sub>
          </m:sSub>
          <m:d>
            <m:dPr>
              <m:ctrlPr>
                <w:ins w:id="1614" w:author="Lasse J. Laaksonen (Nokia)" w:date="2025-10-09T15:32:00Z" w16du:dateUtc="2025-10-09T12:32:00Z">
                  <w:rPr>
                    <w:rFonts w:ascii="Cambria Math" w:hAnsi="Cambria Math"/>
                  </w:rPr>
                </w:ins>
              </m:ctrlPr>
            </m:dPr>
            <m:e>
              <m:r>
                <w:ins w:id="1615" w:author="Lasse J. Laaksonen (Nokia)" w:date="2025-10-09T15:32:00Z" w16du:dateUtc="2025-10-09T12:32:00Z">
                  <w:rPr>
                    <w:rFonts w:ascii="Cambria Math" w:hAnsi="Cambria Math"/>
                  </w:rPr>
                  <m:t>b</m:t>
                </w:ins>
              </m:r>
              <m:r>
                <w:ins w:id="1616" w:author="Lasse J. Laaksonen (Nokia)" w:date="2025-10-09T15:32:00Z" w16du:dateUtc="2025-10-09T12:32:00Z">
                  <m:rPr>
                    <m:sty m:val="p"/>
                  </m:rPr>
                  <w:rPr>
                    <w:rFonts w:ascii="Cambria Math" w:hAnsi="Cambria Math"/>
                  </w:rPr>
                  <m:t>,</m:t>
                </w:ins>
              </m:r>
              <m:r>
                <w:ins w:id="1617" w:author="Lasse J. Laaksonen (Nokia)" w:date="2025-10-09T15:32:00Z" w16du:dateUtc="2025-10-09T12:32:00Z">
                  <w:rPr>
                    <w:rFonts w:ascii="Cambria Math" w:hAnsi="Cambria Math"/>
                  </w:rPr>
                  <m:t>m</m:t>
                </w:ins>
              </m:r>
              <m:r>
                <w:ins w:id="1618" w:author="Lasse J. Laaksonen (Nokia)" w:date="2025-10-09T15:32:00Z" w16du:dateUtc="2025-10-09T12:32:00Z">
                  <m:rPr>
                    <m:sty m:val="p"/>
                  </m:rPr>
                  <w:rPr>
                    <w:rFonts w:ascii="Cambria Math" w:hAnsi="Cambria Math"/>
                  </w:rPr>
                  <m:t>,</m:t>
                </w:ins>
              </m:r>
              <m:r>
                <w:ins w:id="1619" w:author="Lasse J. Laaksonen (Nokia)" w:date="2025-10-09T15:32:00Z" w16du:dateUtc="2025-10-09T12:32:00Z">
                  <w:rPr>
                    <w:rFonts w:ascii="Cambria Math" w:hAnsi="Cambria Math"/>
                  </w:rPr>
                  <m:t>j</m:t>
                </w:ins>
              </m:r>
            </m:e>
          </m:d>
        </m:oMath>
      </m:oMathPara>
    </w:p>
    <w:p w14:paraId="5C670528" w14:textId="77777777" w:rsidR="004F40D5" w:rsidRPr="00CD76DC" w:rsidRDefault="004F40D5" w:rsidP="004F40D5">
      <w:pPr>
        <w:rPr>
          <w:ins w:id="1620" w:author="Lasse J. Laaksonen (Nokia)" w:date="2025-10-09T15:32:00Z" w16du:dateUtc="2025-10-09T12:32:00Z"/>
        </w:rPr>
      </w:pPr>
      <w:ins w:id="1621" w:author="Lasse J. Laaksonen (Nokia)" w:date="2025-10-09T15:32:00Z" w16du:dateUtc="2025-10-09T12:32:00Z">
        <w:r w:rsidRPr="00CD76DC">
          <w:t>This gain processing information is then used to render spatial audio, using the audio signals and the metadata defined in clause 6.9.12.3, as follows. Based on the obtained ISM target energy values, target energy of each transport channel is then calculated:</w:t>
        </w:r>
      </w:ins>
    </w:p>
    <w:p w14:paraId="773DABC4" w14:textId="77777777" w:rsidR="004F40D5" w:rsidRPr="00CD76DC" w:rsidRDefault="00000000" w:rsidP="004F40D5">
      <w:pPr>
        <w:pStyle w:val="EQ"/>
        <w:rPr>
          <w:ins w:id="1622" w:author="Lasse J. Laaksonen (Nokia)" w:date="2025-10-09T15:32:00Z" w16du:dateUtc="2025-10-09T12:32:00Z"/>
        </w:rPr>
      </w:pPr>
      <m:oMathPara>
        <m:oMath>
          <m:sSub>
            <m:sSubPr>
              <m:ctrlPr>
                <w:ins w:id="1623" w:author="Lasse J. Laaksonen (Nokia)" w:date="2025-10-09T15:32:00Z" w16du:dateUtc="2025-10-09T12:32:00Z">
                  <w:rPr>
                    <w:rFonts w:ascii="Cambria Math" w:hAnsi="Cambria Math"/>
                  </w:rPr>
                </w:ins>
              </m:ctrlPr>
            </m:sSubPr>
            <m:e>
              <m:r>
                <w:ins w:id="1624" w:author="Lasse J. Laaksonen (Nokia)" w:date="2025-10-09T15:32:00Z" w16du:dateUtc="2025-10-09T12:32:00Z">
                  <w:rPr>
                    <w:rFonts w:ascii="Cambria Math" w:hAnsi="Cambria Math"/>
                  </w:rPr>
                  <m:t>E</m:t>
                </w:ins>
              </m:r>
            </m:e>
            <m:sub>
              <m:r>
                <w:ins w:id="1625" w:author="Lasse J. Laaksonen (Nokia)" w:date="2025-10-09T15:32:00Z" w16du:dateUtc="2025-10-09T12:32:00Z">
                  <w:rPr>
                    <w:rFonts w:ascii="Cambria Math" w:hAnsi="Cambria Math"/>
                  </w:rPr>
                  <m:t>ch</m:t>
                </w:ins>
              </m:r>
              <m:r>
                <w:ins w:id="1626" w:author="Lasse J. Laaksonen (Nokia)" w:date="2025-10-09T15:32:00Z" w16du:dateUtc="2025-10-09T12:32:00Z">
                  <m:rPr>
                    <m:sty m:val="p"/>
                  </m:rPr>
                  <w:rPr>
                    <w:rFonts w:ascii="Cambria Math" w:hAnsi="Cambria Math"/>
                  </w:rPr>
                  <m:t xml:space="preserve">, </m:t>
                </w:ins>
              </m:r>
              <m:r>
                <w:ins w:id="1627" w:author="Lasse J. Laaksonen (Nokia)" w:date="2025-10-09T15:32:00Z" w16du:dateUtc="2025-10-09T12:32:00Z">
                  <w:rPr>
                    <w:rFonts w:ascii="Cambria Math" w:hAnsi="Cambria Math"/>
                  </w:rPr>
                  <m:t>target</m:t>
                </w:ins>
              </m:r>
            </m:sub>
          </m:sSub>
          <m:r>
            <w:ins w:id="1628" w:author="Lasse J. Laaksonen (Nokia)" w:date="2025-10-09T15:32:00Z" w16du:dateUtc="2025-10-09T12:32:00Z">
              <m:rPr>
                <m:sty m:val="p"/>
              </m:rPr>
              <w:rPr>
                <w:rFonts w:ascii="Cambria Math" w:hAnsi="Cambria Math"/>
              </w:rPr>
              <m:t>(</m:t>
            </w:ins>
          </m:r>
          <m:r>
            <w:ins w:id="1629" w:author="Lasse J. Laaksonen (Nokia)" w:date="2025-10-09T15:32:00Z" w16du:dateUtc="2025-10-09T12:32:00Z">
              <w:rPr>
                <w:rFonts w:ascii="Cambria Math" w:hAnsi="Cambria Math"/>
              </w:rPr>
              <m:t>b</m:t>
            </w:ins>
          </m:r>
          <m:r>
            <w:ins w:id="1630" w:author="Lasse J. Laaksonen (Nokia)" w:date="2025-10-09T15:32:00Z" w16du:dateUtc="2025-10-09T12:32:00Z">
              <m:rPr>
                <m:sty m:val="p"/>
              </m:rPr>
              <w:rPr>
                <w:rFonts w:ascii="Cambria Math" w:hAnsi="Cambria Math"/>
              </w:rPr>
              <m:t>,</m:t>
            </w:ins>
          </m:r>
          <m:r>
            <w:ins w:id="1631" w:author="Lasse J. Laaksonen (Nokia)" w:date="2025-10-09T15:32:00Z" w16du:dateUtc="2025-10-09T12:32:00Z">
              <w:rPr>
                <w:rFonts w:ascii="Cambria Math" w:hAnsi="Cambria Math"/>
              </w:rPr>
              <m:t>m</m:t>
            </w:ins>
          </m:r>
          <m:r>
            <w:ins w:id="1632" w:author="Lasse J. Laaksonen (Nokia)" w:date="2025-10-09T15:32:00Z" w16du:dateUtc="2025-10-09T12:32:00Z">
              <m:rPr>
                <m:sty m:val="p"/>
              </m:rPr>
              <w:rPr>
                <w:rFonts w:ascii="Cambria Math" w:hAnsi="Cambria Math"/>
              </w:rPr>
              <m:t>,</m:t>
            </w:ins>
          </m:r>
          <m:r>
            <w:ins w:id="1633" w:author="Lasse J. Laaksonen (Nokia)" w:date="2025-10-09T15:32:00Z" w16du:dateUtc="2025-10-09T12:32:00Z">
              <w:rPr>
                <w:rFonts w:ascii="Cambria Math" w:hAnsi="Cambria Math"/>
              </w:rPr>
              <m:t>j</m:t>
            </w:ins>
          </m:r>
          <m:r>
            <w:ins w:id="1634" w:author="Lasse J. Laaksonen (Nokia)" w:date="2025-10-09T15:32:00Z" w16du:dateUtc="2025-10-09T12:32:00Z">
              <m:rPr>
                <m:sty m:val="p"/>
              </m:rPr>
              <w:rPr>
                <w:rFonts w:ascii="Cambria Math" w:hAnsi="Cambria Math"/>
              </w:rPr>
              <m:t xml:space="preserve">)= </m:t>
            </w:ins>
          </m:r>
          <m:sSub>
            <m:sSubPr>
              <m:ctrlPr>
                <w:ins w:id="1635" w:author="Lasse J. Laaksonen (Nokia)" w:date="2025-10-09T15:32:00Z" w16du:dateUtc="2025-10-09T12:32:00Z">
                  <w:rPr>
                    <w:rFonts w:ascii="Cambria Math" w:hAnsi="Cambria Math"/>
                  </w:rPr>
                </w:ins>
              </m:ctrlPr>
            </m:sSubPr>
            <m:e>
              <m:r>
                <w:ins w:id="1636" w:author="Lasse J. Laaksonen (Nokia)" w:date="2025-10-09T15:32:00Z" w16du:dateUtc="2025-10-09T12:32:00Z">
                  <w:rPr>
                    <w:rFonts w:ascii="Cambria Math" w:hAnsi="Cambria Math"/>
                  </w:rPr>
                  <m:t>E</m:t>
                </w:ins>
              </m:r>
            </m:e>
            <m:sub>
              <m:r>
                <w:ins w:id="1637" w:author="Lasse J. Laaksonen (Nokia)" w:date="2025-10-09T15:32:00Z" w16du:dateUtc="2025-10-09T12:32:00Z">
                  <w:rPr>
                    <w:rFonts w:ascii="Cambria Math" w:hAnsi="Cambria Math"/>
                  </w:rPr>
                  <m:t>ch</m:t>
                </w:ins>
              </m:r>
              <m:r>
                <w:ins w:id="1638" w:author="Lasse J. Laaksonen (Nokia)" w:date="2025-10-09T15:32:00Z" w16du:dateUtc="2025-10-09T12:32:00Z">
                  <m:rPr>
                    <m:sty m:val="p"/>
                  </m:rPr>
                  <w:rPr>
                    <w:rFonts w:ascii="Cambria Math" w:hAnsi="Cambria Math"/>
                  </w:rPr>
                  <m:t>,</m:t>
                </w:ins>
              </m:r>
              <m:r>
                <w:ins w:id="1639" w:author="Lasse J. Laaksonen (Nokia)" w:date="2025-10-09T15:32:00Z" w16du:dateUtc="2025-10-09T12:32:00Z">
                  <w:rPr>
                    <w:rFonts w:ascii="Cambria Math" w:hAnsi="Cambria Math"/>
                  </w:rPr>
                  <m:t>orig</m:t>
                </w:ins>
              </m:r>
            </m:sub>
          </m:sSub>
          <m:d>
            <m:dPr>
              <m:ctrlPr>
                <w:ins w:id="1640" w:author="Lasse J. Laaksonen (Nokia)" w:date="2025-10-09T15:32:00Z" w16du:dateUtc="2025-10-09T12:32:00Z">
                  <w:rPr>
                    <w:rFonts w:ascii="Cambria Math" w:hAnsi="Cambria Math"/>
                  </w:rPr>
                </w:ins>
              </m:ctrlPr>
            </m:dPr>
            <m:e>
              <m:r>
                <w:ins w:id="1641" w:author="Lasse J. Laaksonen (Nokia)" w:date="2025-10-09T15:32:00Z" w16du:dateUtc="2025-10-09T12:32:00Z">
                  <w:rPr>
                    <w:rFonts w:ascii="Cambria Math" w:hAnsi="Cambria Math"/>
                  </w:rPr>
                  <m:t>b</m:t>
                </w:ins>
              </m:r>
              <m:r>
                <w:ins w:id="1642" w:author="Lasse J. Laaksonen (Nokia)" w:date="2025-10-09T15:32:00Z" w16du:dateUtc="2025-10-09T12:32:00Z">
                  <m:rPr>
                    <m:sty m:val="p"/>
                  </m:rPr>
                  <w:rPr>
                    <w:rFonts w:ascii="Cambria Math" w:hAnsi="Cambria Math"/>
                  </w:rPr>
                  <m:t>,</m:t>
                </w:ins>
              </m:r>
              <m:r>
                <w:ins w:id="1643" w:author="Lasse J. Laaksonen (Nokia)" w:date="2025-10-09T15:32:00Z" w16du:dateUtc="2025-10-09T12:32:00Z">
                  <w:rPr>
                    <w:rFonts w:ascii="Cambria Math" w:hAnsi="Cambria Math"/>
                  </w:rPr>
                  <m:t>m</m:t>
                </w:ins>
              </m:r>
              <m:r>
                <w:ins w:id="1644" w:author="Lasse J. Laaksonen (Nokia)" w:date="2025-10-09T15:32:00Z" w16du:dateUtc="2025-10-09T12:32:00Z">
                  <m:rPr>
                    <m:sty m:val="p"/>
                  </m:rPr>
                  <w:rPr>
                    <w:rFonts w:ascii="Cambria Math" w:hAnsi="Cambria Math"/>
                  </w:rPr>
                  <m:t xml:space="preserve">, </m:t>
                </w:ins>
              </m:r>
              <m:r>
                <w:ins w:id="1645" w:author="Lasse J. Laaksonen (Nokia)" w:date="2025-10-09T15:32:00Z" w16du:dateUtc="2025-10-09T12:32:00Z">
                  <w:rPr>
                    <w:rFonts w:ascii="Cambria Math" w:hAnsi="Cambria Math"/>
                  </w:rPr>
                  <m:t>i</m:t>
                </w:ins>
              </m:r>
            </m:e>
          </m:d>
          <m:r>
            <w:ins w:id="1646" w:author="Lasse J. Laaksonen (Nokia)" w:date="2025-10-09T15:32:00Z" w16du:dateUtc="2025-10-09T12:32:00Z">
              <m:rPr>
                <m:sty m:val="p"/>
              </m:rPr>
              <w:rPr>
                <w:rFonts w:ascii="Cambria Math" w:hAnsi="Cambria Math"/>
              </w:rPr>
              <m:t>-</m:t>
            </w:ins>
          </m:r>
          <m:sSub>
            <m:sSubPr>
              <m:ctrlPr>
                <w:ins w:id="1647" w:author="Lasse J. Laaksonen (Nokia)" w:date="2025-10-09T15:32:00Z" w16du:dateUtc="2025-10-09T12:32:00Z">
                  <w:rPr>
                    <w:rFonts w:ascii="Cambria Math" w:hAnsi="Cambria Math"/>
                  </w:rPr>
                </w:ins>
              </m:ctrlPr>
            </m:sSubPr>
            <m:e>
              <m:r>
                <w:ins w:id="1648" w:author="Lasse J. Laaksonen (Nokia)" w:date="2025-10-09T15:32:00Z" w16du:dateUtc="2025-10-09T12:32:00Z">
                  <w:rPr>
                    <w:rFonts w:ascii="Cambria Math" w:hAnsi="Cambria Math"/>
                  </w:rPr>
                  <m:t>E</m:t>
                </w:ins>
              </m:r>
            </m:e>
            <m:sub>
              <m:r>
                <w:ins w:id="1649" w:author="Lasse J. Laaksonen (Nokia)" w:date="2025-10-09T15:32:00Z" w16du:dateUtc="2025-10-09T12:32:00Z">
                  <w:rPr>
                    <w:rFonts w:ascii="Cambria Math" w:hAnsi="Cambria Math"/>
                  </w:rPr>
                  <m:t>ISM</m:t>
                </w:ins>
              </m:r>
              <m:r>
                <w:ins w:id="1650" w:author="Lasse J. Laaksonen (Nokia)" w:date="2025-10-09T15:32:00Z" w16du:dateUtc="2025-10-09T12:32:00Z">
                  <m:rPr>
                    <m:sty m:val="p"/>
                  </m:rPr>
                  <w:rPr>
                    <w:rFonts w:ascii="Cambria Math" w:hAnsi="Cambria Math"/>
                  </w:rPr>
                  <m:t xml:space="preserve">, </m:t>
                </w:ins>
              </m:r>
              <m:r>
                <w:ins w:id="1651" w:author="Lasse J. Laaksonen (Nokia)" w:date="2025-10-09T15:32:00Z" w16du:dateUtc="2025-10-09T12:32:00Z">
                  <w:rPr>
                    <w:rFonts w:ascii="Cambria Math" w:hAnsi="Cambria Math"/>
                  </w:rPr>
                  <m:t>orig</m:t>
                </w:ins>
              </m:r>
              <m:r>
                <w:ins w:id="1652" w:author="Lasse J. Laaksonen (Nokia)" w:date="2025-10-09T15:32:00Z" w16du:dateUtc="2025-10-09T12:32:00Z">
                  <m:rPr>
                    <m:sty m:val="p"/>
                  </m:rPr>
                  <w:rPr>
                    <w:rFonts w:ascii="Cambria Math" w:hAnsi="Cambria Math"/>
                  </w:rPr>
                  <m:t>,</m:t>
                </w:ins>
              </m:r>
              <m:r>
                <w:ins w:id="1653" w:author="Lasse J. Laaksonen (Nokia)" w:date="2025-10-09T15:32:00Z" w16du:dateUtc="2025-10-09T12:32:00Z">
                  <w:rPr>
                    <w:rFonts w:ascii="Cambria Math" w:hAnsi="Cambria Math"/>
                  </w:rPr>
                  <m:t>ch</m:t>
                </w:ins>
              </m:r>
            </m:sub>
          </m:sSub>
          <m:d>
            <m:dPr>
              <m:ctrlPr>
                <w:ins w:id="1654" w:author="Lasse J. Laaksonen (Nokia)" w:date="2025-10-09T15:32:00Z" w16du:dateUtc="2025-10-09T12:32:00Z">
                  <w:rPr>
                    <w:rFonts w:ascii="Cambria Math" w:hAnsi="Cambria Math"/>
                  </w:rPr>
                </w:ins>
              </m:ctrlPr>
            </m:dPr>
            <m:e>
              <m:r>
                <w:ins w:id="1655" w:author="Lasse J. Laaksonen (Nokia)" w:date="2025-10-09T15:32:00Z" w16du:dateUtc="2025-10-09T12:32:00Z">
                  <w:rPr>
                    <w:rFonts w:ascii="Cambria Math" w:hAnsi="Cambria Math"/>
                  </w:rPr>
                  <m:t>b</m:t>
                </w:ins>
              </m:r>
              <m:r>
                <w:ins w:id="1656" w:author="Lasse J. Laaksonen (Nokia)" w:date="2025-10-09T15:32:00Z" w16du:dateUtc="2025-10-09T12:32:00Z">
                  <m:rPr>
                    <m:sty m:val="p"/>
                  </m:rPr>
                  <w:rPr>
                    <w:rFonts w:ascii="Cambria Math" w:hAnsi="Cambria Math"/>
                  </w:rPr>
                  <m:t>,</m:t>
                </w:ins>
              </m:r>
              <m:r>
                <w:ins w:id="1657" w:author="Lasse J. Laaksonen (Nokia)" w:date="2025-10-09T15:32:00Z" w16du:dateUtc="2025-10-09T12:32:00Z">
                  <w:rPr>
                    <w:rFonts w:ascii="Cambria Math" w:hAnsi="Cambria Math"/>
                  </w:rPr>
                  <m:t>m</m:t>
                </w:ins>
              </m:r>
              <m:r>
                <w:ins w:id="1658" w:author="Lasse J. Laaksonen (Nokia)" w:date="2025-10-09T15:32:00Z" w16du:dateUtc="2025-10-09T12:32:00Z">
                  <m:rPr>
                    <m:sty m:val="p"/>
                  </m:rPr>
                  <w:rPr>
                    <w:rFonts w:ascii="Cambria Math" w:hAnsi="Cambria Math"/>
                  </w:rPr>
                  <m:t>,</m:t>
                </w:ins>
              </m:r>
              <m:r>
                <w:ins w:id="1659" w:author="Lasse J. Laaksonen (Nokia)" w:date="2025-10-09T15:32:00Z" w16du:dateUtc="2025-10-09T12:32:00Z">
                  <w:rPr>
                    <w:rFonts w:ascii="Cambria Math" w:hAnsi="Cambria Math"/>
                  </w:rPr>
                  <m:t>i</m:t>
                </w:ins>
              </m:r>
              <m:r>
                <w:ins w:id="1660" w:author="Lasse J. Laaksonen (Nokia)" w:date="2025-10-09T15:32:00Z" w16du:dateUtc="2025-10-09T12:32:00Z">
                  <m:rPr>
                    <m:sty m:val="p"/>
                  </m:rPr>
                  <w:rPr>
                    <w:rFonts w:ascii="Cambria Math" w:hAnsi="Cambria Math"/>
                  </w:rPr>
                  <m:t>,</m:t>
                </w:ins>
              </m:r>
              <m:r>
                <w:ins w:id="1661" w:author="Lasse J. Laaksonen (Nokia)" w:date="2025-10-09T15:32:00Z" w16du:dateUtc="2025-10-09T12:32:00Z">
                  <w:rPr>
                    <w:rFonts w:ascii="Cambria Math" w:hAnsi="Cambria Math"/>
                  </w:rPr>
                  <m:t>j</m:t>
                </w:ins>
              </m:r>
            </m:e>
          </m:d>
          <m:r>
            <w:ins w:id="1662" w:author="Lasse J. Laaksonen (Nokia)" w:date="2025-10-09T15:32:00Z" w16du:dateUtc="2025-10-09T12:32:00Z">
              <m:rPr>
                <m:sty m:val="p"/>
              </m:rPr>
              <w:rPr>
                <w:rFonts w:ascii="Cambria Math" w:hAnsi="Cambria Math"/>
              </w:rPr>
              <m:t>+</m:t>
            </w:ins>
          </m:r>
          <m:sSub>
            <m:sSubPr>
              <m:ctrlPr>
                <w:ins w:id="1663" w:author="Lasse J. Laaksonen (Nokia)" w:date="2025-10-09T15:32:00Z" w16du:dateUtc="2025-10-09T12:32:00Z">
                  <w:rPr>
                    <w:rFonts w:ascii="Cambria Math" w:hAnsi="Cambria Math"/>
                  </w:rPr>
                </w:ins>
              </m:ctrlPr>
            </m:sSubPr>
            <m:e>
              <m:r>
                <w:ins w:id="1664" w:author="Lasse J. Laaksonen (Nokia)" w:date="2025-10-09T15:32:00Z" w16du:dateUtc="2025-10-09T12:32:00Z">
                  <w:rPr>
                    <w:rFonts w:ascii="Cambria Math" w:hAnsi="Cambria Math"/>
                  </w:rPr>
                  <m:t>E</m:t>
                </w:ins>
              </m:r>
            </m:e>
            <m:sub>
              <m:r>
                <w:ins w:id="1665" w:author="Lasse J. Laaksonen (Nokia)" w:date="2025-10-09T15:32:00Z" w16du:dateUtc="2025-10-09T12:32:00Z">
                  <w:rPr>
                    <w:rFonts w:ascii="Cambria Math" w:hAnsi="Cambria Math"/>
                  </w:rPr>
                  <m:t>ISM</m:t>
                </w:ins>
              </m:r>
              <m:r>
                <w:ins w:id="1666" w:author="Lasse J. Laaksonen (Nokia)" w:date="2025-10-09T15:32:00Z" w16du:dateUtc="2025-10-09T12:32:00Z">
                  <m:rPr>
                    <m:sty m:val="p"/>
                  </m:rPr>
                  <w:rPr>
                    <w:rFonts w:ascii="Cambria Math" w:hAnsi="Cambria Math"/>
                  </w:rPr>
                  <m:t xml:space="preserve">, </m:t>
                </w:ins>
              </m:r>
              <m:r>
                <w:ins w:id="1667" w:author="Lasse J. Laaksonen (Nokia)" w:date="2025-10-09T15:32:00Z" w16du:dateUtc="2025-10-09T12:32:00Z">
                  <w:rPr>
                    <w:rFonts w:ascii="Cambria Math" w:hAnsi="Cambria Math"/>
                  </w:rPr>
                  <m:t>target</m:t>
                </w:ins>
              </m:r>
              <m:r>
                <w:ins w:id="1668" w:author="Lasse J. Laaksonen (Nokia)" w:date="2025-10-09T15:32:00Z" w16du:dateUtc="2025-10-09T12:32:00Z">
                  <m:rPr>
                    <m:sty m:val="p"/>
                  </m:rPr>
                  <w:rPr>
                    <w:rFonts w:ascii="Cambria Math" w:hAnsi="Cambria Math"/>
                  </w:rPr>
                  <m:t>,</m:t>
                </w:ins>
              </m:r>
              <m:r>
                <w:ins w:id="1669" w:author="Lasse J. Laaksonen (Nokia)" w:date="2025-10-09T15:32:00Z" w16du:dateUtc="2025-10-09T12:32:00Z">
                  <w:rPr>
                    <w:rFonts w:ascii="Cambria Math" w:hAnsi="Cambria Math"/>
                  </w:rPr>
                  <m:t>ch</m:t>
                </w:ins>
              </m:r>
            </m:sub>
          </m:sSub>
          <m:r>
            <w:ins w:id="1670" w:author="Lasse J. Laaksonen (Nokia)" w:date="2025-10-09T15:32:00Z" w16du:dateUtc="2025-10-09T12:32:00Z">
              <m:rPr>
                <m:sty m:val="p"/>
              </m:rPr>
              <w:rPr>
                <w:rFonts w:ascii="Cambria Math" w:hAnsi="Cambria Math"/>
              </w:rPr>
              <m:t>(</m:t>
            </w:ins>
          </m:r>
          <m:r>
            <w:ins w:id="1671" w:author="Lasse J. Laaksonen (Nokia)" w:date="2025-10-09T15:32:00Z" w16du:dateUtc="2025-10-09T12:32:00Z">
              <w:rPr>
                <w:rFonts w:ascii="Cambria Math" w:hAnsi="Cambria Math"/>
              </w:rPr>
              <m:t>b</m:t>
            </w:ins>
          </m:r>
          <m:r>
            <w:ins w:id="1672" w:author="Lasse J. Laaksonen (Nokia)" w:date="2025-10-09T15:32:00Z" w16du:dateUtc="2025-10-09T12:32:00Z">
              <m:rPr>
                <m:sty m:val="p"/>
              </m:rPr>
              <w:rPr>
                <w:rFonts w:ascii="Cambria Math" w:hAnsi="Cambria Math"/>
              </w:rPr>
              <m:t>,</m:t>
            </w:ins>
          </m:r>
          <m:r>
            <w:ins w:id="1673" w:author="Lasse J. Laaksonen (Nokia)" w:date="2025-10-09T15:32:00Z" w16du:dateUtc="2025-10-09T12:32:00Z">
              <w:rPr>
                <w:rFonts w:ascii="Cambria Math" w:hAnsi="Cambria Math"/>
              </w:rPr>
              <m:t>m</m:t>
            </w:ins>
          </m:r>
          <m:r>
            <w:ins w:id="1674" w:author="Lasse J. Laaksonen (Nokia)" w:date="2025-10-09T15:32:00Z" w16du:dateUtc="2025-10-09T12:32:00Z">
              <m:rPr>
                <m:sty m:val="p"/>
              </m:rPr>
              <w:rPr>
                <w:rFonts w:ascii="Cambria Math" w:hAnsi="Cambria Math"/>
              </w:rPr>
              <m:t>,</m:t>
            </w:ins>
          </m:r>
          <m:r>
            <w:ins w:id="1675" w:author="Lasse J. Laaksonen (Nokia)" w:date="2025-10-09T15:32:00Z" w16du:dateUtc="2025-10-09T12:32:00Z">
              <w:rPr>
                <w:rFonts w:ascii="Cambria Math" w:hAnsi="Cambria Math"/>
              </w:rPr>
              <m:t>i</m:t>
            </w:ins>
          </m:r>
          <m:r>
            <w:ins w:id="1676" w:author="Lasse J. Laaksonen (Nokia)" w:date="2025-10-09T15:32:00Z" w16du:dateUtc="2025-10-09T12:32:00Z">
              <m:rPr>
                <m:sty m:val="p"/>
              </m:rPr>
              <w:rPr>
                <w:rFonts w:ascii="Cambria Math" w:hAnsi="Cambria Math"/>
              </w:rPr>
              <m:t>,</m:t>
            </w:ins>
          </m:r>
          <m:r>
            <w:ins w:id="1677" w:author="Lasse J. Laaksonen (Nokia)" w:date="2025-10-09T15:32:00Z" w16du:dateUtc="2025-10-09T12:32:00Z">
              <w:rPr>
                <w:rFonts w:ascii="Cambria Math" w:hAnsi="Cambria Math"/>
              </w:rPr>
              <m:t>j</m:t>
            </w:ins>
          </m:r>
          <m:r>
            <w:ins w:id="1678" w:author="Lasse J. Laaksonen (Nokia)" w:date="2025-10-09T15:32:00Z" w16du:dateUtc="2025-10-09T12:32:00Z">
              <m:rPr>
                <m:sty m:val="p"/>
              </m:rPr>
              <w:rPr>
                <w:rFonts w:ascii="Cambria Math" w:hAnsi="Cambria Math"/>
              </w:rPr>
              <m:t xml:space="preserve">) </m:t>
            </w:ins>
          </m:r>
        </m:oMath>
      </m:oMathPara>
    </w:p>
    <w:p w14:paraId="13F36F0C" w14:textId="77777777" w:rsidR="004F40D5" w:rsidRPr="00CD76DC" w:rsidRDefault="004F40D5" w:rsidP="004F40D5">
      <w:pPr>
        <w:rPr>
          <w:ins w:id="1679" w:author="Lasse J. Laaksonen (Nokia)" w:date="2025-10-09T15:32:00Z" w16du:dateUtc="2025-10-09T12:32:00Z"/>
        </w:rPr>
      </w:pPr>
      <w:ins w:id="1680" w:author="Lasse J. Laaksonen (Nokia)" w:date="2025-10-09T15:32:00Z" w16du:dateUtc="2025-10-09T12:32:00Z">
        <w:r w:rsidRPr="00CD76DC">
          <w:t>Furthermore, original MASA energy per each channel is determined:</w:t>
        </w:r>
      </w:ins>
    </w:p>
    <w:p w14:paraId="7CF7E7F6" w14:textId="77777777" w:rsidR="004F40D5" w:rsidRPr="00CD76DC" w:rsidRDefault="00000000" w:rsidP="004F40D5">
      <w:pPr>
        <w:pStyle w:val="EQ"/>
        <w:rPr>
          <w:ins w:id="1681" w:author="Lasse J. Laaksonen (Nokia)" w:date="2025-10-09T15:32:00Z" w16du:dateUtc="2025-10-09T12:32:00Z"/>
        </w:rPr>
      </w:pPr>
      <m:oMathPara>
        <m:oMath>
          <m:sSub>
            <m:sSubPr>
              <m:ctrlPr>
                <w:ins w:id="1682" w:author="Lasse J. Laaksonen (Nokia)" w:date="2025-10-09T15:32:00Z" w16du:dateUtc="2025-10-09T12:32:00Z">
                  <w:rPr>
                    <w:rFonts w:ascii="Cambria Math" w:hAnsi="Cambria Math"/>
                  </w:rPr>
                </w:ins>
              </m:ctrlPr>
            </m:sSubPr>
            <m:e>
              <m:r>
                <w:ins w:id="1683" w:author="Lasse J. Laaksonen (Nokia)" w:date="2025-10-09T15:32:00Z" w16du:dateUtc="2025-10-09T12:32:00Z">
                  <w:rPr>
                    <w:rFonts w:ascii="Cambria Math" w:hAnsi="Cambria Math"/>
                  </w:rPr>
                  <m:t>E</m:t>
                </w:ins>
              </m:r>
            </m:e>
            <m:sub>
              <m:r>
                <w:ins w:id="1684" w:author="Lasse J. Laaksonen (Nokia)" w:date="2025-10-09T15:32:00Z" w16du:dateUtc="2025-10-09T12:32:00Z">
                  <w:rPr>
                    <w:rFonts w:ascii="Cambria Math" w:hAnsi="Cambria Math"/>
                  </w:rPr>
                  <m:t>MASA</m:t>
                </w:ins>
              </m:r>
              <m:r>
                <w:ins w:id="1685" w:author="Lasse J. Laaksonen (Nokia)" w:date="2025-10-09T15:32:00Z" w16du:dateUtc="2025-10-09T12:32:00Z">
                  <m:rPr>
                    <m:sty m:val="p"/>
                  </m:rPr>
                  <w:rPr>
                    <w:rFonts w:ascii="Cambria Math" w:hAnsi="Cambria Math"/>
                  </w:rPr>
                  <m:t xml:space="preserve">, </m:t>
                </w:ins>
              </m:r>
              <m:r>
                <w:ins w:id="1686" w:author="Lasse J. Laaksonen (Nokia)" w:date="2025-10-09T15:32:00Z" w16du:dateUtc="2025-10-09T12:32:00Z">
                  <w:rPr>
                    <w:rFonts w:ascii="Cambria Math" w:hAnsi="Cambria Math"/>
                  </w:rPr>
                  <m:t>orig</m:t>
                </w:ins>
              </m:r>
            </m:sub>
          </m:sSub>
          <m:d>
            <m:dPr>
              <m:ctrlPr>
                <w:ins w:id="1687" w:author="Lasse J. Laaksonen (Nokia)" w:date="2025-10-09T15:32:00Z" w16du:dateUtc="2025-10-09T12:32:00Z">
                  <w:rPr>
                    <w:rFonts w:ascii="Cambria Math" w:hAnsi="Cambria Math"/>
                  </w:rPr>
                </w:ins>
              </m:ctrlPr>
            </m:dPr>
            <m:e>
              <m:r>
                <w:ins w:id="1688" w:author="Lasse J. Laaksonen (Nokia)" w:date="2025-10-09T15:32:00Z" w16du:dateUtc="2025-10-09T12:32:00Z">
                  <w:rPr>
                    <w:rFonts w:ascii="Cambria Math" w:hAnsi="Cambria Math"/>
                  </w:rPr>
                  <m:t>b</m:t>
                </w:ins>
              </m:r>
              <m:r>
                <w:ins w:id="1689" w:author="Lasse J. Laaksonen (Nokia)" w:date="2025-10-09T15:32:00Z" w16du:dateUtc="2025-10-09T12:32:00Z">
                  <m:rPr>
                    <m:sty m:val="p"/>
                  </m:rPr>
                  <w:rPr>
                    <w:rFonts w:ascii="Cambria Math" w:hAnsi="Cambria Math"/>
                  </w:rPr>
                  <m:t>,</m:t>
                </w:ins>
              </m:r>
              <m:r>
                <w:ins w:id="1690" w:author="Lasse J. Laaksonen (Nokia)" w:date="2025-10-09T15:32:00Z" w16du:dateUtc="2025-10-09T12:32:00Z">
                  <w:rPr>
                    <w:rFonts w:ascii="Cambria Math" w:hAnsi="Cambria Math"/>
                  </w:rPr>
                  <m:t>m</m:t>
                </w:ins>
              </m:r>
              <m:r>
                <w:ins w:id="1691" w:author="Lasse J. Laaksonen (Nokia)" w:date="2025-10-09T15:32:00Z" w16du:dateUtc="2025-10-09T12:32:00Z">
                  <m:rPr>
                    <m:sty m:val="p"/>
                  </m:rPr>
                  <w:rPr>
                    <w:rFonts w:ascii="Cambria Math" w:hAnsi="Cambria Math"/>
                  </w:rPr>
                  <m:t>,</m:t>
                </w:ins>
              </m:r>
              <m:r>
                <w:ins w:id="1692" w:author="Lasse J. Laaksonen (Nokia)" w:date="2025-10-09T15:32:00Z" w16du:dateUtc="2025-10-09T12:32:00Z">
                  <w:rPr>
                    <w:rFonts w:ascii="Cambria Math" w:hAnsi="Cambria Math"/>
                  </w:rPr>
                  <m:t>i</m:t>
                </w:ins>
              </m:r>
            </m:e>
          </m:d>
          <m:r>
            <w:ins w:id="1693" w:author="Lasse J. Laaksonen (Nokia)" w:date="2025-10-09T15:32:00Z" w16du:dateUtc="2025-10-09T12:32:00Z">
              <m:rPr>
                <m:sty m:val="p"/>
              </m:rPr>
              <w:rPr>
                <w:rFonts w:ascii="Cambria Math" w:hAnsi="Cambria Math"/>
              </w:rPr>
              <m:t>=max⁡</m:t>
            </w:ins>
          </m:r>
          <m:d>
            <m:dPr>
              <m:ctrlPr>
                <w:ins w:id="1694" w:author="Lasse J. Laaksonen (Nokia)" w:date="2025-10-09T15:32:00Z" w16du:dateUtc="2025-10-09T12:32:00Z">
                  <w:rPr>
                    <w:rFonts w:ascii="Cambria Math" w:hAnsi="Cambria Math"/>
                  </w:rPr>
                </w:ins>
              </m:ctrlPr>
            </m:dPr>
            <m:e>
              <m:r>
                <w:ins w:id="1695" w:author="Lasse J. Laaksonen (Nokia)" w:date="2025-10-09T15:32:00Z" w16du:dateUtc="2025-10-09T12:32:00Z">
                  <m:rPr>
                    <m:sty m:val="p"/>
                  </m:rPr>
                  <w:rPr>
                    <w:rFonts w:ascii="Cambria Math" w:hAnsi="Cambria Math"/>
                  </w:rPr>
                  <m:t xml:space="preserve">0, </m:t>
                </w:ins>
              </m:r>
              <m:sSub>
                <m:sSubPr>
                  <m:ctrlPr>
                    <w:ins w:id="1696" w:author="Lasse J. Laaksonen (Nokia)" w:date="2025-10-09T15:32:00Z" w16du:dateUtc="2025-10-09T12:32:00Z">
                      <w:rPr>
                        <w:rFonts w:ascii="Cambria Math" w:hAnsi="Cambria Math"/>
                      </w:rPr>
                    </w:ins>
                  </m:ctrlPr>
                </m:sSubPr>
                <m:e>
                  <m:r>
                    <w:ins w:id="1697" w:author="Lasse J. Laaksonen (Nokia)" w:date="2025-10-09T15:32:00Z" w16du:dateUtc="2025-10-09T12:32:00Z">
                      <w:rPr>
                        <w:rFonts w:ascii="Cambria Math" w:hAnsi="Cambria Math"/>
                      </w:rPr>
                      <m:t>E</m:t>
                    </w:ins>
                  </m:r>
                </m:e>
                <m:sub>
                  <m:r>
                    <w:ins w:id="1698" w:author="Lasse J. Laaksonen (Nokia)" w:date="2025-10-09T15:32:00Z" w16du:dateUtc="2025-10-09T12:32:00Z">
                      <w:rPr>
                        <w:rFonts w:ascii="Cambria Math" w:hAnsi="Cambria Math"/>
                      </w:rPr>
                      <m:t>ch</m:t>
                    </w:ins>
                  </m:r>
                  <m:r>
                    <w:ins w:id="1699" w:author="Lasse J. Laaksonen (Nokia)" w:date="2025-10-09T15:32:00Z" w16du:dateUtc="2025-10-09T12:32:00Z">
                      <m:rPr>
                        <m:sty m:val="p"/>
                      </m:rPr>
                      <w:rPr>
                        <w:rFonts w:ascii="Cambria Math" w:hAnsi="Cambria Math"/>
                      </w:rPr>
                      <m:t xml:space="preserve">, </m:t>
                    </w:ins>
                  </m:r>
                  <m:r>
                    <w:ins w:id="1700" w:author="Lasse J. Laaksonen (Nokia)" w:date="2025-10-09T15:32:00Z" w16du:dateUtc="2025-10-09T12:32:00Z">
                      <w:rPr>
                        <w:rFonts w:ascii="Cambria Math" w:hAnsi="Cambria Math"/>
                      </w:rPr>
                      <m:t>orig</m:t>
                    </w:ins>
                  </m:r>
                </m:sub>
              </m:sSub>
              <m:d>
                <m:dPr>
                  <m:ctrlPr>
                    <w:ins w:id="1701" w:author="Lasse J. Laaksonen (Nokia)" w:date="2025-10-09T15:32:00Z" w16du:dateUtc="2025-10-09T12:32:00Z">
                      <w:rPr>
                        <w:rFonts w:ascii="Cambria Math" w:hAnsi="Cambria Math"/>
                      </w:rPr>
                    </w:ins>
                  </m:ctrlPr>
                </m:dPr>
                <m:e>
                  <m:r>
                    <w:ins w:id="1702" w:author="Lasse J. Laaksonen (Nokia)" w:date="2025-10-09T15:32:00Z" w16du:dateUtc="2025-10-09T12:32:00Z">
                      <w:rPr>
                        <w:rFonts w:ascii="Cambria Math" w:hAnsi="Cambria Math"/>
                      </w:rPr>
                      <m:t>b</m:t>
                    </w:ins>
                  </m:r>
                  <m:r>
                    <w:ins w:id="1703" w:author="Lasse J. Laaksonen (Nokia)" w:date="2025-10-09T15:32:00Z" w16du:dateUtc="2025-10-09T12:32:00Z">
                      <m:rPr>
                        <m:sty m:val="p"/>
                      </m:rPr>
                      <w:rPr>
                        <w:rFonts w:ascii="Cambria Math" w:hAnsi="Cambria Math"/>
                      </w:rPr>
                      <m:t>,</m:t>
                    </w:ins>
                  </m:r>
                  <m:r>
                    <w:ins w:id="1704" w:author="Lasse J. Laaksonen (Nokia)" w:date="2025-10-09T15:32:00Z" w16du:dateUtc="2025-10-09T12:32:00Z">
                      <w:rPr>
                        <w:rFonts w:ascii="Cambria Math" w:hAnsi="Cambria Math"/>
                      </w:rPr>
                      <m:t>m</m:t>
                    </w:ins>
                  </m:r>
                  <m:r>
                    <w:ins w:id="1705" w:author="Lasse J. Laaksonen (Nokia)" w:date="2025-10-09T15:32:00Z" w16du:dateUtc="2025-10-09T12:32:00Z">
                      <m:rPr>
                        <m:sty m:val="p"/>
                      </m:rPr>
                      <w:rPr>
                        <w:rFonts w:ascii="Cambria Math" w:hAnsi="Cambria Math"/>
                      </w:rPr>
                      <m:t xml:space="preserve">, </m:t>
                    </w:ins>
                  </m:r>
                  <m:r>
                    <w:ins w:id="1706" w:author="Lasse J. Laaksonen (Nokia)" w:date="2025-10-09T15:32:00Z" w16du:dateUtc="2025-10-09T12:32:00Z">
                      <w:rPr>
                        <w:rFonts w:ascii="Cambria Math" w:hAnsi="Cambria Math"/>
                      </w:rPr>
                      <m:t>i</m:t>
                    </w:ins>
                  </m:r>
                </m:e>
              </m:d>
              <m:r>
                <w:ins w:id="1707" w:author="Lasse J. Laaksonen (Nokia)" w:date="2025-10-09T15:32:00Z" w16du:dateUtc="2025-10-09T12:32:00Z">
                  <m:rPr>
                    <m:sty m:val="p"/>
                  </m:rPr>
                  <w:rPr>
                    <w:rFonts w:ascii="Cambria Math" w:hAnsi="Cambria Math"/>
                  </w:rPr>
                  <m:t xml:space="preserve">- </m:t>
                </w:ins>
              </m:r>
              <m:nary>
                <m:naryPr>
                  <m:chr m:val="∑"/>
                  <m:limLoc m:val="undOvr"/>
                  <m:ctrlPr>
                    <w:ins w:id="1708" w:author="Lasse J. Laaksonen (Nokia)" w:date="2025-10-09T15:32:00Z" w16du:dateUtc="2025-10-09T12:32:00Z">
                      <w:rPr>
                        <w:rFonts w:ascii="Cambria Math" w:hAnsi="Cambria Math"/>
                      </w:rPr>
                    </w:ins>
                  </m:ctrlPr>
                </m:naryPr>
                <m:sub>
                  <m:r>
                    <w:ins w:id="1709" w:author="Lasse J. Laaksonen (Nokia)" w:date="2025-10-09T15:32:00Z" w16du:dateUtc="2025-10-09T12:32:00Z">
                      <w:rPr>
                        <w:rFonts w:ascii="Cambria Math" w:hAnsi="Cambria Math"/>
                      </w:rPr>
                      <m:t>j</m:t>
                    </w:ins>
                  </m:r>
                  <m:r>
                    <w:ins w:id="1710" w:author="Lasse J. Laaksonen (Nokia)" w:date="2025-10-09T15:32:00Z" w16du:dateUtc="2025-10-09T12:32:00Z">
                      <m:rPr>
                        <m:sty m:val="p"/>
                      </m:rPr>
                      <w:rPr>
                        <w:rFonts w:ascii="Cambria Math" w:hAnsi="Cambria Math"/>
                      </w:rPr>
                      <m:t>=1</m:t>
                    </w:ins>
                  </m:r>
                </m:sub>
                <m:sup>
                  <m:sSub>
                    <m:sSubPr>
                      <m:ctrlPr>
                        <w:ins w:id="1711" w:author="Lasse J. Laaksonen (Nokia)" w:date="2025-10-09T15:32:00Z" w16du:dateUtc="2025-10-09T12:32:00Z">
                          <w:rPr>
                            <w:rFonts w:ascii="Cambria Math" w:hAnsi="Cambria Math"/>
                          </w:rPr>
                        </w:ins>
                      </m:ctrlPr>
                    </m:sSubPr>
                    <m:e>
                      <m:r>
                        <w:ins w:id="1712" w:author="Lasse J. Laaksonen (Nokia)" w:date="2025-10-09T15:32:00Z" w16du:dateUtc="2025-10-09T12:32:00Z">
                          <w:rPr>
                            <w:rFonts w:ascii="Cambria Math" w:hAnsi="Cambria Math"/>
                          </w:rPr>
                          <m:t>N</m:t>
                        </w:ins>
                      </m:r>
                    </m:e>
                    <m:sub>
                      <m:r>
                        <w:ins w:id="1713" w:author="Lasse J. Laaksonen (Nokia)" w:date="2025-10-09T15:32:00Z" w16du:dateUtc="2025-10-09T12:32:00Z">
                          <w:rPr>
                            <w:rFonts w:ascii="Cambria Math" w:hAnsi="Cambria Math"/>
                          </w:rPr>
                          <m:t>j</m:t>
                        </w:ins>
                      </m:r>
                    </m:sub>
                  </m:sSub>
                </m:sup>
                <m:e>
                  <m:sSub>
                    <m:sSubPr>
                      <m:ctrlPr>
                        <w:ins w:id="1714" w:author="Lasse J. Laaksonen (Nokia)" w:date="2025-10-09T15:32:00Z" w16du:dateUtc="2025-10-09T12:32:00Z">
                          <w:rPr>
                            <w:rFonts w:ascii="Cambria Math" w:hAnsi="Cambria Math"/>
                          </w:rPr>
                        </w:ins>
                      </m:ctrlPr>
                    </m:sSubPr>
                    <m:e>
                      <m:r>
                        <w:ins w:id="1715" w:author="Lasse J. Laaksonen (Nokia)" w:date="2025-10-09T15:32:00Z" w16du:dateUtc="2025-10-09T12:32:00Z">
                          <w:rPr>
                            <w:rFonts w:ascii="Cambria Math" w:hAnsi="Cambria Math"/>
                          </w:rPr>
                          <m:t>E</m:t>
                        </w:ins>
                      </m:r>
                    </m:e>
                    <m:sub>
                      <m:r>
                        <w:ins w:id="1716" w:author="Lasse J. Laaksonen (Nokia)" w:date="2025-10-09T15:32:00Z" w16du:dateUtc="2025-10-09T12:32:00Z">
                          <w:rPr>
                            <w:rFonts w:ascii="Cambria Math" w:hAnsi="Cambria Math"/>
                          </w:rPr>
                          <m:t>ISM</m:t>
                        </w:ins>
                      </m:r>
                      <m:r>
                        <w:ins w:id="1717" w:author="Lasse J. Laaksonen (Nokia)" w:date="2025-10-09T15:32:00Z" w16du:dateUtc="2025-10-09T12:32:00Z">
                          <m:rPr>
                            <m:sty m:val="p"/>
                          </m:rPr>
                          <w:rPr>
                            <w:rFonts w:ascii="Cambria Math" w:hAnsi="Cambria Math"/>
                          </w:rPr>
                          <m:t xml:space="preserve">, </m:t>
                        </w:ins>
                      </m:r>
                      <m:r>
                        <w:ins w:id="1718" w:author="Lasse J. Laaksonen (Nokia)" w:date="2025-10-09T15:32:00Z" w16du:dateUtc="2025-10-09T12:32:00Z">
                          <w:rPr>
                            <w:rFonts w:ascii="Cambria Math" w:hAnsi="Cambria Math"/>
                          </w:rPr>
                          <m:t>orig</m:t>
                        </w:ins>
                      </m:r>
                      <m:r>
                        <w:ins w:id="1719" w:author="Lasse J. Laaksonen (Nokia)" w:date="2025-10-09T15:32:00Z" w16du:dateUtc="2025-10-09T12:32:00Z">
                          <m:rPr>
                            <m:sty m:val="p"/>
                          </m:rPr>
                          <w:rPr>
                            <w:rFonts w:ascii="Cambria Math" w:hAnsi="Cambria Math"/>
                          </w:rPr>
                          <m:t>,</m:t>
                        </w:ins>
                      </m:r>
                      <m:r>
                        <w:ins w:id="1720" w:author="Lasse J. Laaksonen (Nokia)" w:date="2025-10-09T15:32:00Z" w16du:dateUtc="2025-10-09T12:32:00Z">
                          <w:rPr>
                            <w:rFonts w:ascii="Cambria Math" w:hAnsi="Cambria Math"/>
                          </w:rPr>
                          <m:t>ch</m:t>
                        </w:ins>
                      </m:r>
                    </m:sub>
                  </m:sSub>
                  <m:d>
                    <m:dPr>
                      <m:ctrlPr>
                        <w:ins w:id="1721" w:author="Lasse J. Laaksonen (Nokia)" w:date="2025-10-09T15:32:00Z" w16du:dateUtc="2025-10-09T12:32:00Z">
                          <w:rPr>
                            <w:rFonts w:ascii="Cambria Math" w:hAnsi="Cambria Math"/>
                          </w:rPr>
                        </w:ins>
                      </m:ctrlPr>
                    </m:dPr>
                    <m:e>
                      <m:r>
                        <w:ins w:id="1722" w:author="Lasse J. Laaksonen (Nokia)" w:date="2025-10-09T15:32:00Z" w16du:dateUtc="2025-10-09T12:32:00Z">
                          <w:rPr>
                            <w:rFonts w:ascii="Cambria Math" w:hAnsi="Cambria Math"/>
                          </w:rPr>
                          <m:t>b</m:t>
                        </w:ins>
                      </m:r>
                      <m:r>
                        <w:ins w:id="1723" w:author="Lasse J. Laaksonen (Nokia)" w:date="2025-10-09T15:32:00Z" w16du:dateUtc="2025-10-09T12:32:00Z">
                          <m:rPr>
                            <m:sty m:val="p"/>
                          </m:rPr>
                          <w:rPr>
                            <w:rFonts w:ascii="Cambria Math" w:hAnsi="Cambria Math"/>
                          </w:rPr>
                          <m:t>,</m:t>
                        </w:ins>
                      </m:r>
                      <m:r>
                        <w:ins w:id="1724" w:author="Lasse J. Laaksonen (Nokia)" w:date="2025-10-09T15:32:00Z" w16du:dateUtc="2025-10-09T12:32:00Z">
                          <w:rPr>
                            <w:rFonts w:ascii="Cambria Math" w:hAnsi="Cambria Math"/>
                          </w:rPr>
                          <m:t>m</m:t>
                        </w:ins>
                      </m:r>
                      <m:r>
                        <w:ins w:id="1725" w:author="Lasse J. Laaksonen (Nokia)" w:date="2025-10-09T15:32:00Z" w16du:dateUtc="2025-10-09T12:32:00Z">
                          <m:rPr>
                            <m:sty m:val="p"/>
                          </m:rPr>
                          <w:rPr>
                            <w:rFonts w:ascii="Cambria Math" w:hAnsi="Cambria Math"/>
                          </w:rPr>
                          <m:t>,</m:t>
                        </w:ins>
                      </m:r>
                      <m:r>
                        <w:ins w:id="1726" w:author="Lasse J. Laaksonen (Nokia)" w:date="2025-10-09T15:32:00Z" w16du:dateUtc="2025-10-09T12:32:00Z">
                          <w:rPr>
                            <w:rFonts w:ascii="Cambria Math" w:hAnsi="Cambria Math"/>
                          </w:rPr>
                          <m:t>i</m:t>
                        </w:ins>
                      </m:r>
                      <m:r>
                        <w:ins w:id="1727" w:author="Lasse J. Laaksonen (Nokia)" w:date="2025-10-09T15:32:00Z" w16du:dateUtc="2025-10-09T12:32:00Z">
                          <m:rPr>
                            <m:sty m:val="p"/>
                          </m:rPr>
                          <w:rPr>
                            <w:rFonts w:ascii="Cambria Math" w:hAnsi="Cambria Math"/>
                          </w:rPr>
                          <m:t>,</m:t>
                        </w:ins>
                      </m:r>
                      <m:r>
                        <w:ins w:id="1728" w:author="Lasse J. Laaksonen (Nokia)" w:date="2025-10-09T15:32:00Z" w16du:dateUtc="2025-10-09T12:32:00Z">
                          <w:rPr>
                            <w:rFonts w:ascii="Cambria Math" w:hAnsi="Cambria Math"/>
                          </w:rPr>
                          <m:t>j</m:t>
                        </w:ins>
                      </m:r>
                    </m:e>
                  </m:d>
                </m:e>
              </m:nary>
            </m:e>
          </m:d>
        </m:oMath>
      </m:oMathPara>
    </w:p>
    <w:p w14:paraId="4D8AC8F2" w14:textId="77777777" w:rsidR="004F40D5" w:rsidRPr="00CD76DC" w:rsidRDefault="004F40D5" w:rsidP="004F40D5">
      <w:pPr>
        <w:keepLines/>
        <w:tabs>
          <w:tab w:val="center" w:pos="4536"/>
          <w:tab w:val="right" w:pos="9072"/>
        </w:tabs>
        <w:rPr>
          <w:ins w:id="1729" w:author="Lasse J. Laaksonen (Nokia)" w:date="2025-10-09T15:32:00Z" w16du:dateUtc="2025-10-09T12:32:00Z"/>
        </w:rPr>
      </w:pPr>
      <w:ins w:id="1730" w:author="Lasse J. Laaksonen (Nokia)" w:date="2025-10-09T15:32:00Z" w16du:dateUtc="2025-10-09T12:32:00Z">
        <w:r w:rsidRPr="00CD76DC">
          <w:t xml:space="preserve">where </w:t>
        </w:r>
      </w:ins>
      <m:oMath>
        <m:sSub>
          <m:sSubPr>
            <m:ctrlPr>
              <w:ins w:id="1731" w:author="Lasse J. Laaksonen (Nokia)" w:date="2025-10-09T15:32:00Z" w16du:dateUtc="2025-10-09T12:32:00Z">
                <w:rPr>
                  <w:rFonts w:ascii="Cambria Math" w:hAnsi="Cambria Math"/>
                  <w:i/>
                </w:rPr>
              </w:ins>
            </m:ctrlPr>
          </m:sSubPr>
          <m:e>
            <m:r>
              <w:ins w:id="1732" w:author="Lasse J. Laaksonen (Nokia)" w:date="2025-10-09T15:32:00Z" w16du:dateUtc="2025-10-09T12:32:00Z">
                <w:rPr>
                  <w:rFonts w:ascii="Cambria Math" w:hAnsi="Cambria Math"/>
                </w:rPr>
                <m:t>N</m:t>
              </w:ins>
            </m:r>
          </m:e>
          <m:sub>
            <m:r>
              <w:ins w:id="1733" w:author="Lasse J. Laaksonen (Nokia)" w:date="2025-10-09T15:32:00Z" w16du:dateUtc="2025-10-09T12:32:00Z">
                <w:rPr>
                  <w:rFonts w:ascii="Cambria Math" w:hAnsi="Cambria Math"/>
                </w:rPr>
                <m:t>j</m:t>
              </w:ins>
            </m:r>
          </m:sub>
        </m:sSub>
      </m:oMath>
      <w:ins w:id="1734" w:author="Lasse J. Laaksonen (Nokia)" w:date="2025-10-09T15:32:00Z" w16du:dateUtc="2025-10-09T12:32:00Z">
        <w:r w:rsidRPr="00CD76DC">
          <w:t xml:space="preserve"> is the total number of ISM objects. The new target MASA energy per each transport audio channel is then determined:</w:t>
        </w:r>
      </w:ins>
    </w:p>
    <w:p w14:paraId="604BBA10" w14:textId="77777777" w:rsidR="004F40D5" w:rsidRPr="00CD76DC" w:rsidRDefault="00000000" w:rsidP="004F40D5">
      <w:pPr>
        <w:pStyle w:val="EQ"/>
        <w:rPr>
          <w:ins w:id="1735" w:author="Lasse J. Laaksonen (Nokia)" w:date="2025-10-09T15:32:00Z" w16du:dateUtc="2025-10-09T12:32:00Z"/>
        </w:rPr>
      </w:pPr>
      <m:oMathPara>
        <m:oMath>
          <m:sSub>
            <m:sSubPr>
              <m:ctrlPr>
                <w:ins w:id="1736" w:author="Lasse J. Laaksonen (Nokia)" w:date="2025-10-09T15:32:00Z" w16du:dateUtc="2025-10-09T12:32:00Z">
                  <w:rPr>
                    <w:rFonts w:ascii="Cambria Math" w:hAnsi="Cambria Math"/>
                  </w:rPr>
                </w:ins>
              </m:ctrlPr>
            </m:sSubPr>
            <m:e>
              <m:r>
                <w:ins w:id="1737" w:author="Lasse J. Laaksonen (Nokia)" w:date="2025-10-09T15:32:00Z" w16du:dateUtc="2025-10-09T12:32:00Z">
                  <w:rPr>
                    <w:rFonts w:ascii="Cambria Math" w:hAnsi="Cambria Math"/>
                  </w:rPr>
                  <m:t>E</m:t>
                </w:ins>
              </m:r>
            </m:e>
            <m:sub>
              <m:r>
                <w:ins w:id="1738" w:author="Lasse J. Laaksonen (Nokia)" w:date="2025-10-09T15:32:00Z" w16du:dateUtc="2025-10-09T12:32:00Z">
                  <w:rPr>
                    <w:rFonts w:ascii="Cambria Math" w:hAnsi="Cambria Math"/>
                  </w:rPr>
                  <m:t>MASA</m:t>
                </w:ins>
              </m:r>
              <m:r>
                <w:ins w:id="1739" w:author="Lasse J. Laaksonen (Nokia)" w:date="2025-10-09T15:32:00Z" w16du:dateUtc="2025-10-09T12:32:00Z">
                  <m:rPr>
                    <m:sty m:val="p"/>
                  </m:rPr>
                  <w:rPr>
                    <w:rFonts w:ascii="Cambria Math" w:hAnsi="Cambria Math"/>
                  </w:rPr>
                  <m:t xml:space="preserve">, </m:t>
                </w:ins>
              </m:r>
              <m:r>
                <w:ins w:id="1740" w:author="Lasse J. Laaksonen (Nokia)" w:date="2025-10-09T15:32:00Z" w16du:dateUtc="2025-10-09T12:32:00Z">
                  <w:rPr>
                    <w:rFonts w:ascii="Cambria Math" w:hAnsi="Cambria Math"/>
                  </w:rPr>
                  <m:t>target</m:t>
                </w:ins>
              </m:r>
            </m:sub>
          </m:sSub>
          <m:d>
            <m:dPr>
              <m:ctrlPr>
                <w:ins w:id="1741" w:author="Lasse J. Laaksonen (Nokia)" w:date="2025-10-09T15:32:00Z" w16du:dateUtc="2025-10-09T12:32:00Z">
                  <w:rPr>
                    <w:rFonts w:ascii="Cambria Math" w:hAnsi="Cambria Math"/>
                  </w:rPr>
                </w:ins>
              </m:ctrlPr>
            </m:dPr>
            <m:e>
              <m:r>
                <w:ins w:id="1742" w:author="Lasse J. Laaksonen (Nokia)" w:date="2025-10-09T15:32:00Z" w16du:dateUtc="2025-10-09T12:32:00Z">
                  <w:rPr>
                    <w:rFonts w:ascii="Cambria Math" w:hAnsi="Cambria Math"/>
                  </w:rPr>
                  <m:t>b</m:t>
                </w:ins>
              </m:r>
              <m:r>
                <w:ins w:id="1743" w:author="Lasse J. Laaksonen (Nokia)" w:date="2025-10-09T15:32:00Z" w16du:dateUtc="2025-10-09T12:32:00Z">
                  <m:rPr>
                    <m:sty m:val="p"/>
                  </m:rPr>
                  <w:rPr>
                    <w:rFonts w:ascii="Cambria Math" w:hAnsi="Cambria Math"/>
                  </w:rPr>
                  <m:t>,</m:t>
                </w:ins>
              </m:r>
              <m:r>
                <w:ins w:id="1744" w:author="Lasse J. Laaksonen (Nokia)" w:date="2025-10-09T15:32:00Z" w16du:dateUtc="2025-10-09T12:32:00Z">
                  <w:rPr>
                    <w:rFonts w:ascii="Cambria Math" w:hAnsi="Cambria Math"/>
                  </w:rPr>
                  <m:t>m</m:t>
                </w:ins>
              </m:r>
              <m:r>
                <w:ins w:id="1745" w:author="Lasse J. Laaksonen (Nokia)" w:date="2025-10-09T15:32:00Z" w16du:dateUtc="2025-10-09T12:32:00Z">
                  <m:rPr>
                    <m:sty m:val="p"/>
                  </m:rPr>
                  <w:rPr>
                    <w:rFonts w:ascii="Cambria Math" w:hAnsi="Cambria Math"/>
                  </w:rPr>
                  <m:t>,</m:t>
                </w:ins>
              </m:r>
              <m:r>
                <w:ins w:id="1746" w:author="Lasse J. Laaksonen (Nokia)" w:date="2025-10-09T15:32:00Z" w16du:dateUtc="2025-10-09T12:32:00Z">
                  <w:rPr>
                    <w:rFonts w:ascii="Cambria Math" w:hAnsi="Cambria Math"/>
                  </w:rPr>
                  <m:t>i</m:t>
                </w:ins>
              </m:r>
            </m:e>
          </m:d>
          <m:r>
            <w:ins w:id="1747" w:author="Lasse J. Laaksonen (Nokia)" w:date="2025-10-09T15:32:00Z" w16du:dateUtc="2025-10-09T12:32:00Z">
              <m:rPr>
                <m:sty m:val="p"/>
              </m:rPr>
              <w:rPr>
                <w:rFonts w:ascii="Cambria Math" w:hAnsi="Cambria Math"/>
              </w:rPr>
              <m:t>=</m:t>
            </w:ins>
          </m:r>
          <m:sSup>
            <m:sSupPr>
              <m:ctrlPr>
                <w:ins w:id="1748" w:author="Lasse J. Laaksonen (Nokia)" w:date="2025-10-09T15:32:00Z" w16du:dateUtc="2025-10-09T12:32:00Z">
                  <w:rPr>
                    <w:rFonts w:ascii="Cambria Math" w:hAnsi="Cambria Math"/>
                  </w:rPr>
                </w:ins>
              </m:ctrlPr>
            </m:sSupPr>
            <m:e>
              <m:sSub>
                <m:sSubPr>
                  <m:ctrlPr>
                    <w:ins w:id="1749" w:author="Lasse J. Laaksonen (Nokia)" w:date="2025-10-09T15:32:00Z" w16du:dateUtc="2025-10-09T12:32:00Z">
                      <w:rPr>
                        <w:rFonts w:ascii="Cambria Math" w:hAnsi="Cambria Math"/>
                      </w:rPr>
                    </w:ins>
                  </m:ctrlPr>
                </m:sSubPr>
                <m:e>
                  <m:r>
                    <w:ins w:id="1750" w:author="Lasse J. Laaksonen (Nokia)" w:date="2025-10-09T15:32:00Z" w16du:dateUtc="2025-10-09T12:32:00Z">
                      <w:rPr>
                        <w:rFonts w:ascii="Cambria Math" w:hAnsi="Cambria Math"/>
                      </w:rPr>
                      <m:t>g</m:t>
                    </w:ins>
                  </m:r>
                </m:e>
                <m:sub>
                  <m:r>
                    <w:ins w:id="1751" w:author="Lasse J. Laaksonen (Nokia)" w:date="2025-10-09T15:32:00Z" w16du:dateUtc="2025-10-09T12:32:00Z">
                      <w:rPr>
                        <w:rFonts w:ascii="Cambria Math" w:hAnsi="Cambria Math"/>
                      </w:rPr>
                      <m:t>MASA</m:t>
                    </w:ins>
                  </m:r>
                  <m:r>
                    <w:ins w:id="1752" w:author="Lasse J. Laaksonen (Nokia)" w:date="2025-10-09T15:32:00Z" w16du:dateUtc="2025-10-09T12:32:00Z">
                      <m:rPr>
                        <m:sty m:val="p"/>
                      </m:rPr>
                      <w:rPr>
                        <w:rFonts w:ascii="Cambria Math" w:hAnsi="Cambria Math"/>
                      </w:rPr>
                      <m:t>,</m:t>
                    </w:ins>
                  </m:r>
                  <m:r>
                    <w:ins w:id="1753" w:author="Lasse J. Laaksonen (Nokia)" w:date="2025-10-09T15:32:00Z" w16du:dateUtc="2025-10-09T12:32:00Z">
                      <w:rPr>
                        <w:rFonts w:ascii="Cambria Math" w:hAnsi="Cambria Math"/>
                      </w:rPr>
                      <m:t>edit</m:t>
                    </w:ins>
                  </m:r>
                </m:sub>
              </m:sSub>
            </m:e>
            <m:sup>
              <m:r>
                <w:ins w:id="1754" w:author="Lasse J. Laaksonen (Nokia)" w:date="2025-10-09T15:32:00Z" w16du:dateUtc="2025-10-09T12:32:00Z">
                  <m:rPr>
                    <m:sty m:val="p"/>
                  </m:rPr>
                  <w:rPr>
                    <w:rFonts w:ascii="Cambria Math" w:hAnsi="Cambria Math"/>
                  </w:rPr>
                  <m:t>2</m:t>
                </w:ins>
              </m:r>
            </m:sup>
          </m:sSup>
          <m:sSub>
            <m:sSubPr>
              <m:ctrlPr>
                <w:ins w:id="1755" w:author="Lasse J. Laaksonen (Nokia)" w:date="2025-10-09T15:32:00Z" w16du:dateUtc="2025-10-09T12:32:00Z">
                  <w:rPr>
                    <w:rFonts w:ascii="Cambria Math" w:hAnsi="Cambria Math"/>
                  </w:rPr>
                </w:ins>
              </m:ctrlPr>
            </m:sSubPr>
            <m:e>
              <m:r>
                <w:ins w:id="1756" w:author="Lasse J. Laaksonen (Nokia)" w:date="2025-10-09T15:32:00Z" w16du:dateUtc="2025-10-09T12:32:00Z">
                  <w:rPr>
                    <w:rFonts w:ascii="Cambria Math" w:hAnsi="Cambria Math"/>
                  </w:rPr>
                  <m:t>E</m:t>
                </w:ins>
              </m:r>
            </m:e>
            <m:sub>
              <m:r>
                <w:ins w:id="1757" w:author="Lasse J. Laaksonen (Nokia)" w:date="2025-10-09T15:32:00Z" w16du:dateUtc="2025-10-09T12:32:00Z">
                  <w:rPr>
                    <w:rFonts w:ascii="Cambria Math" w:hAnsi="Cambria Math"/>
                  </w:rPr>
                  <m:t>MASA</m:t>
                </w:ins>
              </m:r>
              <m:r>
                <w:ins w:id="1758" w:author="Lasse J. Laaksonen (Nokia)" w:date="2025-10-09T15:32:00Z" w16du:dateUtc="2025-10-09T12:32:00Z">
                  <m:rPr>
                    <m:sty m:val="p"/>
                  </m:rPr>
                  <w:rPr>
                    <w:rFonts w:ascii="Cambria Math" w:hAnsi="Cambria Math"/>
                  </w:rPr>
                  <m:t xml:space="preserve">, </m:t>
                </w:ins>
              </m:r>
              <m:r>
                <w:ins w:id="1759" w:author="Lasse J. Laaksonen (Nokia)" w:date="2025-10-09T15:32:00Z" w16du:dateUtc="2025-10-09T12:32:00Z">
                  <w:rPr>
                    <w:rFonts w:ascii="Cambria Math" w:hAnsi="Cambria Math"/>
                  </w:rPr>
                  <m:t>orig</m:t>
                </w:ins>
              </m:r>
            </m:sub>
          </m:sSub>
          <m:d>
            <m:dPr>
              <m:ctrlPr>
                <w:ins w:id="1760" w:author="Lasse J. Laaksonen (Nokia)" w:date="2025-10-09T15:32:00Z" w16du:dateUtc="2025-10-09T12:32:00Z">
                  <w:rPr>
                    <w:rFonts w:ascii="Cambria Math" w:hAnsi="Cambria Math"/>
                  </w:rPr>
                </w:ins>
              </m:ctrlPr>
            </m:dPr>
            <m:e>
              <m:r>
                <w:ins w:id="1761" w:author="Lasse J. Laaksonen (Nokia)" w:date="2025-10-09T15:32:00Z" w16du:dateUtc="2025-10-09T12:32:00Z">
                  <w:rPr>
                    <w:rFonts w:ascii="Cambria Math" w:hAnsi="Cambria Math"/>
                  </w:rPr>
                  <m:t>b</m:t>
                </w:ins>
              </m:r>
              <m:r>
                <w:ins w:id="1762" w:author="Lasse J. Laaksonen (Nokia)" w:date="2025-10-09T15:32:00Z" w16du:dateUtc="2025-10-09T12:32:00Z">
                  <m:rPr>
                    <m:sty m:val="p"/>
                  </m:rPr>
                  <w:rPr>
                    <w:rFonts w:ascii="Cambria Math" w:hAnsi="Cambria Math"/>
                  </w:rPr>
                  <m:t>,</m:t>
                </w:ins>
              </m:r>
              <m:r>
                <w:ins w:id="1763" w:author="Lasse J. Laaksonen (Nokia)" w:date="2025-10-09T15:32:00Z" w16du:dateUtc="2025-10-09T12:32:00Z">
                  <w:rPr>
                    <w:rFonts w:ascii="Cambria Math" w:hAnsi="Cambria Math"/>
                  </w:rPr>
                  <m:t>m</m:t>
                </w:ins>
              </m:r>
              <m:r>
                <w:ins w:id="1764" w:author="Lasse J. Laaksonen (Nokia)" w:date="2025-10-09T15:32:00Z" w16du:dateUtc="2025-10-09T12:32:00Z">
                  <m:rPr>
                    <m:sty m:val="p"/>
                  </m:rPr>
                  <w:rPr>
                    <w:rFonts w:ascii="Cambria Math" w:hAnsi="Cambria Math"/>
                  </w:rPr>
                  <m:t>,</m:t>
                </w:ins>
              </m:r>
              <m:r>
                <w:ins w:id="1765" w:author="Lasse J. Laaksonen (Nokia)" w:date="2025-10-09T15:32:00Z" w16du:dateUtc="2025-10-09T12:32:00Z">
                  <w:rPr>
                    <w:rFonts w:ascii="Cambria Math" w:hAnsi="Cambria Math"/>
                  </w:rPr>
                  <m:t>i</m:t>
                </w:ins>
              </m:r>
            </m:e>
          </m:d>
        </m:oMath>
      </m:oMathPara>
    </w:p>
    <w:p w14:paraId="542DE2F6" w14:textId="77777777" w:rsidR="004F40D5" w:rsidRPr="00CD76DC" w:rsidRDefault="004F40D5" w:rsidP="004F40D5">
      <w:pPr>
        <w:rPr>
          <w:ins w:id="1766" w:author="Lasse J. Laaksonen (Nokia)" w:date="2025-10-09T15:32:00Z" w16du:dateUtc="2025-10-09T12:32:00Z"/>
        </w:rPr>
      </w:pPr>
      <w:ins w:id="1767" w:author="Lasse J. Laaksonen (Nokia)" w:date="2025-10-09T15:32:00Z" w16du:dateUtc="2025-10-09T12:32:00Z">
        <w:r w:rsidRPr="00CD76DC">
          <w:t>Based on the obtained MASA target energy, target energy of each transport channel is further calculated:</w:t>
        </w:r>
      </w:ins>
    </w:p>
    <w:p w14:paraId="7F68C776" w14:textId="77777777" w:rsidR="004F40D5" w:rsidRPr="00CD76DC" w:rsidRDefault="00000000" w:rsidP="004F40D5">
      <w:pPr>
        <w:pStyle w:val="EQ"/>
        <w:rPr>
          <w:ins w:id="1768" w:author="Lasse J. Laaksonen (Nokia)" w:date="2025-10-09T15:32:00Z" w16du:dateUtc="2025-10-09T12:32:00Z"/>
        </w:rPr>
      </w:pPr>
      <m:oMathPara>
        <m:oMath>
          <m:sSub>
            <m:sSubPr>
              <m:ctrlPr>
                <w:ins w:id="1769" w:author="Lasse J. Laaksonen (Nokia)" w:date="2025-10-09T15:32:00Z" w16du:dateUtc="2025-10-09T12:32:00Z">
                  <w:rPr>
                    <w:rFonts w:ascii="Cambria Math" w:hAnsi="Cambria Math"/>
                  </w:rPr>
                </w:ins>
              </m:ctrlPr>
            </m:sSubPr>
            <m:e>
              <m:r>
                <w:ins w:id="1770" w:author="Lasse J. Laaksonen (Nokia)" w:date="2025-10-09T15:32:00Z" w16du:dateUtc="2025-10-09T12:32:00Z">
                  <w:rPr>
                    <w:rFonts w:ascii="Cambria Math" w:hAnsi="Cambria Math"/>
                  </w:rPr>
                  <m:t>E</m:t>
                </w:ins>
              </m:r>
            </m:e>
            <m:sub>
              <m:r>
                <w:ins w:id="1771" w:author="Lasse J. Laaksonen (Nokia)" w:date="2025-10-09T15:32:00Z" w16du:dateUtc="2025-10-09T12:32:00Z">
                  <w:rPr>
                    <w:rFonts w:ascii="Cambria Math" w:hAnsi="Cambria Math"/>
                  </w:rPr>
                  <m:t>ch</m:t>
                </w:ins>
              </m:r>
              <m:r>
                <w:ins w:id="1772" w:author="Lasse J. Laaksonen (Nokia)" w:date="2025-10-09T15:32:00Z" w16du:dateUtc="2025-10-09T12:32:00Z">
                  <m:rPr>
                    <m:sty m:val="p"/>
                  </m:rPr>
                  <w:rPr>
                    <w:rFonts w:ascii="Cambria Math" w:hAnsi="Cambria Math"/>
                  </w:rPr>
                  <m:t xml:space="preserve">, </m:t>
                </w:ins>
              </m:r>
              <m:r>
                <w:ins w:id="1773" w:author="Lasse J. Laaksonen (Nokia)" w:date="2025-10-09T15:32:00Z" w16du:dateUtc="2025-10-09T12:32:00Z">
                  <w:rPr>
                    <w:rFonts w:ascii="Cambria Math" w:hAnsi="Cambria Math"/>
                  </w:rPr>
                  <m:t>target</m:t>
                </w:ins>
              </m:r>
            </m:sub>
          </m:sSub>
          <m:r>
            <w:ins w:id="1774" w:author="Lasse J. Laaksonen (Nokia)" w:date="2025-10-09T15:32:00Z" w16du:dateUtc="2025-10-09T12:32:00Z">
              <m:rPr>
                <m:sty m:val="p"/>
              </m:rPr>
              <w:rPr>
                <w:rFonts w:ascii="Cambria Math" w:hAnsi="Cambria Math"/>
              </w:rPr>
              <m:t>(</m:t>
            </w:ins>
          </m:r>
          <m:r>
            <w:ins w:id="1775" w:author="Lasse J. Laaksonen (Nokia)" w:date="2025-10-09T15:32:00Z" w16du:dateUtc="2025-10-09T12:32:00Z">
              <w:rPr>
                <w:rFonts w:ascii="Cambria Math" w:hAnsi="Cambria Math"/>
              </w:rPr>
              <m:t>b</m:t>
            </w:ins>
          </m:r>
          <m:r>
            <w:ins w:id="1776" w:author="Lasse J. Laaksonen (Nokia)" w:date="2025-10-09T15:32:00Z" w16du:dateUtc="2025-10-09T12:32:00Z">
              <m:rPr>
                <m:sty m:val="p"/>
              </m:rPr>
              <w:rPr>
                <w:rFonts w:ascii="Cambria Math" w:hAnsi="Cambria Math"/>
              </w:rPr>
              <m:t>,</m:t>
            </w:ins>
          </m:r>
          <m:r>
            <w:ins w:id="1777" w:author="Lasse J. Laaksonen (Nokia)" w:date="2025-10-09T15:32:00Z" w16du:dateUtc="2025-10-09T12:32:00Z">
              <w:rPr>
                <w:rFonts w:ascii="Cambria Math" w:hAnsi="Cambria Math"/>
              </w:rPr>
              <m:t>m</m:t>
            </w:ins>
          </m:r>
          <m:r>
            <w:ins w:id="1778" w:author="Lasse J. Laaksonen (Nokia)" w:date="2025-10-09T15:32:00Z" w16du:dateUtc="2025-10-09T12:32:00Z">
              <m:rPr>
                <m:sty m:val="p"/>
              </m:rPr>
              <w:rPr>
                <w:rFonts w:ascii="Cambria Math" w:hAnsi="Cambria Math"/>
              </w:rPr>
              <m:t>,</m:t>
            </w:ins>
          </m:r>
          <m:r>
            <w:ins w:id="1779" w:author="Lasse J. Laaksonen (Nokia)" w:date="2025-10-09T15:32:00Z" w16du:dateUtc="2025-10-09T12:32:00Z">
              <w:rPr>
                <w:rFonts w:ascii="Cambria Math" w:hAnsi="Cambria Math"/>
              </w:rPr>
              <m:t>i</m:t>
            </w:ins>
          </m:r>
          <m:r>
            <w:ins w:id="1780" w:author="Lasse J. Laaksonen (Nokia)" w:date="2025-10-09T15:32:00Z" w16du:dateUtc="2025-10-09T12:32:00Z">
              <m:rPr>
                <m:sty m:val="p"/>
              </m:rPr>
              <w:rPr>
                <w:rFonts w:ascii="Cambria Math" w:hAnsi="Cambria Math"/>
              </w:rPr>
              <m:t xml:space="preserve">)= </m:t>
            </w:ins>
          </m:r>
          <m:sSub>
            <m:sSubPr>
              <m:ctrlPr>
                <w:ins w:id="1781" w:author="Lasse J. Laaksonen (Nokia)" w:date="2025-10-09T15:32:00Z" w16du:dateUtc="2025-10-09T12:32:00Z">
                  <w:rPr>
                    <w:rFonts w:ascii="Cambria Math" w:hAnsi="Cambria Math"/>
                  </w:rPr>
                </w:ins>
              </m:ctrlPr>
            </m:sSubPr>
            <m:e>
              <m:r>
                <w:ins w:id="1782" w:author="Lasse J. Laaksonen (Nokia)" w:date="2025-10-09T15:32:00Z" w16du:dateUtc="2025-10-09T12:32:00Z">
                  <w:rPr>
                    <w:rFonts w:ascii="Cambria Math" w:hAnsi="Cambria Math"/>
                  </w:rPr>
                  <m:t>E</m:t>
                </w:ins>
              </m:r>
            </m:e>
            <m:sub>
              <m:r>
                <w:ins w:id="1783" w:author="Lasse J. Laaksonen (Nokia)" w:date="2025-10-09T15:32:00Z" w16du:dateUtc="2025-10-09T12:32:00Z">
                  <w:rPr>
                    <w:rFonts w:ascii="Cambria Math" w:hAnsi="Cambria Math"/>
                  </w:rPr>
                  <m:t>ch</m:t>
                </w:ins>
              </m:r>
              <m:r>
                <w:ins w:id="1784" w:author="Lasse J. Laaksonen (Nokia)" w:date="2025-10-09T15:32:00Z" w16du:dateUtc="2025-10-09T12:32:00Z">
                  <m:rPr>
                    <m:sty m:val="p"/>
                  </m:rPr>
                  <w:rPr>
                    <w:rFonts w:ascii="Cambria Math" w:hAnsi="Cambria Math"/>
                  </w:rPr>
                  <m:t xml:space="preserve">, </m:t>
                </w:ins>
              </m:r>
              <m:r>
                <w:ins w:id="1785" w:author="Lasse J. Laaksonen (Nokia)" w:date="2025-10-09T15:32:00Z" w16du:dateUtc="2025-10-09T12:32:00Z">
                  <w:rPr>
                    <w:rFonts w:ascii="Cambria Math" w:hAnsi="Cambria Math"/>
                  </w:rPr>
                  <m:t>target</m:t>
                </w:ins>
              </m:r>
            </m:sub>
          </m:sSub>
          <m:r>
            <w:ins w:id="1786" w:author="Lasse J. Laaksonen (Nokia)" w:date="2025-10-09T15:32:00Z" w16du:dateUtc="2025-10-09T12:32:00Z">
              <m:rPr>
                <m:sty m:val="p"/>
              </m:rPr>
              <w:rPr>
                <w:rFonts w:ascii="Cambria Math" w:hAnsi="Cambria Math"/>
              </w:rPr>
              <m:t>(</m:t>
            </w:ins>
          </m:r>
          <m:r>
            <w:ins w:id="1787" w:author="Lasse J. Laaksonen (Nokia)" w:date="2025-10-09T15:32:00Z" w16du:dateUtc="2025-10-09T12:32:00Z">
              <w:rPr>
                <w:rFonts w:ascii="Cambria Math" w:hAnsi="Cambria Math"/>
              </w:rPr>
              <m:t>b</m:t>
            </w:ins>
          </m:r>
          <m:r>
            <w:ins w:id="1788" w:author="Lasse J. Laaksonen (Nokia)" w:date="2025-10-09T15:32:00Z" w16du:dateUtc="2025-10-09T12:32:00Z">
              <m:rPr>
                <m:sty m:val="p"/>
              </m:rPr>
              <w:rPr>
                <w:rFonts w:ascii="Cambria Math" w:hAnsi="Cambria Math"/>
              </w:rPr>
              <m:t>,</m:t>
            </w:ins>
          </m:r>
          <m:r>
            <w:ins w:id="1789" w:author="Lasse J. Laaksonen (Nokia)" w:date="2025-10-09T15:32:00Z" w16du:dateUtc="2025-10-09T12:32:00Z">
              <w:rPr>
                <w:rFonts w:ascii="Cambria Math" w:hAnsi="Cambria Math"/>
              </w:rPr>
              <m:t>m</m:t>
            </w:ins>
          </m:r>
          <m:r>
            <w:ins w:id="1790" w:author="Lasse J. Laaksonen (Nokia)" w:date="2025-10-09T15:32:00Z" w16du:dateUtc="2025-10-09T12:32:00Z">
              <m:rPr>
                <m:sty m:val="p"/>
              </m:rPr>
              <w:rPr>
                <w:rFonts w:ascii="Cambria Math" w:hAnsi="Cambria Math"/>
              </w:rPr>
              <m:t>,</m:t>
            </w:ins>
          </m:r>
          <m:r>
            <w:ins w:id="1791" w:author="Lasse J. Laaksonen (Nokia)" w:date="2025-10-09T15:32:00Z" w16du:dateUtc="2025-10-09T12:32:00Z">
              <w:rPr>
                <w:rFonts w:ascii="Cambria Math" w:hAnsi="Cambria Math"/>
              </w:rPr>
              <m:t>i</m:t>
            </w:ins>
          </m:r>
          <m:r>
            <w:ins w:id="1792" w:author="Lasse J. Laaksonen (Nokia)" w:date="2025-10-09T15:32:00Z" w16du:dateUtc="2025-10-09T12:32:00Z">
              <m:rPr>
                <m:sty m:val="p"/>
              </m:rPr>
              <w:rPr>
                <w:rFonts w:ascii="Cambria Math" w:hAnsi="Cambria Math"/>
              </w:rPr>
              <m:t>)-</m:t>
            </w:ins>
          </m:r>
          <m:sSub>
            <m:sSubPr>
              <m:ctrlPr>
                <w:ins w:id="1793" w:author="Lasse J. Laaksonen (Nokia)" w:date="2025-10-09T15:32:00Z" w16du:dateUtc="2025-10-09T12:32:00Z">
                  <w:rPr>
                    <w:rFonts w:ascii="Cambria Math" w:hAnsi="Cambria Math"/>
                  </w:rPr>
                </w:ins>
              </m:ctrlPr>
            </m:sSubPr>
            <m:e>
              <m:r>
                <w:ins w:id="1794" w:author="Lasse J. Laaksonen (Nokia)" w:date="2025-10-09T15:32:00Z" w16du:dateUtc="2025-10-09T12:32:00Z">
                  <w:rPr>
                    <w:rFonts w:ascii="Cambria Math" w:hAnsi="Cambria Math"/>
                  </w:rPr>
                  <m:t>E</m:t>
                </w:ins>
              </m:r>
            </m:e>
            <m:sub>
              <m:r>
                <w:ins w:id="1795" w:author="Lasse J. Laaksonen (Nokia)" w:date="2025-10-09T15:32:00Z" w16du:dateUtc="2025-10-09T12:32:00Z">
                  <w:rPr>
                    <w:rFonts w:ascii="Cambria Math" w:hAnsi="Cambria Math"/>
                  </w:rPr>
                  <m:t>MASA</m:t>
                </w:ins>
              </m:r>
              <m:r>
                <w:ins w:id="1796" w:author="Lasse J. Laaksonen (Nokia)" w:date="2025-10-09T15:32:00Z" w16du:dateUtc="2025-10-09T12:32:00Z">
                  <m:rPr>
                    <m:sty m:val="p"/>
                  </m:rPr>
                  <w:rPr>
                    <w:rFonts w:ascii="Cambria Math" w:hAnsi="Cambria Math"/>
                  </w:rPr>
                  <m:t xml:space="preserve">, </m:t>
                </w:ins>
              </m:r>
              <m:r>
                <w:ins w:id="1797" w:author="Lasse J. Laaksonen (Nokia)" w:date="2025-10-09T15:32:00Z" w16du:dateUtc="2025-10-09T12:32:00Z">
                  <w:rPr>
                    <w:rFonts w:ascii="Cambria Math" w:hAnsi="Cambria Math"/>
                  </w:rPr>
                  <m:t>orig</m:t>
                </w:ins>
              </m:r>
            </m:sub>
          </m:sSub>
          <m:d>
            <m:dPr>
              <m:ctrlPr>
                <w:ins w:id="1798" w:author="Lasse J. Laaksonen (Nokia)" w:date="2025-10-09T15:32:00Z" w16du:dateUtc="2025-10-09T12:32:00Z">
                  <w:rPr>
                    <w:rFonts w:ascii="Cambria Math" w:hAnsi="Cambria Math"/>
                  </w:rPr>
                </w:ins>
              </m:ctrlPr>
            </m:dPr>
            <m:e>
              <m:r>
                <w:ins w:id="1799" w:author="Lasse J. Laaksonen (Nokia)" w:date="2025-10-09T15:32:00Z" w16du:dateUtc="2025-10-09T12:32:00Z">
                  <w:rPr>
                    <w:rFonts w:ascii="Cambria Math" w:hAnsi="Cambria Math"/>
                  </w:rPr>
                  <m:t>b</m:t>
                </w:ins>
              </m:r>
              <m:r>
                <w:ins w:id="1800" w:author="Lasse J. Laaksonen (Nokia)" w:date="2025-10-09T15:32:00Z" w16du:dateUtc="2025-10-09T12:32:00Z">
                  <m:rPr>
                    <m:sty m:val="p"/>
                  </m:rPr>
                  <w:rPr>
                    <w:rFonts w:ascii="Cambria Math" w:hAnsi="Cambria Math"/>
                  </w:rPr>
                  <m:t>,</m:t>
                </w:ins>
              </m:r>
              <m:r>
                <w:ins w:id="1801" w:author="Lasse J. Laaksonen (Nokia)" w:date="2025-10-09T15:32:00Z" w16du:dateUtc="2025-10-09T12:32:00Z">
                  <w:rPr>
                    <w:rFonts w:ascii="Cambria Math" w:hAnsi="Cambria Math"/>
                  </w:rPr>
                  <m:t>m</m:t>
                </w:ins>
              </m:r>
              <m:r>
                <w:ins w:id="1802" w:author="Lasse J. Laaksonen (Nokia)" w:date="2025-10-09T15:32:00Z" w16du:dateUtc="2025-10-09T12:32:00Z">
                  <m:rPr>
                    <m:sty m:val="p"/>
                  </m:rPr>
                  <w:rPr>
                    <w:rFonts w:ascii="Cambria Math" w:hAnsi="Cambria Math"/>
                  </w:rPr>
                  <m:t>,</m:t>
                </w:ins>
              </m:r>
              <m:r>
                <w:ins w:id="1803" w:author="Lasse J. Laaksonen (Nokia)" w:date="2025-10-09T15:32:00Z" w16du:dateUtc="2025-10-09T12:32:00Z">
                  <w:rPr>
                    <w:rFonts w:ascii="Cambria Math" w:hAnsi="Cambria Math"/>
                  </w:rPr>
                  <m:t>i</m:t>
                </w:ins>
              </m:r>
            </m:e>
          </m:d>
          <m:r>
            <w:ins w:id="1804" w:author="Lasse J. Laaksonen (Nokia)" w:date="2025-10-09T15:32:00Z" w16du:dateUtc="2025-10-09T12:32:00Z">
              <m:rPr>
                <m:sty m:val="p"/>
              </m:rPr>
              <w:rPr>
                <w:rFonts w:ascii="Cambria Math" w:hAnsi="Cambria Math"/>
              </w:rPr>
              <m:t>+</m:t>
            </w:ins>
          </m:r>
          <m:sSub>
            <m:sSubPr>
              <m:ctrlPr>
                <w:ins w:id="1805" w:author="Lasse J. Laaksonen (Nokia)" w:date="2025-10-09T15:32:00Z" w16du:dateUtc="2025-10-09T12:32:00Z">
                  <w:rPr>
                    <w:rFonts w:ascii="Cambria Math" w:hAnsi="Cambria Math"/>
                  </w:rPr>
                </w:ins>
              </m:ctrlPr>
            </m:sSubPr>
            <m:e>
              <m:r>
                <w:ins w:id="1806" w:author="Lasse J. Laaksonen (Nokia)" w:date="2025-10-09T15:32:00Z" w16du:dateUtc="2025-10-09T12:32:00Z">
                  <w:rPr>
                    <w:rFonts w:ascii="Cambria Math" w:hAnsi="Cambria Math"/>
                  </w:rPr>
                  <m:t>E</m:t>
                </w:ins>
              </m:r>
            </m:e>
            <m:sub>
              <m:r>
                <w:ins w:id="1807" w:author="Lasse J. Laaksonen (Nokia)" w:date="2025-10-09T15:32:00Z" w16du:dateUtc="2025-10-09T12:32:00Z">
                  <w:rPr>
                    <w:rFonts w:ascii="Cambria Math" w:hAnsi="Cambria Math"/>
                  </w:rPr>
                  <m:t>MASA</m:t>
                </w:ins>
              </m:r>
              <m:r>
                <w:ins w:id="1808" w:author="Lasse J. Laaksonen (Nokia)" w:date="2025-10-09T15:32:00Z" w16du:dateUtc="2025-10-09T12:32:00Z">
                  <m:rPr>
                    <m:sty m:val="p"/>
                  </m:rPr>
                  <w:rPr>
                    <w:rFonts w:ascii="Cambria Math" w:hAnsi="Cambria Math"/>
                  </w:rPr>
                  <m:t xml:space="preserve">, </m:t>
                </w:ins>
              </m:r>
              <m:r>
                <w:ins w:id="1809" w:author="Lasse J. Laaksonen (Nokia)" w:date="2025-10-09T15:32:00Z" w16du:dateUtc="2025-10-09T12:32:00Z">
                  <w:rPr>
                    <w:rFonts w:ascii="Cambria Math" w:hAnsi="Cambria Math"/>
                  </w:rPr>
                  <m:t>target</m:t>
                </w:ins>
              </m:r>
            </m:sub>
          </m:sSub>
          <m:d>
            <m:dPr>
              <m:ctrlPr>
                <w:ins w:id="1810" w:author="Lasse J. Laaksonen (Nokia)" w:date="2025-10-09T15:32:00Z" w16du:dateUtc="2025-10-09T12:32:00Z">
                  <w:rPr>
                    <w:rFonts w:ascii="Cambria Math" w:hAnsi="Cambria Math"/>
                  </w:rPr>
                </w:ins>
              </m:ctrlPr>
            </m:dPr>
            <m:e>
              <m:r>
                <w:ins w:id="1811" w:author="Lasse J. Laaksonen (Nokia)" w:date="2025-10-09T15:32:00Z" w16du:dateUtc="2025-10-09T12:32:00Z">
                  <w:rPr>
                    <w:rFonts w:ascii="Cambria Math" w:hAnsi="Cambria Math"/>
                  </w:rPr>
                  <m:t>b</m:t>
                </w:ins>
              </m:r>
              <m:r>
                <w:ins w:id="1812" w:author="Lasse J. Laaksonen (Nokia)" w:date="2025-10-09T15:32:00Z" w16du:dateUtc="2025-10-09T12:32:00Z">
                  <m:rPr>
                    <m:sty m:val="p"/>
                  </m:rPr>
                  <w:rPr>
                    <w:rFonts w:ascii="Cambria Math" w:hAnsi="Cambria Math"/>
                  </w:rPr>
                  <m:t>,</m:t>
                </w:ins>
              </m:r>
              <m:r>
                <w:ins w:id="1813" w:author="Lasse J. Laaksonen (Nokia)" w:date="2025-10-09T15:32:00Z" w16du:dateUtc="2025-10-09T12:32:00Z">
                  <w:rPr>
                    <w:rFonts w:ascii="Cambria Math" w:hAnsi="Cambria Math"/>
                  </w:rPr>
                  <m:t>m</m:t>
                </w:ins>
              </m:r>
              <m:r>
                <w:ins w:id="1814" w:author="Lasse J. Laaksonen (Nokia)" w:date="2025-10-09T15:32:00Z" w16du:dateUtc="2025-10-09T12:32:00Z">
                  <m:rPr>
                    <m:sty m:val="p"/>
                  </m:rPr>
                  <w:rPr>
                    <w:rFonts w:ascii="Cambria Math" w:hAnsi="Cambria Math"/>
                  </w:rPr>
                  <m:t>,</m:t>
                </w:ins>
              </m:r>
              <m:r>
                <w:ins w:id="1815" w:author="Lasse J. Laaksonen (Nokia)" w:date="2025-10-09T15:32:00Z" w16du:dateUtc="2025-10-09T12:32:00Z">
                  <w:rPr>
                    <w:rFonts w:ascii="Cambria Math" w:hAnsi="Cambria Math"/>
                  </w:rPr>
                  <m:t>i</m:t>
                </w:ins>
              </m:r>
            </m:e>
          </m:d>
          <m:r>
            <w:ins w:id="1816" w:author="Lasse J. Laaksonen (Nokia)" w:date="2025-10-09T15:32:00Z" w16du:dateUtc="2025-10-09T12:32:00Z">
              <m:rPr>
                <m:sty m:val="p"/>
              </m:rPr>
              <w:rPr>
                <w:rFonts w:ascii="Cambria Math" w:hAnsi="Cambria Math"/>
              </w:rPr>
              <m:t xml:space="preserve"> </m:t>
            </w:ins>
          </m:r>
        </m:oMath>
      </m:oMathPara>
    </w:p>
    <w:p w14:paraId="71B900BC" w14:textId="00C04B97" w:rsidR="004F40D5" w:rsidRDefault="004F40D5" w:rsidP="004F40D5">
      <w:pPr>
        <w:rPr>
          <w:ins w:id="1817" w:author="Lasse J. Laaksonen (Nokia)" w:date="2025-10-09T15:29:00Z" w16du:dateUtc="2025-10-09T12:29:00Z"/>
        </w:rPr>
      </w:pPr>
      <w:ins w:id="1818" w:author="Lasse J. Laaksonen (Nokia)" w:date="2025-10-09T15:32:00Z" w16du:dateUtc="2025-10-09T12:32:00Z">
        <w:r w:rsidRPr="00CD76DC">
          <w:t xml:space="preserve">The metadata is also processed based on the gain control information. New direct-to-total ISM ratios </w:t>
        </w:r>
      </w:ins>
      <m:oMath>
        <m:sSub>
          <m:sSubPr>
            <m:ctrlPr>
              <w:ins w:id="1819" w:author="Lasse J. Laaksonen (Nokia)" w:date="2025-10-09T15:32:00Z" w16du:dateUtc="2025-10-09T12:32:00Z">
                <w:rPr>
                  <w:rFonts w:ascii="Cambria Math" w:hAnsi="Cambria Math"/>
                  <w:i/>
                </w:rPr>
              </w:ins>
            </m:ctrlPr>
          </m:sSubPr>
          <m:e>
            <m:r>
              <w:ins w:id="1820" w:author="Lasse J. Laaksonen (Nokia)" w:date="2025-10-09T15:32:00Z" w16du:dateUtc="2025-10-09T12:32:00Z">
                <w:rPr>
                  <w:rFonts w:ascii="Cambria Math" w:hAnsi="Cambria Math"/>
                </w:rPr>
                <m:t>r</m:t>
              </w:ins>
            </m:r>
          </m:e>
          <m:sub>
            <m:r>
              <w:ins w:id="1821" w:author="Lasse J. Laaksonen (Nokia)" w:date="2025-10-09T15:32:00Z" w16du:dateUtc="2025-10-09T12:32:00Z">
                <w:rPr>
                  <w:rFonts w:ascii="Cambria Math" w:hAnsi="Cambria Math"/>
                </w:rPr>
                <m:t>ISM, edit</m:t>
              </w:ins>
            </m:r>
          </m:sub>
        </m:sSub>
        <m:r>
          <w:ins w:id="1822" w:author="Lasse J. Laaksonen (Nokia)" w:date="2025-10-09T15:32:00Z" w16du:dateUtc="2025-10-09T12:32:00Z">
            <w:rPr>
              <w:rFonts w:ascii="Cambria Math" w:hAnsi="Cambria Math"/>
            </w:rPr>
            <m:t xml:space="preserve"> </m:t>
          </w:ins>
        </m:r>
      </m:oMath>
      <w:ins w:id="1823" w:author="Lasse J. Laaksonen (Nokia)" w:date="2025-10-09T15:32:00Z" w16du:dateUtc="2025-10-09T12:32:00Z">
        <w:r w:rsidRPr="00CD76DC">
          <w:t xml:space="preserve">for the audio object portion and </w:t>
        </w:r>
      </w:ins>
      <w:ins w:id="1824" w:author="Lasse J. Laaksonen (Nokia)" w:date="2025-10-27T08:13:00Z" w16du:dateUtc="2025-10-27T06:13:00Z">
        <w:r w:rsidR="00D4308B">
          <w:t xml:space="preserve">new </w:t>
        </w:r>
      </w:ins>
      <w:ins w:id="1825" w:author="Lasse J. Laaksonen (Nokia)" w:date="2025-10-09T15:32:00Z" w16du:dateUtc="2025-10-09T12:32:00Z">
        <w:r w:rsidRPr="00CD76DC">
          <w:t>direct-to-total MASA ratio</w:t>
        </w:r>
      </w:ins>
      <w:ins w:id="1826" w:author="Lasse J. Laaksonen (Nokia)" w:date="2025-10-27T08:14:00Z" w16du:dateUtc="2025-10-27T06:14:00Z">
        <w:r w:rsidR="00D4308B">
          <w:t>s</w:t>
        </w:r>
      </w:ins>
      <w:ins w:id="1827" w:author="Lasse J. Laaksonen (Nokia)" w:date="2025-10-09T15:32:00Z" w16du:dateUtc="2025-10-09T12:32:00Z">
        <w:r w:rsidRPr="00CD76DC">
          <w:t xml:space="preserve"> </w:t>
        </w:r>
      </w:ins>
      <m:oMath>
        <m:sSub>
          <m:sSubPr>
            <m:ctrlPr>
              <w:ins w:id="1828" w:author="Lasse J. Laaksonen (Nokia)" w:date="2025-10-09T15:32:00Z" w16du:dateUtc="2025-10-09T12:32:00Z">
                <w:rPr>
                  <w:rFonts w:ascii="Cambria Math" w:hAnsi="Cambria Math"/>
                  <w:i/>
                </w:rPr>
              </w:ins>
            </m:ctrlPr>
          </m:sSubPr>
          <m:e>
            <m:r>
              <w:ins w:id="1829" w:author="Lasse J. Laaksonen (Nokia)" w:date="2025-10-09T15:32:00Z" w16du:dateUtc="2025-10-09T12:32:00Z">
                <w:rPr>
                  <w:rFonts w:ascii="Cambria Math" w:hAnsi="Cambria Math"/>
                </w:rPr>
                <m:t>r</m:t>
              </w:ins>
            </m:r>
          </m:e>
          <m:sub>
            <m:r>
              <w:ins w:id="1830" w:author="Lasse J. Laaksonen (Nokia)" w:date="2025-10-09T15:32:00Z" w16du:dateUtc="2025-10-09T12:32:00Z">
                <w:rPr>
                  <w:rFonts w:ascii="Cambria Math" w:hAnsi="Cambria Math"/>
                </w:rPr>
                <m:t>MASA, edit</m:t>
              </w:ins>
            </m:r>
          </m:sub>
        </m:sSub>
      </m:oMath>
      <w:ins w:id="1831" w:author="Lasse J. Laaksonen (Nokia)" w:date="2025-10-09T15:32:00Z" w16du:dateUtc="2025-10-09T12:32:00Z">
        <w:r w:rsidRPr="00CD76DC">
          <w:t xml:space="preserve"> for the other spatial audio portion are determined based on the original ratios as follows.</w:t>
        </w:r>
      </w:ins>
    </w:p>
    <w:p w14:paraId="615E2AB3" w14:textId="77777777" w:rsidR="004F40D5" w:rsidRPr="00CD76DC" w:rsidRDefault="004F40D5" w:rsidP="004F40D5">
      <w:pPr>
        <w:rPr>
          <w:ins w:id="1832" w:author="Lasse J. Laaksonen (Nokia)" w:date="2025-10-09T15:32:00Z" w16du:dateUtc="2025-10-09T12:32:00Z"/>
        </w:rPr>
      </w:pPr>
      <w:ins w:id="1833" w:author="Lasse J. Laaksonen (Nokia)" w:date="2025-10-09T15:32:00Z" w16du:dateUtc="2025-10-09T12:32:00Z">
        <w:r w:rsidRPr="00CD76DC">
          <w:t>New total ratio value</w:t>
        </w:r>
        <w:r>
          <w:t xml:space="preserve"> is given as</w:t>
        </w:r>
        <w:r w:rsidRPr="00CD76DC">
          <w:t>:</w:t>
        </w:r>
      </w:ins>
    </w:p>
    <w:p w14:paraId="7498FF59" w14:textId="77777777" w:rsidR="004F40D5" w:rsidRPr="00CD76DC" w:rsidRDefault="00000000" w:rsidP="004F40D5">
      <w:pPr>
        <w:pStyle w:val="EQ"/>
        <w:rPr>
          <w:ins w:id="1834" w:author="Lasse J. Laaksonen (Nokia)" w:date="2025-10-09T15:32:00Z" w16du:dateUtc="2025-10-09T12:32:00Z"/>
        </w:rPr>
      </w:pPr>
      <m:oMathPara>
        <m:oMath>
          <m:sSub>
            <m:sSubPr>
              <m:ctrlPr>
                <w:ins w:id="1835" w:author="Lasse J. Laaksonen (Nokia)" w:date="2025-10-09T15:32:00Z" w16du:dateUtc="2025-10-09T12:32:00Z">
                  <w:rPr>
                    <w:rFonts w:ascii="Cambria Math" w:hAnsi="Cambria Math"/>
                  </w:rPr>
                </w:ins>
              </m:ctrlPr>
            </m:sSubPr>
            <m:e>
              <m:r>
                <w:ins w:id="1836" w:author="Lasse J. Laaksonen (Nokia)" w:date="2025-10-09T15:32:00Z" w16du:dateUtc="2025-10-09T12:32:00Z">
                  <w:rPr>
                    <w:rFonts w:ascii="Cambria Math" w:hAnsi="Cambria Math"/>
                  </w:rPr>
                  <m:t>r</m:t>
                </w:ins>
              </m:r>
            </m:e>
            <m:sub>
              <m:r>
                <w:ins w:id="1837" w:author="Lasse J. Laaksonen (Nokia)" w:date="2025-10-09T15:32:00Z" w16du:dateUtc="2025-10-09T12:32:00Z">
                  <w:rPr>
                    <w:rFonts w:ascii="Cambria Math" w:hAnsi="Cambria Math"/>
                  </w:rPr>
                  <m:t>tot</m:t>
                </w:ins>
              </m:r>
              <m:r>
                <w:ins w:id="1838" w:author="Lasse J. Laaksonen (Nokia)" w:date="2025-10-09T15:32:00Z" w16du:dateUtc="2025-10-09T12:32:00Z">
                  <m:rPr>
                    <m:sty m:val="p"/>
                  </m:rPr>
                  <w:rPr>
                    <w:rFonts w:ascii="Cambria Math" w:hAnsi="Cambria Math"/>
                  </w:rPr>
                  <m:t xml:space="preserve">, </m:t>
                </w:ins>
              </m:r>
              <m:r>
                <w:ins w:id="1839" w:author="Lasse J. Laaksonen (Nokia)" w:date="2025-10-09T15:32:00Z" w16du:dateUtc="2025-10-09T12:32:00Z">
                  <w:rPr>
                    <w:rFonts w:ascii="Cambria Math" w:hAnsi="Cambria Math"/>
                  </w:rPr>
                  <m:t>target</m:t>
                </w:ins>
              </m:r>
            </m:sub>
          </m:sSub>
          <m:r>
            <w:ins w:id="1840" w:author="Lasse J. Laaksonen (Nokia)" w:date="2025-10-09T15:32:00Z" w16du:dateUtc="2025-10-09T12:32:00Z">
              <m:rPr>
                <m:sty m:val="p"/>
              </m:rPr>
              <w:rPr>
                <w:rFonts w:ascii="Cambria Math" w:hAnsi="Cambria Math"/>
              </w:rPr>
              <m:t>(</m:t>
            </w:ins>
          </m:r>
          <m:r>
            <w:ins w:id="1841" w:author="Lasse J. Laaksonen (Nokia)" w:date="2025-10-09T15:32:00Z" w16du:dateUtc="2025-10-09T12:32:00Z">
              <w:rPr>
                <w:rFonts w:ascii="Cambria Math" w:hAnsi="Cambria Math"/>
              </w:rPr>
              <m:t>b</m:t>
            </w:ins>
          </m:r>
          <m:r>
            <w:ins w:id="1842" w:author="Lasse J. Laaksonen (Nokia)" w:date="2025-10-09T15:32:00Z" w16du:dateUtc="2025-10-09T12:32:00Z">
              <m:rPr>
                <m:sty m:val="p"/>
              </m:rPr>
              <w:rPr>
                <w:rFonts w:ascii="Cambria Math" w:hAnsi="Cambria Math"/>
              </w:rPr>
              <m:t>,</m:t>
            </w:ins>
          </m:r>
          <m:r>
            <w:ins w:id="1843" w:author="Lasse J. Laaksonen (Nokia)" w:date="2025-10-09T15:32:00Z" w16du:dateUtc="2025-10-09T12:32:00Z">
              <w:rPr>
                <w:rFonts w:ascii="Cambria Math" w:hAnsi="Cambria Math"/>
              </w:rPr>
              <m:t>m</m:t>
            </w:ins>
          </m:r>
          <m:r>
            <w:ins w:id="1844" w:author="Lasse J. Laaksonen (Nokia)" w:date="2025-10-09T15:32:00Z" w16du:dateUtc="2025-10-09T12:32:00Z">
              <m:rPr>
                <m:sty m:val="p"/>
              </m:rPr>
              <w:rPr>
                <w:rFonts w:ascii="Cambria Math" w:hAnsi="Cambria Math"/>
              </w:rPr>
              <m:t>)=</m:t>
            </w:ins>
          </m:r>
          <m:sSup>
            <m:sSupPr>
              <m:ctrlPr>
                <w:ins w:id="1845" w:author="Lasse J. Laaksonen (Nokia)" w:date="2025-10-09T15:32:00Z" w16du:dateUtc="2025-10-09T12:32:00Z">
                  <w:rPr>
                    <w:rFonts w:ascii="Cambria Math" w:hAnsi="Cambria Math"/>
                  </w:rPr>
                </w:ins>
              </m:ctrlPr>
            </m:sSupPr>
            <m:e>
              <m:sSub>
                <m:sSubPr>
                  <m:ctrlPr>
                    <w:ins w:id="1846" w:author="Lasse J. Laaksonen (Nokia)" w:date="2025-10-09T15:32:00Z" w16du:dateUtc="2025-10-09T12:32:00Z">
                      <w:rPr>
                        <w:rFonts w:ascii="Cambria Math" w:hAnsi="Cambria Math"/>
                      </w:rPr>
                    </w:ins>
                  </m:ctrlPr>
                </m:sSubPr>
                <m:e>
                  <m:r>
                    <w:ins w:id="1847" w:author="Lasse J. Laaksonen (Nokia)" w:date="2025-10-09T15:32:00Z" w16du:dateUtc="2025-10-09T12:32:00Z">
                      <w:rPr>
                        <w:rFonts w:ascii="Cambria Math" w:hAnsi="Cambria Math"/>
                      </w:rPr>
                      <m:t>g</m:t>
                    </w:ins>
                  </m:r>
                </m:e>
                <m:sub>
                  <m:r>
                    <w:ins w:id="1848" w:author="Lasse J. Laaksonen (Nokia)" w:date="2025-10-09T15:32:00Z" w16du:dateUtc="2025-10-09T12:32:00Z">
                      <w:rPr>
                        <w:rFonts w:ascii="Cambria Math" w:hAnsi="Cambria Math"/>
                      </w:rPr>
                      <m:t>MASA</m:t>
                    </w:ins>
                  </m:r>
                  <m:r>
                    <w:ins w:id="1849" w:author="Lasse J. Laaksonen (Nokia)" w:date="2025-10-09T15:32:00Z" w16du:dateUtc="2025-10-09T12:32:00Z">
                      <m:rPr>
                        <m:sty m:val="p"/>
                      </m:rPr>
                      <w:rPr>
                        <w:rFonts w:ascii="Cambria Math" w:hAnsi="Cambria Math"/>
                      </w:rPr>
                      <m:t>,</m:t>
                    </w:ins>
                  </m:r>
                  <m:r>
                    <w:ins w:id="1850" w:author="Lasse J. Laaksonen (Nokia)" w:date="2025-10-09T15:32:00Z" w16du:dateUtc="2025-10-09T12:32:00Z">
                      <w:rPr>
                        <w:rFonts w:ascii="Cambria Math" w:hAnsi="Cambria Math"/>
                      </w:rPr>
                      <m:t>edit</m:t>
                    </w:ins>
                  </m:r>
                </m:sub>
              </m:sSub>
            </m:e>
            <m:sup>
              <m:r>
                <w:ins w:id="1851" w:author="Lasse J. Laaksonen (Nokia)" w:date="2025-10-09T15:32:00Z" w16du:dateUtc="2025-10-09T12:32:00Z">
                  <m:rPr>
                    <m:sty m:val="p"/>
                  </m:rPr>
                  <w:rPr>
                    <w:rFonts w:ascii="Cambria Math" w:hAnsi="Cambria Math"/>
                  </w:rPr>
                  <m:t>2</m:t>
                </w:ins>
              </m:r>
            </m:sup>
          </m:sSup>
          <m:d>
            <m:dPr>
              <m:ctrlPr>
                <w:ins w:id="1852" w:author="Lasse J. Laaksonen (Nokia)" w:date="2025-10-09T15:32:00Z" w16du:dateUtc="2025-10-09T12:32:00Z">
                  <w:rPr>
                    <w:rFonts w:ascii="Cambria Math" w:hAnsi="Cambria Math"/>
                  </w:rPr>
                </w:ins>
              </m:ctrlPr>
            </m:dPr>
            <m:e>
              <m:sSub>
                <m:sSubPr>
                  <m:ctrlPr>
                    <w:ins w:id="1853" w:author="Lasse J. Laaksonen (Nokia)" w:date="2025-10-09T15:32:00Z" w16du:dateUtc="2025-10-09T12:32:00Z">
                      <w:rPr>
                        <w:rFonts w:ascii="Cambria Math" w:hAnsi="Cambria Math"/>
                      </w:rPr>
                    </w:ins>
                  </m:ctrlPr>
                </m:sSubPr>
                <m:e>
                  <m:r>
                    <w:ins w:id="1854" w:author="Lasse J. Laaksonen (Nokia)" w:date="2025-10-09T15:32:00Z" w16du:dateUtc="2025-10-09T12:32:00Z">
                      <w:rPr>
                        <w:rFonts w:ascii="Cambria Math" w:hAnsi="Cambria Math"/>
                      </w:rPr>
                      <m:t>r</m:t>
                    </w:ins>
                  </m:r>
                </m:e>
                <m:sub>
                  <m:r>
                    <w:ins w:id="1855" w:author="Lasse J. Laaksonen (Nokia)" w:date="2025-10-09T15:32:00Z" w16du:dateUtc="2025-10-09T12:32:00Z">
                      <w:rPr>
                        <w:rFonts w:ascii="Cambria Math" w:hAnsi="Cambria Math"/>
                      </w:rPr>
                      <m:t>diff</m:t>
                    </w:ins>
                  </m:r>
                </m:sub>
              </m:sSub>
              <m:d>
                <m:dPr>
                  <m:ctrlPr>
                    <w:ins w:id="1856" w:author="Lasse J. Laaksonen (Nokia)" w:date="2025-10-09T15:32:00Z" w16du:dateUtc="2025-10-09T12:32:00Z">
                      <w:rPr>
                        <w:rFonts w:ascii="Cambria Math" w:hAnsi="Cambria Math"/>
                      </w:rPr>
                    </w:ins>
                  </m:ctrlPr>
                </m:dPr>
                <m:e>
                  <m:r>
                    <w:ins w:id="1857" w:author="Lasse J. Laaksonen (Nokia)" w:date="2025-10-09T15:32:00Z" w16du:dateUtc="2025-10-09T12:32:00Z">
                      <w:rPr>
                        <w:rFonts w:ascii="Cambria Math" w:hAnsi="Cambria Math"/>
                      </w:rPr>
                      <m:t>b</m:t>
                    </w:ins>
                  </m:r>
                  <m:r>
                    <w:ins w:id="1858" w:author="Lasse J. Laaksonen (Nokia)" w:date="2025-10-09T15:32:00Z" w16du:dateUtc="2025-10-09T12:32:00Z">
                      <m:rPr>
                        <m:sty m:val="p"/>
                      </m:rPr>
                      <w:rPr>
                        <w:rFonts w:ascii="Cambria Math" w:hAnsi="Cambria Math"/>
                      </w:rPr>
                      <m:t>,</m:t>
                    </w:ins>
                  </m:r>
                  <m:r>
                    <w:ins w:id="1859" w:author="Lasse J. Laaksonen (Nokia)" w:date="2025-10-09T15:32:00Z" w16du:dateUtc="2025-10-09T12:32:00Z">
                      <w:rPr>
                        <w:rFonts w:ascii="Cambria Math" w:hAnsi="Cambria Math"/>
                      </w:rPr>
                      <m:t>m</m:t>
                    </w:ins>
                  </m:r>
                </m:e>
              </m:d>
              <m:r>
                <w:ins w:id="1860" w:author="Lasse J. Laaksonen (Nokia)" w:date="2025-10-09T15:32:00Z" w16du:dateUtc="2025-10-09T12:32:00Z">
                  <m:rPr>
                    <m:sty m:val="p"/>
                  </m:rPr>
                  <w:rPr>
                    <w:rFonts w:ascii="Cambria Math" w:hAnsi="Cambria Math"/>
                  </w:rPr>
                  <m:t>+</m:t>
                </w:ins>
              </m:r>
              <m:sSub>
                <m:sSubPr>
                  <m:ctrlPr>
                    <w:ins w:id="1861" w:author="Lasse J. Laaksonen (Nokia)" w:date="2025-10-09T15:32:00Z" w16du:dateUtc="2025-10-09T12:32:00Z">
                      <w:rPr>
                        <w:rFonts w:ascii="Cambria Math" w:hAnsi="Cambria Math"/>
                      </w:rPr>
                    </w:ins>
                  </m:ctrlPr>
                </m:sSubPr>
                <m:e>
                  <m:r>
                    <w:ins w:id="1862" w:author="Lasse J. Laaksonen (Nokia)" w:date="2025-10-09T15:32:00Z" w16du:dateUtc="2025-10-09T12:32:00Z">
                      <w:rPr>
                        <w:rFonts w:ascii="Cambria Math" w:hAnsi="Cambria Math"/>
                      </w:rPr>
                      <m:t>r</m:t>
                    </w:ins>
                  </m:r>
                </m:e>
                <m:sub>
                  <m:r>
                    <w:ins w:id="1863" w:author="Lasse J. Laaksonen (Nokia)" w:date="2025-10-09T15:32:00Z" w16du:dateUtc="2025-10-09T12:32:00Z">
                      <w:rPr>
                        <w:rFonts w:ascii="Cambria Math" w:hAnsi="Cambria Math"/>
                      </w:rPr>
                      <m:t>MASA</m:t>
                    </w:ins>
                  </m:r>
                  <m:r>
                    <w:ins w:id="1864" w:author="Lasse J. Laaksonen (Nokia)" w:date="2025-10-09T15:32:00Z" w16du:dateUtc="2025-10-09T12:32:00Z">
                      <m:rPr>
                        <m:sty m:val="p"/>
                      </m:rPr>
                      <w:rPr>
                        <w:rFonts w:ascii="Cambria Math" w:hAnsi="Cambria Math"/>
                      </w:rPr>
                      <m:t xml:space="preserve">, </m:t>
                    </w:ins>
                  </m:r>
                  <m:r>
                    <w:ins w:id="1865" w:author="Lasse J. Laaksonen (Nokia)" w:date="2025-10-09T15:32:00Z" w16du:dateUtc="2025-10-09T12:32:00Z">
                      <w:rPr>
                        <w:rFonts w:ascii="Cambria Math" w:hAnsi="Cambria Math"/>
                      </w:rPr>
                      <m:t>orig</m:t>
                    </w:ins>
                  </m:r>
                </m:sub>
              </m:sSub>
              <m:d>
                <m:dPr>
                  <m:ctrlPr>
                    <w:ins w:id="1866" w:author="Lasse J. Laaksonen (Nokia)" w:date="2025-10-09T15:32:00Z" w16du:dateUtc="2025-10-09T12:32:00Z">
                      <w:rPr>
                        <w:rFonts w:ascii="Cambria Math" w:hAnsi="Cambria Math"/>
                      </w:rPr>
                    </w:ins>
                  </m:ctrlPr>
                </m:dPr>
                <m:e>
                  <m:r>
                    <w:ins w:id="1867" w:author="Lasse J. Laaksonen (Nokia)" w:date="2025-10-09T15:32:00Z" w16du:dateUtc="2025-10-09T12:32:00Z">
                      <w:rPr>
                        <w:rFonts w:ascii="Cambria Math" w:hAnsi="Cambria Math"/>
                      </w:rPr>
                      <m:t>b</m:t>
                    </w:ins>
                  </m:r>
                  <m:r>
                    <w:ins w:id="1868" w:author="Lasse J. Laaksonen (Nokia)" w:date="2025-10-09T15:32:00Z" w16du:dateUtc="2025-10-09T12:32:00Z">
                      <m:rPr>
                        <m:sty m:val="p"/>
                      </m:rPr>
                      <w:rPr>
                        <w:rFonts w:ascii="Cambria Math" w:hAnsi="Cambria Math"/>
                      </w:rPr>
                      <m:t>,</m:t>
                    </w:ins>
                  </m:r>
                  <m:r>
                    <w:ins w:id="1869" w:author="Lasse J. Laaksonen (Nokia)" w:date="2025-10-09T15:32:00Z" w16du:dateUtc="2025-10-09T12:32:00Z">
                      <w:rPr>
                        <w:rFonts w:ascii="Cambria Math" w:hAnsi="Cambria Math"/>
                      </w:rPr>
                      <m:t>m</m:t>
                    </w:ins>
                  </m:r>
                </m:e>
              </m:d>
            </m:e>
          </m:d>
          <m:r>
            <w:ins w:id="1870" w:author="Lasse J. Laaksonen (Nokia)" w:date="2025-10-09T15:32:00Z" w16du:dateUtc="2025-10-09T12:32:00Z">
              <m:rPr>
                <m:sty m:val="p"/>
              </m:rPr>
              <w:rPr>
                <w:rFonts w:ascii="Cambria Math" w:hAnsi="Cambria Math"/>
              </w:rPr>
              <m:t>+</m:t>
            </w:ins>
          </m:r>
          <m:nary>
            <m:naryPr>
              <m:chr m:val="∑"/>
              <m:limLoc m:val="undOvr"/>
              <m:ctrlPr>
                <w:ins w:id="1871" w:author="Lasse J. Laaksonen (Nokia)" w:date="2025-10-09T15:32:00Z" w16du:dateUtc="2025-10-09T12:32:00Z">
                  <w:rPr>
                    <w:rFonts w:ascii="Cambria Math" w:hAnsi="Cambria Math"/>
                  </w:rPr>
                </w:ins>
              </m:ctrlPr>
            </m:naryPr>
            <m:sub>
              <m:r>
                <w:ins w:id="1872" w:author="Lasse J. Laaksonen (Nokia)" w:date="2025-10-09T15:32:00Z" w16du:dateUtc="2025-10-09T12:32:00Z">
                  <w:rPr>
                    <w:rFonts w:ascii="Cambria Math" w:hAnsi="Cambria Math"/>
                  </w:rPr>
                  <m:t>j</m:t>
                </w:ins>
              </m:r>
              <m:r>
                <w:ins w:id="1873" w:author="Lasse J. Laaksonen (Nokia)" w:date="2025-10-09T15:32:00Z" w16du:dateUtc="2025-10-09T12:32:00Z">
                  <m:rPr>
                    <m:sty m:val="p"/>
                  </m:rPr>
                  <w:rPr>
                    <w:rFonts w:ascii="Cambria Math" w:hAnsi="Cambria Math"/>
                  </w:rPr>
                  <m:t>=1</m:t>
                </w:ins>
              </m:r>
            </m:sub>
            <m:sup>
              <m:sSub>
                <m:sSubPr>
                  <m:ctrlPr>
                    <w:ins w:id="1874" w:author="Lasse J. Laaksonen (Nokia)" w:date="2025-10-09T15:32:00Z" w16du:dateUtc="2025-10-09T12:32:00Z">
                      <w:rPr>
                        <w:rFonts w:ascii="Cambria Math" w:hAnsi="Cambria Math"/>
                      </w:rPr>
                    </w:ins>
                  </m:ctrlPr>
                </m:sSubPr>
                <m:e>
                  <m:r>
                    <w:ins w:id="1875" w:author="Lasse J. Laaksonen (Nokia)" w:date="2025-10-09T15:32:00Z" w16du:dateUtc="2025-10-09T12:32:00Z">
                      <w:rPr>
                        <w:rFonts w:ascii="Cambria Math" w:hAnsi="Cambria Math"/>
                      </w:rPr>
                      <m:t>N</m:t>
                    </w:ins>
                  </m:r>
                </m:e>
                <m:sub>
                  <m:r>
                    <w:ins w:id="1876" w:author="Lasse J. Laaksonen (Nokia)" w:date="2025-10-09T15:32:00Z" w16du:dateUtc="2025-10-09T12:32:00Z">
                      <w:rPr>
                        <w:rFonts w:ascii="Cambria Math" w:hAnsi="Cambria Math"/>
                      </w:rPr>
                      <m:t>j</m:t>
                    </w:ins>
                  </m:r>
                </m:sub>
              </m:sSub>
            </m:sup>
            <m:e>
              <m:sSup>
                <m:sSupPr>
                  <m:ctrlPr>
                    <w:ins w:id="1877" w:author="Lasse J. Laaksonen (Nokia)" w:date="2025-10-09T15:32:00Z" w16du:dateUtc="2025-10-09T12:32:00Z">
                      <w:rPr>
                        <w:rFonts w:ascii="Cambria Math" w:hAnsi="Cambria Math"/>
                      </w:rPr>
                    </w:ins>
                  </m:ctrlPr>
                </m:sSupPr>
                <m:e>
                  <m:sSub>
                    <m:sSubPr>
                      <m:ctrlPr>
                        <w:ins w:id="1878" w:author="Lasse J. Laaksonen (Nokia)" w:date="2025-10-09T15:32:00Z" w16du:dateUtc="2025-10-09T12:32:00Z">
                          <w:rPr>
                            <w:rFonts w:ascii="Cambria Math" w:hAnsi="Cambria Math"/>
                          </w:rPr>
                        </w:ins>
                      </m:ctrlPr>
                    </m:sSubPr>
                    <m:e>
                      <m:r>
                        <w:ins w:id="1879" w:author="Lasse J. Laaksonen (Nokia)" w:date="2025-10-09T15:32:00Z" w16du:dateUtc="2025-10-09T12:32:00Z">
                          <w:rPr>
                            <w:rFonts w:ascii="Cambria Math" w:hAnsi="Cambria Math"/>
                          </w:rPr>
                          <m:t>g</m:t>
                        </w:ins>
                      </m:r>
                    </m:e>
                    <m:sub>
                      <m:r>
                        <w:ins w:id="1880" w:author="Lasse J. Laaksonen (Nokia)" w:date="2025-10-09T15:32:00Z" w16du:dateUtc="2025-10-09T12:32:00Z">
                          <w:rPr>
                            <w:rFonts w:ascii="Cambria Math" w:hAnsi="Cambria Math"/>
                          </w:rPr>
                          <m:t>ISM</m:t>
                        </w:ins>
                      </m:r>
                      <m:r>
                        <w:ins w:id="1881" w:author="Lasse J. Laaksonen (Nokia)" w:date="2025-10-09T15:32:00Z" w16du:dateUtc="2025-10-09T12:32:00Z">
                          <m:rPr>
                            <m:sty m:val="p"/>
                          </m:rPr>
                          <w:rPr>
                            <w:rFonts w:ascii="Cambria Math" w:hAnsi="Cambria Math"/>
                          </w:rPr>
                          <m:t>,</m:t>
                        </w:ins>
                      </m:r>
                      <m:r>
                        <w:ins w:id="1882" w:author="Lasse J. Laaksonen (Nokia)" w:date="2025-10-09T15:32:00Z" w16du:dateUtc="2025-10-09T12:32:00Z">
                          <w:rPr>
                            <w:rFonts w:ascii="Cambria Math" w:hAnsi="Cambria Math"/>
                          </w:rPr>
                          <m:t>edit</m:t>
                        </w:ins>
                      </m:r>
                    </m:sub>
                  </m:sSub>
                  <m:d>
                    <m:dPr>
                      <m:ctrlPr>
                        <w:ins w:id="1883" w:author="Lasse J. Laaksonen (Nokia)" w:date="2025-10-09T15:32:00Z" w16du:dateUtc="2025-10-09T12:32:00Z">
                          <w:rPr>
                            <w:rFonts w:ascii="Cambria Math" w:hAnsi="Cambria Math"/>
                          </w:rPr>
                        </w:ins>
                      </m:ctrlPr>
                    </m:dPr>
                    <m:e>
                      <m:r>
                        <w:ins w:id="1884" w:author="Lasse J. Laaksonen (Nokia)" w:date="2025-10-09T15:32:00Z" w16du:dateUtc="2025-10-09T12:32:00Z">
                          <w:rPr>
                            <w:rFonts w:ascii="Cambria Math" w:hAnsi="Cambria Math"/>
                          </w:rPr>
                          <m:t>j</m:t>
                        </w:ins>
                      </m:r>
                    </m:e>
                  </m:d>
                </m:e>
                <m:sup>
                  <m:r>
                    <w:ins w:id="1885" w:author="Lasse J. Laaksonen (Nokia)" w:date="2025-10-09T15:32:00Z" w16du:dateUtc="2025-10-09T12:32:00Z">
                      <m:rPr>
                        <m:sty m:val="p"/>
                      </m:rPr>
                      <w:rPr>
                        <w:rFonts w:ascii="Cambria Math" w:hAnsi="Cambria Math"/>
                      </w:rPr>
                      <m:t>2</m:t>
                    </w:ins>
                  </m:r>
                </m:sup>
              </m:sSup>
              <m:sSub>
                <m:sSubPr>
                  <m:ctrlPr>
                    <w:ins w:id="1886" w:author="Lasse J. Laaksonen (Nokia)" w:date="2025-10-09T15:32:00Z" w16du:dateUtc="2025-10-09T12:32:00Z">
                      <w:rPr>
                        <w:rFonts w:ascii="Cambria Math" w:hAnsi="Cambria Math"/>
                      </w:rPr>
                    </w:ins>
                  </m:ctrlPr>
                </m:sSubPr>
                <m:e>
                  <m:r>
                    <w:ins w:id="1887" w:author="Lasse J. Laaksonen (Nokia)" w:date="2025-10-09T15:32:00Z" w16du:dateUtc="2025-10-09T12:32:00Z">
                      <w:rPr>
                        <w:rFonts w:ascii="Cambria Math" w:hAnsi="Cambria Math"/>
                      </w:rPr>
                      <m:t>r</m:t>
                    </w:ins>
                  </m:r>
                </m:e>
                <m:sub>
                  <m:r>
                    <w:ins w:id="1888" w:author="Lasse J. Laaksonen (Nokia)" w:date="2025-10-09T15:32:00Z" w16du:dateUtc="2025-10-09T12:32:00Z">
                      <w:rPr>
                        <w:rFonts w:ascii="Cambria Math" w:hAnsi="Cambria Math"/>
                      </w:rPr>
                      <m:t>ISM</m:t>
                    </w:ins>
                  </m:r>
                  <m:r>
                    <w:ins w:id="1889" w:author="Lasse J. Laaksonen (Nokia)" w:date="2025-10-09T15:32:00Z" w16du:dateUtc="2025-10-09T12:32:00Z">
                      <m:rPr>
                        <m:sty m:val="p"/>
                      </m:rPr>
                      <w:rPr>
                        <w:rFonts w:ascii="Cambria Math" w:hAnsi="Cambria Math"/>
                      </w:rPr>
                      <m:t xml:space="preserve">, </m:t>
                    </w:ins>
                  </m:r>
                  <m:r>
                    <w:ins w:id="1890" w:author="Lasse J. Laaksonen (Nokia)" w:date="2025-10-09T15:32:00Z" w16du:dateUtc="2025-10-09T12:32:00Z">
                      <w:rPr>
                        <w:rFonts w:ascii="Cambria Math" w:hAnsi="Cambria Math"/>
                      </w:rPr>
                      <m:t>orig</m:t>
                    </w:ins>
                  </m:r>
                </m:sub>
              </m:sSub>
              <m:d>
                <m:dPr>
                  <m:ctrlPr>
                    <w:ins w:id="1891" w:author="Lasse J. Laaksonen (Nokia)" w:date="2025-10-09T15:32:00Z" w16du:dateUtc="2025-10-09T12:32:00Z">
                      <w:rPr>
                        <w:rFonts w:ascii="Cambria Math" w:hAnsi="Cambria Math"/>
                      </w:rPr>
                    </w:ins>
                  </m:ctrlPr>
                </m:dPr>
                <m:e>
                  <m:r>
                    <w:ins w:id="1892" w:author="Lasse J. Laaksonen (Nokia)" w:date="2025-10-09T15:32:00Z" w16du:dateUtc="2025-10-09T12:32:00Z">
                      <w:rPr>
                        <w:rFonts w:ascii="Cambria Math" w:hAnsi="Cambria Math"/>
                      </w:rPr>
                      <m:t>b</m:t>
                    </w:ins>
                  </m:r>
                  <m:r>
                    <w:ins w:id="1893" w:author="Lasse J. Laaksonen (Nokia)" w:date="2025-10-09T15:32:00Z" w16du:dateUtc="2025-10-09T12:32:00Z">
                      <m:rPr>
                        <m:sty m:val="p"/>
                      </m:rPr>
                      <w:rPr>
                        <w:rFonts w:ascii="Cambria Math" w:hAnsi="Cambria Math"/>
                      </w:rPr>
                      <m:t>,</m:t>
                    </w:ins>
                  </m:r>
                  <m:r>
                    <w:ins w:id="1894" w:author="Lasse J. Laaksonen (Nokia)" w:date="2025-10-09T15:32:00Z" w16du:dateUtc="2025-10-09T12:32:00Z">
                      <w:rPr>
                        <w:rFonts w:ascii="Cambria Math" w:hAnsi="Cambria Math"/>
                      </w:rPr>
                      <m:t>m</m:t>
                    </w:ins>
                  </m:r>
                  <m:r>
                    <w:ins w:id="1895" w:author="Lasse J. Laaksonen (Nokia)" w:date="2025-10-09T15:32:00Z" w16du:dateUtc="2025-10-09T12:32:00Z">
                      <m:rPr>
                        <m:sty m:val="p"/>
                      </m:rPr>
                      <w:rPr>
                        <w:rFonts w:ascii="Cambria Math" w:hAnsi="Cambria Math"/>
                      </w:rPr>
                      <m:t>,</m:t>
                    </w:ins>
                  </m:r>
                  <m:r>
                    <w:ins w:id="1896" w:author="Lasse J. Laaksonen (Nokia)" w:date="2025-10-09T15:32:00Z" w16du:dateUtc="2025-10-09T12:32:00Z">
                      <w:rPr>
                        <w:rFonts w:ascii="Cambria Math" w:hAnsi="Cambria Math"/>
                      </w:rPr>
                      <m:t>j</m:t>
                    </w:ins>
                  </m:r>
                </m:e>
              </m:d>
            </m:e>
          </m:nary>
        </m:oMath>
      </m:oMathPara>
    </w:p>
    <w:p w14:paraId="2C88EFDF" w14:textId="77777777" w:rsidR="004F40D5" w:rsidRPr="00CD76DC" w:rsidRDefault="004F40D5" w:rsidP="004F40D5">
      <w:pPr>
        <w:rPr>
          <w:ins w:id="1897" w:author="Lasse J. Laaksonen (Nokia)" w:date="2025-10-09T15:32:00Z" w16du:dateUtc="2025-10-09T12:32:00Z"/>
        </w:rPr>
      </w:pPr>
      <w:ins w:id="1898" w:author="Lasse J. Laaksonen (Nokia)" w:date="2025-10-09T15:32:00Z" w16du:dateUtc="2025-10-09T12:32:00Z">
        <w:r w:rsidRPr="00CD76DC">
          <w:lastRenderedPageBreak/>
          <w:t>where</w:t>
        </w:r>
      </w:ins>
    </w:p>
    <w:p w14:paraId="1C66FF20" w14:textId="77777777" w:rsidR="004F40D5" w:rsidRPr="00CD76DC" w:rsidRDefault="00000000" w:rsidP="004F40D5">
      <w:pPr>
        <w:pStyle w:val="EQ"/>
        <w:rPr>
          <w:ins w:id="1899" w:author="Lasse J. Laaksonen (Nokia)" w:date="2025-10-09T15:32:00Z" w16du:dateUtc="2025-10-09T12:32:00Z"/>
        </w:rPr>
      </w:pPr>
      <m:oMathPara>
        <m:oMath>
          <m:sSub>
            <m:sSubPr>
              <m:ctrlPr>
                <w:ins w:id="1900" w:author="Lasse J. Laaksonen (Nokia)" w:date="2025-10-09T15:32:00Z" w16du:dateUtc="2025-10-09T12:32:00Z">
                  <w:rPr>
                    <w:rFonts w:ascii="Cambria Math" w:hAnsi="Cambria Math"/>
                  </w:rPr>
                </w:ins>
              </m:ctrlPr>
            </m:sSubPr>
            <m:e>
              <m:r>
                <w:ins w:id="1901" w:author="Lasse J. Laaksonen (Nokia)" w:date="2025-10-09T15:32:00Z" w16du:dateUtc="2025-10-09T12:32:00Z">
                  <w:rPr>
                    <w:rFonts w:ascii="Cambria Math" w:hAnsi="Cambria Math"/>
                  </w:rPr>
                  <m:t>r</m:t>
                </w:ins>
              </m:r>
            </m:e>
            <m:sub>
              <m:r>
                <w:ins w:id="1902" w:author="Lasse J. Laaksonen (Nokia)" w:date="2025-10-09T15:32:00Z" w16du:dateUtc="2025-10-09T12:32:00Z">
                  <w:rPr>
                    <w:rFonts w:ascii="Cambria Math" w:hAnsi="Cambria Math"/>
                  </w:rPr>
                  <m:t>diff</m:t>
                </w:ins>
              </m:r>
            </m:sub>
          </m:sSub>
          <m:r>
            <w:ins w:id="1903" w:author="Lasse J. Laaksonen (Nokia)" w:date="2025-10-09T15:32:00Z" w16du:dateUtc="2025-10-09T12:32:00Z">
              <m:rPr>
                <m:sty m:val="p"/>
              </m:rPr>
              <w:rPr>
                <w:rFonts w:ascii="Cambria Math" w:hAnsi="Cambria Math"/>
              </w:rPr>
              <m:t>(</m:t>
            </w:ins>
          </m:r>
          <m:r>
            <w:ins w:id="1904" w:author="Lasse J. Laaksonen (Nokia)" w:date="2025-10-09T15:32:00Z" w16du:dateUtc="2025-10-09T12:32:00Z">
              <w:rPr>
                <w:rFonts w:ascii="Cambria Math" w:hAnsi="Cambria Math"/>
              </w:rPr>
              <m:t>b</m:t>
            </w:ins>
          </m:r>
          <m:r>
            <w:ins w:id="1905" w:author="Lasse J. Laaksonen (Nokia)" w:date="2025-10-09T15:32:00Z" w16du:dateUtc="2025-10-09T12:32:00Z">
              <m:rPr>
                <m:sty m:val="p"/>
              </m:rPr>
              <w:rPr>
                <w:rFonts w:ascii="Cambria Math" w:hAnsi="Cambria Math"/>
              </w:rPr>
              <m:t>,</m:t>
            </w:ins>
          </m:r>
          <m:r>
            <w:ins w:id="1906" w:author="Lasse J. Laaksonen (Nokia)" w:date="2025-10-09T15:32:00Z" w16du:dateUtc="2025-10-09T12:32:00Z">
              <w:rPr>
                <w:rFonts w:ascii="Cambria Math" w:hAnsi="Cambria Math"/>
              </w:rPr>
              <m:t>m</m:t>
            </w:ins>
          </m:r>
          <m:r>
            <w:ins w:id="1907" w:author="Lasse J. Laaksonen (Nokia)" w:date="2025-10-09T15:32:00Z" w16du:dateUtc="2025-10-09T12:32:00Z">
              <m:rPr>
                <m:sty m:val="p"/>
              </m:rPr>
              <w:rPr>
                <w:rFonts w:ascii="Cambria Math" w:hAnsi="Cambria Math"/>
              </w:rPr>
              <m:t xml:space="preserve">)=1- </m:t>
            </w:ins>
          </m:r>
          <m:sSub>
            <m:sSubPr>
              <m:ctrlPr>
                <w:ins w:id="1908" w:author="Lasse J. Laaksonen (Nokia)" w:date="2025-10-09T15:32:00Z" w16du:dateUtc="2025-10-09T12:32:00Z">
                  <w:rPr>
                    <w:rFonts w:ascii="Cambria Math" w:hAnsi="Cambria Math"/>
                  </w:rPr>
                </w:ins>
              </m:ctrlPr>
            </m:sSubPr>
            <m:e>
              <m:r>
                <w:ins w:id="1909" w:author="Lasse J. Laaksonen (Nokia)" w:date="2025-10-09T15:32:00Z" w16du:dateUtc="2025-10-09T12:32:00Z">
                  <w:rPr>
                    <w:rFonts w:ascii="Cambria Math" w:hAnsi="Cambria Math"/>
                  </w:rPr>
                  <m:t>r</m:t>
                </w:ins>
              </m:r>
            </m:e>
            <m:sub>
              <m:r>
                <w:ins w:id="1910" w:author="Lasse J. Laaksonen (Nokia)" w:date="2025-10-09T15:32:00Z" w16du:dateUtc="2025-10-09T12:32:00Z">
                  <w:rPr>
                    <w:rFonts w:ascii="Cambria Math" w:hAnsi="Cambria Math"/>
                  </w:rPr>
                  <m:t>MASA</m:t>
                </w:ins>
              </m:r>
              <m:r>
                <w:ins w:id="1911" w:author="Lasse J. Laaksonen (Nokia)" w:date="2025-10-09T15:32:00Z" w16du:dateUtc="2025-10-09T12:32:00Z">
                  <m:rPr>
                    <m:sty m:val="p"/>
                  </m:rPr>
                  <w:rPr>
                    <w:rFonts w:ascii="Cambria Math" w:hAnsi="Cambria Math"/>
                  </w:rPr>
                  <m:t xml:space="preserve">, </m:t>
                </w:ins>
              </m:r>
              <m:r>
                <w:ins w:id="1912" w:author="Lasse J. Laaksonen (Nokia)" w:date="2025-10-09T15:32:00Z" w16du:dateUtc="2025-10-09T12:32:00Z">
                  <w:rPr>
                    <w:rFonts w:ascii="Cambria Math" w:hAnsi="Cambria Math"/>
                  </w:rPr>
                  <m:t>edit</m:t>
                </w:ins>
              </m:r>
            </m:sub>
          </m:sSub>
          <m:r>
            <w:ins w:id="1913" w:author="Lasse J. Laaksonen (Nokia)" w:date="2025-10-09T15:32:00Z" w16du:dateUtc="2025-10-09T12:32:00Z">
              <m:rPr>
                <m:sty m:val="p"/>
              </m:rPr>
              <w:rPr>
                <w:rFonts w:ascii="Cambria Math" w:hAnsi="Cambria Math"/>
              </w:rPr>
              <m:t>(</m:t>
            </w:ins>
          </m:r>
          <m:r>
            <w:ins w:id="1914" w:author="Lasse J. Laaksonen (Nokia)" w:date="2025-10-09T15:32:00Z" w16du:dateUtc="2025-10-09T12:32:00Z">
              <w:rPr>
                <w:rFonts w:ascii="Cambria Math" w:hAnsi="Cambria Math"/>
              </w:rPr>
              <m:t>b</m:t>
            </w:ins>
          </m:r>
          <m:r>
            <w:ins w:id="1915" w:author="Lasse J. Laaksonen (Nokia)" w:date="2025-10-09T15:32:00Z" w16du:dateUtc="2025-10-09T12:32:00Z">
              <m:rPr>
                <m:sty m:val="p"/>
              </m:rPr>
              <w:rPr>
                <w:rFonts w:ascii="Cambria Math" w:hAnsi="Cambria Math"/>
              </w:rPr>
              <m:t>,</m:t>
            </w:ins>
          </m:r>
          <m:r>
            <w:ins w:id="1916" w:author="Lasse J. Laaksonen (Nokia)" w:date="2025-10-09T15:32:00Z" w16du:dateUtc="2025-10-09T12:32:00Z">
              <w:rPr>
                <w:rFonts w:ascii="Cambria Math" w:hAnsi="Cambria Math"/>
              </w:rPr>
              <m:t>m</m:t>
            </w:ins>
          </m:r>
          <m:r>
            <w:ins w:id="1917" w:author="Lasse J. Laaksonen (Nokia)" w:date="2025-10-09T15:32:00Z" w16du:dateUtc="2025-10-09T12:32:00Z">
              <m:rPr>
                <m:sty m:val="p"/>
              </m:rPr>
              <w:rPr>
                <w:rFonts w:ascii="Cambria Math" w:hAnsi="Cambria Math"/>
              </w:rPr>
              <m:t>)-</m:t>
            </w:ins>
          </m:r>
          <m:nary>
            <m:naryPr>
              <m:chr m:val="∑"/>
              <m:limLoc m:val="undOvr"/>
              <m:ctrlPr>
                <w:ins w:id="1918" w:author="Lasse J. Laaksonen (Nokia)" w:date="2025-10-09T15:32:00Z" w16du:dateUtc="2025-10-09T12:32:00Z">
                  <w:rPr>
                    <w:rFonts w:ascii="Cambria Math" w:hAnsi="Cambria Math"/>
                  </w:rPr>
                </w:ins>
              </m:ctrlPr>
            </m:naryPr>
            <m:sub>
              <m:r>
                <w:ins w:id="1919" w:author="Lasse J. Laaksonen (Nokia)" w:date="2025-10-09T15:32:00Z" w16du:dateUtc="2025-10-09T12:32:00Z">
                  <w:rPr>
                    <w:rFonts w:ascii="Cambria Math" w:hAnsi="Cambria Math"/>
                  </w:rPr>
                  <m:t>j</m:t>
                </w:ins>
              </m:r>
              <m:r>
                <w:ins w:id="1920" w:author="Lasse J. Laaksonen (Nokia)" w:date="2025-10-09T15:32:00Z" w16du:dateUtc="2025-10-09T12:32:00Z">
                  <m:rPr>
                    <m:sty m:val="p"/>
                  </m:rPr>
                  <w:rPr>
                    <w:rFonts w:ascii="Cambria Math" w:hAnsi="Cambria Math"/>
                  </w:rPr>
                  <m:t>=1</m:t>
                </w:ins>
              </m:r>
            </m:sub>
            <m:sup>
              <m:sSub>
                <m:sSubPr>
                  <m:ctrlPr>
                    <w:ins w:id="1921" w:author="Lasse J. Laaksonen (Nokia)" w:date="2025-10-09T15:32:00Z" w16du:dateUtc="2025-10-09T12:32:00Z">
                      <w:rPr>
                        <w:rFonts w:ascii="Cambria Math" w:hAnsi="Cambria Math"/>
                      </w:rPr>
                    </w:ins>
                  </m:ctrlPr>
                </m:sSubPr>
                <m:e>
                  <m:r>
                    <w:ins w:id="1922" w:author="Lasse J. Laaksonen (Nokia)" w:date="2025-10-09T15:32:00Z" w16du:dateUtc="2025-10-09T12:32:00Z">
                      <w:rPr>
                        <w:rFonts w:ascii="Cambria Math" w:hAnsi="Cambria Math"/>
                      </w:rPr>
                      <m:t>N</m:t>
                    </w:ins>
                  </m:r>
                </m:e>
                <m:sub>
                  <m:r>
                    <w:ins w:id="1923" w:author="Lasse J. Laaksonen (Nokia)" w:date="2025-10-09T15:32:00Z" w16du:dateUtc="2025-10-09T12:32:00Z">
                      <w:rPr>
                        <w:rFonts w:ascii="Cambria Math" w:hAnsi="Cambria Math"/>
                      </w:rPr>
                      <m:t>j</m:t>
                    </w:ins>
                  </m:r>
                </m:sub>
              </m:sSub>
            </m:sup>
            <m:e>
              <m:sSub>
                <m:sSubPr>
                  <m:ctrlPr>
                    <w:ins w:id="1924" w:author="Lasse J. Laaksonen (Nokia)" w:date="2025-10-09T15:32:00Z" w16du:dateUtc="2025-10-09T12:32:00Z">
                      <w:rPr>
                        <w:rFonts w:ascii="Cambria Math" w:hAnsi="Cambria Math"/>
                      </w:rPr>
                    </w:ins>
                  </m:ctrlPr>
                </m:sSubPr>
                <m:e>
                  <m:r>
                    <w:ins w:id="1925" w:author="Lasse J. Laaksonen (Nokia)" w:date="2025-10-09T15:32:00Z" w16du:dateUtc="2025-10-09T12:32:00Z">
                      <w:rPr>
                        <w:rFonts w:ascii="Cambria Math" w:hAnsi="Cambria Math"/>
                      </w:rPr>
                      <m:t>r</m:t>
                    </w:ins>
                  </m:r>
                </m:e>
                <m:sub>
                  <m:r>
                    <w:ins w:id="1926" w:author="Lasse J. Laaksonen (Nokia)" w:date="2025-10-09T15:32:00Z" w16du:dateUtc="2025-10-09T12:32:00Z">
                      <w:rPr>
                        <w:rFonts w:ascii="Cambria Math" w:hAnsi="Cambria Math"/>
                      </w:rPr>
                      <m:t>ISM</m:t>
                    </w:ins>
                  </m:r>
                  <m:r>
                    <w:ins w:id="1927" w:author="Lasse J. Laaksonen (Nokia)" w:date="2025-10-09T15:32:00Z" w16du:dateUtc="2025-10-09T12:32:00Z">
                      <m:rPr>
                        <m:sty m:val="p"/>
                      </m:rPr>
                      <w:rPr>
                        <w:rFonts w:ascii="Cambria Math" w:hAnsi="Cambria Math"/>
                      </w:rPr>
                      <m:t xml:space="preserve">, </m:t>
                    </w:ins>
                  </m:r>
                  <m:r>
                    <w:ins w:id="1928" w:author="Lasse J. Laaksonen (Nokia)" w:date="2025-10-09T15:32:00Z" w16du:dateUtc="2025-10-09T12:32:00Z">
                      <w:rPr>
                        <w:rFonts w:ascii="Cambria Math" w:hAnsi="Cambria Math"/>
                      </w:rPr>
                      <m:t>orig</m:t>
                    </w:ins>
                  </m:r>
                </m:sub>
              </m:sSub>
              <m:d>
                <m:dPr>
                  <m:ctrlPr>
                    <w:ins w:id="1929" w:author="Lasse J. Laaksonen (Nokia)" w:date="2025-10-09T15:32:00Z" w16du:dateUtc="2025-10-09T12:32:00Z">
                      <w:rPr>
                        <w:rFonts w:ascii="Cambria Math" w:hAnsi="Cambria Math"/>
                      </w:rPr>
                    </w:ins>
                  </m:ctrlPr>
                </m:dPr>
                <m:e>
                  <m:r>
                    <w:ins w:id="1930" w:author="Lasse J. Laaksonen (Nokia)" w:date="2025-10-09T15:32:00Z" w16du:dateUtc="2025-10-09T12:32:00Z">
                      <w:rPr>
                        <w:rFonts w:ascii="Cambria Math" w:hAnsi="Cambria Math"/>
                      </w:rPr>
                      <m:t>b</m:t>
                    </w:ins>
                  </m:r>
                  <m:r>
                    <w:ins w:id="1931" w:author="Lasse J. Laaksonen (Nokia)" w:date="2025-10-09T15:32:00Z" w16du:dateUtc="2025-10-09T12:32:00Z">
                      <m:rPr>
                        <m:sty m:val="p"/>
                      </m:rPr>
                      <w:rPr>
                        <w:rFonts w:ascii="Cambria Math" w:hAnsi="Cambria Math"/>
                      </w:rPr>
                      <m:t>,</m:t>
                    </w:ins>
                  </m:r>
                  <m:r>
                    <w:ins w:id="1932" w:author="Lasse J. Laaksonen (Nokia)" w:date="2025-10-09T15:32:00Z" w16du:dateUtc="2025-10-09T12:32:00Z">
                      <w:rPr>
                        <w:rFonts w:ascii="Cambria Math" w:hAnsi="Cambria Math"/>
                      </w:rPr>
                      <m:t>m</m:t>
                    </w:ins>
                  </m:r>
                  <m:r>
                    <w:ins w:id="1933" w:author="Lasse J. Laaksonen (Nokia)" w:date="2025-10-09T15:32:00Z" w16du:dateUtc="2025-10-09T12:32:00Z">
                      <m:rPr>
                        <m:sty m:val="p"/>
                      </m:rPr>
                      <w:rPr>
                        <w:rFonts w:ascii="Cambria Math" w:hAnsi="Cambria Math"/>
                      </w:rPr>
                      <m:t>,</m:t>
                    </w:ins>
                  </m:r>
                  <m:r>
                    <w:ins w:id="1934" w:author="Lasse J. Laaksonen (Nokia)" w:date="2025-10-09T15:32:00Z" w16du:dateUtc="2025-10-09T12:32:00Z">
                      <w:rPr>
                        <w:rFonts w:ascii="Cambria Math" w:hAnsi="Cambria Math"/>
                      </w:rPr>
                      <m:t>j</m:t>
                    </w:ins>
                  </m:r>
                </m:e>
              </m:d>
            </m:e>
          </m:nary>
          <m:r>
            <w:ins w:id="1935" w:author="Lasse J. Laaksonen (Nokia)" w:date="2025-10-09T15:32:00Z" w16du:dateUtc="2025-10-09T12:32:00Z">
              <m:rPr>
                <m:sty m:val="p"/>
              </m:rPr>
              <w:rPr>
                <w:rFonts w:ascii="Cambria Math" w:hAnsi="Cambria Math"/>
              </w:rPr>
              <m:t xml:space="preserve"> </m:t>
            </w:ins>
          </m:r>
        </m:oMath>
      </m:oMathPara>
    </w:p>
    <w:p w14:paraId="3656428C" w14:textId="77777777" w:rsidR="004F40D5" w:rsidRPr="00CD76DC" w:rsidRDefault="004F40D5" w:rsidP="004F40D5">
      <w:pPr>
        <w:rPr>
          <w:ins w:id="1936" w:author="Lasse J. Laaksonen (Nokia)" w:date="2025-10-09T15:32:00Z" w16du:dateUtc="2025-10-09T12:32:00Z"/>
        </w:rPr>
      </w:pPr>
      <w:ins w:id="1937" w:author="Lasse J. Laaksonen (Nokia)" w:date="2025-10-09T15:32:00Z" w16du:dateUtc="2025-10-09T12:32:00Z">
        <w:r w:rsidRPr="00CD76DC">
          <w:t>New ratios for ISMs are then determined as:</w:t>
        </w:r>
      </w:ins>
    </w:p>
    <w:p w14:paraId="2643B91F" w14:textId="77777777" w:rsidR="004F40D5" w:rsidRPr="00CD76DC" w:rsidRDefault="00000000" w:rsidP="004F40D5">
      <w:pPr>
        <w:pStyle w:val="EQ"/>
        <w:rPr>
          <w:ins w:id="1938" w:author="Lasse J. Laaksonen (Nokia)" w:date="2025-10-09T15:32:00Z" w16du:dateUtc="2025-10-09T12:32:00Z"/>
        </w:rPr>
      </w:pPr>
      <m:oMathPara>
        <m:oMath>
          <m:sSub>
            <m:sSubPr>
              <m:ctrlPr>
                <w:ins w:id="1939" w:author="Lasse J. Laaksonen (Nokia)" w:date="2025-10-09T15:32:00Z" w16du:dateUtc="2025-10-09T12:32:00Z">
                  <w:rPr>
                    <w:rFonts w:ascii="Cambria Math" w:hAnsi="Cambria Math"/>
                  </w:rPr>
                </w:ins>
              </m:ctrlPr>
            </m:sSubPr>
            <m:e>
              <m:r>
                <w:ins w:id="1940" w:author="Lasse J. Laaksonen (Nokia)" w:date="2025-10-09T15:32:00Z" w16du:dateUtc="2025-10-09T12:32:00Z">
                  <w:rPr>
                    <w:rFonts w:ascii="Cambria Math" w:hAnsi="Cambria Math"/>
                  </w:rPr>
                  <m:t>r</m:t>
                </w:ins>
              </m:r>
              <m:r>
                <w:ins w:id="1941" w:author="Lasse J. Laaksonen (Nokia)" w:date="2025-10-09T15:32:00Z" w16du:dateUtc="2025-10-09T12:32:00Z">
                  <m:rPr>
                    <m:sty m:val="p"/>
                  </m:rPr>
                  <w:rPr>
                    <w:rFonts w:ascii="Cambria Math" w:hAnsi="Cambria Math"/>
                  </w:rPr>
                  <m:t>'</m:t>
                </w:ins>
              </m:r>
            </m:e>
            <m:sub>
              <m:r>
                <w:ins w:id="1942" w:author="Lasse J. Laaksonen (Nokia)" w:date="2025-10-09T15:32:00Z" w16du:dateUtc="2025-10-09T12:32:00Z">
                  <w:rPr>
                    <w:rFonts w:ascii="Cambria Math" w:hAnsi="Cambria Math"/>
                  </w:rPr>
                  <m:t>ISM</m:t>
                </w:ins>
              </m:r>
              <m:r>
                <w:ins w:id="1943" w:author="Lasse J. Laaksonen (Nokia)" w:date="2025-10-09T15:32:00Z" w16du:dateUtc="2025-10-09T12:32:00Z">
                  <m:rPr>
                    <m:sty m:val="p"/>
                  </m:rPr>
                  <w:rPr>
                    <w:rFonts w:ascii="Cambria Math" w:hAnsi="Cambria Math"/>
                  </w:rPr>
                  <m:t xml:space="preserve">, </m:t>
                </w:ins>
              </m:r>
              <m:r>
                <w:ins w:id="1944" w:author="Lasse J. Laaksonen (Nokia)" w:date="2025-10-09T15:32:00Z" w16du:dateUtc="2025-10-09T12:32:00Z">
                  <w:rPr>
                    <w:rFonts w:ascii="Cambria Math" w:hAnsi="Cambria Math"/>
                  </w:rPr>
                  <m:t>edit</m:t>
                </w:ins>
              </m:r>
            </m:sub>
          </m:sSub>
          <m:r>
            <w:ins w:id="1945" w:author="Lasse J. Laaksonen (Nokia)" w:date="2025-10-09T15:32:00Z" w16du:dateUtc="2025-10-09T12:32:00Z">
              <m:rPr>
                <m:sty m:val="p"/>
              </m:rPr>
              <w:rPr>
                <w:rFonts w:ascii="Cambria Math" w:hAnsi="Cambria Math"/>
              </w:rPr>
              <m:t>(</m:t>
            </w:ins>
          </m:r>
          <m:r>
            <w:ins w:id="1946" w:author="Lasse J. Laaksonen (Nokia)" w:date="2025-10-09T15:32:00Z" w16du:dateUtc="2025-10-09T12:32:00Z">
              <w:rPr>
                <w:rFonts w:ascii="Cambria Math" w:hAnsi="Cambria Math"/>
              </w:rPr>
              <m:t>b</m:t>
            </w:ins>
          </m:r>
          <m:r>
            <w:ins w:id="1947" w:author="Lasse J. Laaksonen (Nokia)" w:date="2025-10-09T15:32:00Z" w16du:dateUtc="2025-10-09T12:32:00Z">
              <m:rPr>
                <m:sty m:val="p"/>
              </m:rPr>
              <w:rPr>
                <w:rFonts w:ascii="Cambria Math" w:hAnsi="Cambria Math"/>
              </w:rPr>
              <m:t>,</m:t>
            </w:ins>
          </m:r>
          <m:r>
            <w:ins w:id="1948" w:author="Lasse J. Laaksonen (Nokia)" w:date="2025-10-09T15:32:00Z" w16du:dateUtc="2025-10-09T12:32:00Z">
              <w:rPr>
                <w:rFonts w:ascii="Cambria Math" w:hAnsi="Cambria Math"/>
              </w:rPr>
              <m:t>m</m:t>
            </w:ins>
          </m:r>
          <m:r>
            <w:ins w:id="1949" w:author="Lasse J. Laaksonen (Nokia)" w:date="2025-10-09T15:32:00Z" w16du:dateUtc="2025-10-09T12:32:00Z">
              <m:rPr>
                <m:sty m:val="p"/>
              </m:rPr>
              <w:rPr>
                <w:rFonts w:ascii="Cambria Math" w:hAnsi="Cambria Math"/>
              </w:rPr>
              <m:t>,</m:t>
            </w:ins>
          </m:r>
          <m:r>
            <w:ins w:id="1950" w:author="Lasse J. Laaksonen (Nokia)" w:date="2025-10-09T15:32:00Z" w16du:dateUtc="2025-10-09T12:32:00Z">
              <w:rPr>
                <w:rFonts w:ascii="Cambria Math" w:hAnsi="Cambria Math"/>
              </w:rPr>
              <m:t>j</m:t>
            </w:ins>
          </m:r>
          <m:r>
            <w:ins w:id="1951" w:author="Lasse J. Laaksonen (Nokia)" w:date="2025-10-09T15:32:00Z" w16du:dateUtc="2025-10-09T12:32:00Z">
              <m:rPr>
                <m:sty m:val="p"/>
              </m:rPr>
              <w:rPr>
                <w:rFonts w:ascii="Cambria Math" w:hAnsi="Cambria Math"/>
              </w:rPr>
              <m:t xml:space="preserve">)= </m:t>
            </w:ins>
          </m:r>
          <m:f>
            <m:fPr>
              <m:ctrlPr>
                <w:ins w:id="1952" w:author="Lasse J. Laaksonen (Nokia)" w:date="2025-10-09T15:32:00Z" w16du:dateUtc="2025-10-09T12:32:00Z">
                  <w:rPr>
                    <w:rFonts w:ascii="Cambria Math" w:hAnsi="Cambria Math"/>
                  </w:rPr>
                </w:ins>
              </m:ctrlPr>
            </m:fPr>
            <m:num>
              <m:sSup>
                <m:sSupPr>
                  <m:ctrlPr>
                    <w:ins w:id="1953" w:author="Lasse J. Laaksonen (Nokia)" w:date="2025-10-09T15:32:00Z" w16du:dateUtc="2025-10-09T12:32:00Z">
                      <w:rPr>
                        <w:rFonts w:ascii="Cambria Math" w:hAnsi="Cambria Math"/>
                      </w:rPr>
                    </w:ins>
                  </m:ctrlPr>
                </m:sSupPr>
                <m:e>
                  <m:sSub>
                    <m:sSubPr>
                      <m:ctrlPr>
                        <w:ins w:id="1954" w:author="Lasse J. Laaksonen (Nokia)" w:date="2025-10-09T15:32:00Z" w16du:dateUtc="2025-10-09T12:32:00Z">
                          <w:rPr>
                            <w:rFonts w:ascii="Cambria Math" w:hAnsi="Cambria Math"/>
                          </w:rPr>
                        </w:ins>
                      </m:ctrlPr>
                    </m:sSubPr>
                    <m:e>
                      <m:r>
                        <w:ins w:id="1955" w:author="Lasse J. Laaksonen (Nokia)" w:date="2025-10-09T15:32:00Z" w16du:dateUtc="2025-10-09T12:32:00Z">
                          <w:rPr>
                            <w:rFonts w:ascii="Cambria Math" w:hAnsi="Cambria Math"/>
                          </w:rPr>
                          <m:t>g</m:t>
                        </w:ins>
                      </m:r>
                    </m:e>
                    <m:sub>
                      <m:r>
                        <w:ins w:id="1956" w:author="Lasse J. Laaksonen (Nokia)" w:date="2025-10-09T15:32:00Z" w16du:dateUtc="2025-10-09T12:32:00Z">
                          <w:rPr>
                            <w:rFonts w:ascii="Cambria Math" w:hAnsi="Cambria Math"/>
                          </w:rPr>
                          <m:t>ISM</m:t>
                        </w:ins>
                      </m:r>
                      <m:r>
                        <w:ins w:id="1957" w:author="Lasse J. Laaksonen (Nokia)" w:date="2025-10-09T15:32:00Z" w16du:dateUtc="2025-10-09T12:32:00Z">
                          <m:rPr>
                            <m:sty m:val="p"/>
                          </m:rPr>
                          <w:rPr>
                            <w:rFonts w:ascii="Cambria Math" w:hAnsi="Cambria Math"/>
                          </w:rPr>
                          <m:t>,</m:t>
                        </w:ins>
                      </m:r>
                      <m:r>
                        <w:ins w:id="1958" w:author="Lasse J. Laaksonen (Nokia)" w:date="2025-10-09T15:32:00Z" w16du:dateUtc="2025-10-09T12:32:00Z">
                          <w:rPr>
                            <w:rFonts w:ascii="Cambria Math" w:hAnsi="Cambria Math"/>
                          </w:rPr>
                          <m:t>edit</m:t>
                        </w:ins>
                      </m:r>
                    </m:sub>
                  </m:sSub>
                  <m:d>
                    <m:dPr>
                      <m:ctrlPr>
                        <w:ins w:id="1959" w:author="Lasse J. Laaksonen (Nokia)" w:date="2025-10-09T15:32:00Z" w16du:dateUtc="2025-10-09T12:32:00Z">
                          <w:rPr>
                            <w:rFonts w:ascii="Cambria Math" w:hAnsi="Cambria Math"/>
                          </w:rPr>
                        </w:ins>
                      </m:ctrlPr>
                    </m:dPr>
                    <m:e>
                      <m:r>
                        <w:ins w:id="1960" w:author="Lasse J. Laaksonen (Nokia)" w:date="2025-10-09T15:32:00Z" w16du:dateUtc="2025-10-09T12:32:00Z">
                          <w:rPr>
                            <w:rFonts w:ascii="Cambria Math" w:hAnsi="Cambria Math"/>
                          </w:rPr>
                          <m:t>j</m:t>
                        </w:ins>
                      </m:r>
                    </m:e>
                  </m:d>
                </m:e>
                <m:sup>
                  <m:r>
                    <w:ins w:id="1961" w:author="Lasse J. Laaksonen (Nokia)" w:date="2025-10-09T15:32:00Z" w16du:dateUtc="2025-10-09T12:32:00Z">
                      <m:rPr>
                        <m:sty m:val="p"/>
                      </m:rPr>
                      <w:rPr>
                        <w:rFonts w:ascii="Cambria Math" w:hAnsi="Cambria Math"/>
                      </w:rPr>
                      <m:t>2</m:t>
                    </w:ins>
                  </m:r>
                </m:sup>
              </m:sSup>
              <m:sSub>
                <m:sSubPr>
                  <m:ctrlPr>
                    <w:ins w:id="1962" w:author="Lasse J. Laaksonen (Nokia)" w:date="2025-10-09T15:32:00Z" w16du:dateUtc="2025-10-09T12:32:00Z">
                      <w:rPr>
                        <w:rFonts w:ascii="Cambria Math" w:hAnsi="Cambria Math"/>
                      </w:rPr>
                    </w:ins>
                  </m:ctrlPr>
                </m:sSubPr>
                <m:e>
                  <m:r>
                    <w:ins w:id="1963" w:author="Lasse J. Laaksonen (Nokia)" w:date="2025-10-09T15:32:00Z" w16du:dateUtc="2025-10-09T12:32:00Z">
                      <w:rPr>
                        <w:rFonts w:ascii="Cambria Math" w:hAnsi="Cambria Math"/>
                      </w:rPr>
                      <m:t>r</m:t>
                    </w:ins>
                  </m:r>
                </m:e>
                <m:sub>
                  <m:r>
                    <w:ins w:id="1964" w:author="Lasse J. Laaksonen (Nokia)" w:date="2025-10-09T15:32:00Z" w16du:dateUtc="2025-10-09T12:32:00Z">
                      <w:rPr>
                        <w:rFonts w:ascii="Cambria Math" w:hAnsi="Cambria Math"/>
                      </w:rPr>
                      <m:t>ISM</m:t>
                    </w:ins>
                  </m:r>
                  <m:r>
                    <w:ins w:id="1965" w:author="Lasse J. Laaksonen (Nokia)" w:date="2025-10-09T15:32:00Z" w16du:dateUtc="2025-10-09T12:32:00Z">
                      <m:rPr>
                        <m:sty m:val="p"/>
                      </m:rPr>
                      <w:rPr>
                        <w:rFonts w:ascii="Cambria Math" w:hAnsi="Cambria Math"/>
                      </w:rPr>
                      <m:t xml:space="preserve">, </m:t>
                    </w:ins>
                  </m:r>
                  <m:r>
                    <w:ins w:id="1966" w:author="Lasse J. Laaksonen (Nokia)" w:date="2025-10-09T15:32:00Z" w16du:dateUtc="2025-10-09T12:32:00Z">
                      <w:rPr>
                        <w:rFonts w:ascii="Cambria Math" w:hAnsi="Cambria Math"/>
                      </w:rPr>
                      <m:t>orig</m:t>
                    </w:ins>
                  </m:r>
                </m:sub>
              </m:sSub>
              <m:d>
                <m:dPr>
                  <m:ctrlPr>
                    <w:ins w:id="1967" w:author="Lasse J. Laaksonen (Nokia)" w:date="2025-10-09T15:32:00Z" w16du:dateUtc="2025-10-09T12:32:00Z">
                      <w:rPr>
                        <w:rFonts w:ascii="Cambria Math" w:hAnsi="Cambria Math"/>
                      </w:rPr>
                    </w:ins>
                  </m:ctrlPr>
                </m:dPr>
                <m:e>
                  <m:r>
                    <w:ins w:id="1968" w:author="Lasse J. Laaksonen (Nokia)" w:date="2025-10-09T15:32:00Z" w16du:dateUtc="2025-10-09T12:32:00Z">
                      <w:rPr>
                        <w:rFonts w:ascii="Cambria Math" w:hAnsi="Cambria Math"/>
                      </w:rPr>
                      <m:t>b</m:t>
                    </w:ins>
                  </m:r>
                  <m:r>
                    <w:ins w:id="1969" w:author="Lasse J. Laaksonen (Nokia)" w:date="2025-10-09T15:32:00Z" w16du:dateUtc="2025-10-09T12:32:00Z">
                      <m:rPr>
                        <m:sty m:val="p"/>
                      </m:rPr>
                      <w:rPr>
                        <w:rFonts w:ascii="Cambria Math" w:hAnsi="Cambria Math"/>
                      </w:rPr>
                      <m:t>,</m:t>
                    </w:ins>
                  </m:r>
                  <m:r>
                    <w:ins w:id="1970" w:author="Lasse J. Laaksonen (Nokia)" w:date="2025-10-09T15:32:00Z" w16du:dateUtc="2025-10-09T12:32:00Z">
                      <w:rPr>
                        <w:rFonts w:ascii="Cambria Math" w:hAnsi="Cambria Math"/>
                      </w:rPr>
                      <m:t>m</m:t>
                    </w:ins>
                  </m:r>
                  <m:r>
                    <w:ins w:id="1971" w:author="Lasse J. Laaksonen (Nokia)" w:date="2025-10-09T15:32:00Z" w16du:dateUtc="2025-10-09T12:32:00Z">
                      <m:rPr>
                        <m:sty m:val="p"/>
                      </m:rPr>
                      <w:rPr>
                        <w:rFonts w:ascii="Cambria Math" w:hAnsi="Cambria Math"/>
                      </w:rPr>
                      <m:t>,</m:t>
                    </w:ins>
                  </m:r>
                  <m:r>
                    <w:ins w:id="1972" w:author="Lasse J. Laaksonen (Nokia)" w:date="2025-10-09T15:32:00Z" w16du:dateUtc="2025-10-09T12:32:00Z">
                      <w:rPr>
                        <w:rFonts w:ascii="Cambria Math" w:hAnsi="Cambria Math"/>
                      </w:rPr>
                      <m:t>j</m:t>
                    </w:ins>
                  </m:r>
                </m:e>
              </m:d>
            </m:num>
            <m:den>
              <m:sSub>
                <m:sSubPr>
                  <m:ctrlPr>
                    <w:ins w:id="1973" w:author="Lasse J. Laaksonen (Nokia)" w:date="2025-10-09T15:32:00Z" w16du:dateUtc="2025-10-09T12:32:00Z">
                      <w:rPr>
                        <w:rFonts w:ascii="Cambria Math" w:hAnsi="Cambria Math"/>
                      </w:rPr>
                    </w:ins>
                  </m:ctrlPr>
                </m:sSubPr>
                <m:e>
                  <m:r>
                    <w:ins w:id="1974" w:author="Lasse J. Laaksonen (Nokia)" w:date="2025-10-09T15:32:00Z" w16du:dateUtc="2025-10-09T12:32:00Z">
                      <w:rPr>
                        <w:rFonts w:ascii="Cambria Math" w:hAnsi="Cambria Math"/>
                      </w:rPr>
                      <m:t>r</m:t>
                    </w:ins>
                  </m:r>
                </m:e>
                <m:sub>
                  <m:r>
                    <w:ins w:id="1975" w:author="Lasse J. Laaksonen (Nokia)" w:date="2025-10-09T15:32:00Z" w16du:dateUtc="2025-10-09T12:32:00Z">
                      <w:rPr>
                        <w:rFonts w:ascii="Cambria Math" w:hAnsi="Cambria Math"/>
                      </w:rPr>
                      <m:t>tot</m:t>
                    </w:ins>
                  </m:r>
                  <m:r>
                    <w:ins w:id="1976" w:author="Lasse J. Laaksonen (Nokia)" w:date="2025-10-09T15:32:00Z" w16du:dateUtc="2025-10-09T12:32:00Z">
                      <m:rPr>
                        <m:sty m:val="p"/>
                      </m:rPr>
                      <w:rPr>
                        <w:rFonts w:ascii="Cambria Math" w:hAnsi="Cambria Math"/>
                      </w:rPr>
                      <m:t xml:space="preserve">, </m:t>
                    </w:ins>
                  </m:r>
                  <m:r>
                    <w:ins w:id="1977" w:author="Lasse J. Laaksonen (Nokia)" w:date="2025-10-09T15:32:00Z" w16du:dateUtc="2025-10-09T12:32:00Z">
                      <w:rPr>
                        <w:rFonts w:ascii="Cambria Math" w:hAnsi="Cambria Math"/>
                      </w:rPr>
                      <m:t>target</m:t>
                    </w:ins>
                  </m:r>
                </m:sub>
              </m:sSub>
              <m:r>
                <w:ins w:id="1978" w:author="Lasse J. Laaksonen (Nokia)" w:date="2025-10-09T15:32:00Z" w16du:dateUtc="2025-10-09T12:32:00Z">
                  <m:rPr>
                    <m:sty m:val="p"/>
                  </m:rPr>
                  <w:rPr>
                    <w:rFonts w:ascii="Cambria Math" w:hAnsi="Cambria Math"/>
                  </w:rPr>
                  <m:t>(</m:t>
                </w:ins>
              </m:r>
              <m:r>
                <w:ins w:id="1979" w:author="Lasse J. Laaksonen (Nokia)" w:date="2025-10-09T15:32:00Z" w16du:dateUtc="2025-10-09T12:32:00Z">
                  <w:rPr>
                    <w:rFonts w:ascii="Cambria Math" w:hAnsi="Cambria Math"/>
                  </w:rPr>
                  <m:t>b</m:t>
                </w:ins>
              </m:r>
              <m:r>
                <w:ins w:id="1980" w:author="Lasse J. Laaksonen (Nokia)" w:date="2025-10-09T15:32:00Z" w16du:dateUtc="2025-10-09T12:32:00Z">
                  <m:rPr>
                    <m:sty m:val="p"/>
                  </m:rPr>
                  <w:rPr>
                    <w:rFonts w:ascii="Cambria Math" w:hAnsi="Cambria Math"/>
                  </w:rPr>
                  <m:t>,</m:t>
                </w:ins>
              </m:r>
              <m:r>
                <w:ins w:id="1981" w:author="Lasse J. Laaksonen (Nokia)" w:date="2025-10-09T15:32:00Z" w16du:dateUtc="2025-10-09T12:32:00Z">
                  <w:rPr>
                    <w:rFonts w:ascii="Cambria Math" w:hAnsi="Cambria Math"/>
                  </w:rPr>
                  <m:t>m</m:t>
                </w:ins>
              </m:r>
              <m:r>
                <w:ins w:id="1982" w:author="Lasse J. Laaksonen (Nokia)" w:date="2025-10-09T15:32:00Z" w16du:dateUtc="2025-10-09T12:32:00Z">
                  <m:rPr>
                    <m:sty m:val="p"/>
                  </m:rPr>
                  <w:rPr>
                    <w:rFonts w:ascii="Cambria Math" w:hAnsi="Cambria Math"/>
                  </w:rPr>
                  <m:t>)</m:t>
                </w:ins>
              </m:r>
            </m:den>
          </m:f>
        </m:oMath>
      </m:oMathPara>
    </w:p>
    <w:p w14:paraId="0F219FF3" w14:textId="77777777" w:rsidR="004F40D5" w:rsidRPr="00CD76DC" w:rsidRDefault="004F40D5" w:rsidP="004F40D5">
      <w:pPr>
        <w:rPr>
          <w:ins w:id="1983" w:author="Lasse J. Laaksonen (Nokia)" w:date="2025-10-09T15:32:00Z" w16du:dateUtc="2025-10-09T12:32:00Z"/>
        </w:rPr>
      </w:pPr>
      <w:ins w:id="1984" w:author="Lasse J. Laaksonen (Nokia)" w:date="2025-10-09T15:32:00Z" w16du:dateUtc="2025-10-09T12:32:00Z">
        <w:r w:rsidRPr="00CD76DC">
          <w:t>And for MASA:</w:t>
        </w:r>
      </w:ins>
    </w:p>
    <w:p w14:paraId="1801DDE9" w14:textId="77777777" w:rsidR="004F40D5" w:rsidRPr="00CD76DC" w:rsidRDefault="00000000" w:rsidP="004F40D5">
      <w:pPr>
        <w:pStyle w:val="EQ"/>
        <w:rPr>
          <w:ins w:id="1985" w:author="Lasse J. Laaksonen (Nokia)" w:date="2025-10-09T15:32:00Z" w16du:dateUtc="2025-10-09T12:32:00Z"/>
        </w:rPr>
      </w:pPr>
      <m:oMathPara>
        <m:oMath>
          <m:sSub>
            <m:sSubPr>
              <m:ctrlPr>
                <w:ins w:id="1986" w:author="Lasse J. Laaksonen (Nokia)" w:date="2025-10-09T15:32:00Z" w16du:dateUtc="2025-10-09T12:32:00Z">
                  <w:rPr>
                    <w:rFonts w:ascii="Cambria Math" w:hAnsi="Cambria Math"/>
                  </w:rPr>
                </w:ins>
              </m:ctrlPr>
            </m:sSubPr>
            <m:e>
              <m:r>
                <w:ins w:id="1987" w:author="Lasse J. Laaksonen (Nokia)" w:date="2025-10-09T15:32:00Z" w16du:dateUtc="2025-10-09T12:32:00Z">
                  <w:rPr>
                    <w:rFonts w:ascii="Cambria Math" w:hAnsi="Cambria Math"/>
                  </w:rPr>
                  <m:t>r</m:t>
                </w:ins>
              </m:r>
              <m:r>
                <w:ins w:id="1988" w:author="Lasse J. Laaksonen (Nokia)" w:date="2025-10-09T15:32:00Z" w16du:dateUtc="2025-10-09T12:32:00Z">
                  <m:rPr>
                    <m:sty m:val="p"/>
                  </m:rPr>
                  <w:rPr>
                    <w:rFonts w:ascii="Cambria Math" w:hAnsi="Cambria Math"/>
                  </w:rPr>
                  <m:t>'</m:t>
                </w:ins>
              </m:r>
            </m:e>
            <m:sub>
              <m:r>
                <w:ins w:id="1989" w:author="Lasse J. Laaksonen (Nokia)" w:date="2025-10-09T15:32:00Z" w16du:dateUtc="2025-10-09T12:32:00Z">
                  <w:rPr>
                    <w:rFonts w:ascii="Cambria Math" w:hAnsi="Cambria Math"/>
                  </w:rPr>
                  <m:t>MASA</m:t>
                </w:ins>
              </m:r>
              <m:r>
                <w:ins w:id="1990" w:author="Lasse J. Laaksonen (Nokia)" w:date="2025-10-09T15:32:00Z" w16du:dateUtc="2025-10-09T12:32:00Z">
                  <m:rPr>
                    <m:sty m:val="p"/>
                  </m:rPr>
                  <w:rPr>
                    <w:rFonts w:ascii="Cambria Math" w:hAnsi="Cambria Math"/>
                  </w:rPr>
                  <m:t xml:space="preserve">, </m:t>
                </w:ins>
              </m:r>
              <m:r>
                <w:ins w:id="1991" w:author="Lasse J. Laaksonen (Nokia)" w:date="2025-10-09T15:32:00Z" w16du:dateUtc="2025-10-09T12:32:00Z">
                  <w:rPr>
                    <w:rFonts w:ascii="Cambria Math" w:hAnsi="Cambria Math"/>
                  </w:rPr>
                  <m:t>edit</m:t>
                </w:ins>
              </m:r>
            </m:sub>
          </m:sSub>
          <m:r>
            <w:ins w:id="1992" w:author="Lasse J. Laaksonen (Nokia)" w:date="2025-10-09T15:32:00Z" w16du:dateUtc="2025-10-09T12:32:00Z">
              <m:rPr>
                <m:sty m:val="p"/>
              </m:rPr>
              <w:rPr>
                <w:rFonts w:ascii="Cambria Math" w:hAnsi="Cambria Math"/>
              </w:rPr>
              <m:t>(</m:t>
            </w:ins>
          </m:r>
          <m:r>
            <w:ins w:id="1993" w:author="Lasse J. Laaksonen (Nokia)" w:date="2025-10-09T15:32:00Z" w16du:dateUtc="2025-10-09T12:32:00Z">
              <w:rPr>
                <w:rFonts w:ascii="Cambria Math" w:hAnsi="Cambria Math"/>
              </w:rPr>
              <m:t>b</m:t>
            </w:ins>
          </m:r>
          <m:r>
            <w:ins w:id="1994" w:author="Lasse J. Laaksonen (Nokia)" w:date="2025-10-09T15:32:00Z" w16du:dateUtc="2025-10-09T12:32:00Z">
              <m:rPr>
                <m:sty m:val="p"/>
              </m:rPr>
              <w:rPr>
                <w:rFonts w:ascii="Cambria Math" w:hAnsi="Cambria Math"/>
              </w:rPr>
              <m:t>,</m:t>
            </w:ins>
          </m:r>
          <m:r>
            <w:ins w:id="1995" w:author="Lasse J. Laaksonen (Nokia)" w:date="2025-10-09T15:32:00Z" w16du:dateUtc="2025-10-09T12:32:00Z">
              <w:rPr>
                <w:rFonts w:ascii="Cambria Math" w:hAnsi="Cambria Math"/>
              </w:rPr>
              <m:t>m</m:t>
            </w:ins>
          </m:r>
          <m:r>
            <w:ins w:id="1996" w:author="Lasse J. Laaksonen (Nokia)" w:date="2025-10-09T15:32:00Z" w16du:dateUtc="2025-10-09T12:32:00Z">
              <m:rPr>
                <m:sty m:val="p"/>
              </m:rPr>
              <w:rPr>
                <w:rFonts w:ascii="Cambria Math" w:hAnsi="Cambria Math"/>
              </w:rPr>
              <m:t>,</m:t>
            </w:ins>
          </m:r>
          <m:r>
            <w:ins w:id="1997" w:author="Lasse J. Laaksonen (Nokia)" w:date="2025-10-09T15:32:00Z" w16du:dateUtc="2025-10-09T12:32:00Z">
              <w:rPr>
                <w:rFonts w:ascii="Cambria Math" w:hAnsi="Cambria Math"/>
              </w:rPr>
              <m:t>i</m:t>
            </w:ins>
          </m:r>
          <m:r>
            <w:ins w:id="1998" w:author="Lasse J. Laaksonen (Nokia)" w:date="2025-10-09T15:32:00Z" w16du:dateUtc="2025-10-09T12:32:00Z">
              <m:rPr>
                <m:sty m:val="p"/>
              </m:rPr>
              <w:rPr>
                <w:rFonts w:ascii="Cambria Math" w:hAnsi="Cambria Math"/>
              </w:rPr>
              <m:t xml:space="preserve">)= </m:t>
            </w:ins>
          </m:r>
          <m:f>
            <m:fPr>
              <m:ctrlPr>
                <w:ins w:id="1999" w:author="Lasse J. Laaksonen (Nokia)" w:date="2025-10-09T15:32:00Z" w16du:dateUtc="2025-10-09T12:32:00Z">
                  <w:rPr>
                    <w:rFonts w:ascii="Cambria Math" w:hAnsi="Cambria Math"/>
                  </w:rPr>
                </w:ins>
              </m:ctrlPr>
            </m:fPr>
            <m:num>
              <m:sSup>
                <m:sSupPr>
                  <m:ctrlPr>
                    <w:ins w:id="2000" w:author="Lasse J. Laaksonen (Nokia)" w:date="2025-10-09T15:32:00Z" w16du:dateUtc="2025-10-09T12:32:00Z">
                      <w:rPr>
                        <w:rFonts w:ascii="Cambria Math" w:hAnsi="Cambria Math"/>
                      </w:rPr>
                    </w:ins>
                  </m:ctrlPr>
                </m:sSupPr>
                <m:e>
                  <m:sSub>
                    <m:sSubPr>
                      <m:ctrlPr>
                        <w:ins w:id="2001" w:author="Lasse J. Laaksonen (Nokia)" w:date="2025-10-09T15:32:00Z" w16du:dateUtc="2025-10-09T12:32:00Z">
                          <w:rPr>
                            <w:rFonts w:ascii="Cambria Math" w:hAnsi="Cambria Math"/>
                          </w:rPr>
                        </w:ins>
                      </m:ctrlPr>
                    </m:sSubPr>
                    <m:e>
                      <m:r>
                        <w:ins w:id="2002" w:author="Lasse J. Laaksonen (Nokia)" w:date="2025-10-09T15:32:00Z" w16du:dateUtc="2025-10-09T12:32:00Z">
                          <w:rPr>
                            <w:rFonts w:ascii="Cambria Math" w:hAnsi="Cambria Math"/>
                          </w:rPr>
                          <m:t>g</m:t>
                        </w:ins>
                      </m:r>
                    </m:e>
                    <m:sub>
                      <m:r>
                        <w:ins w:id="2003" w:author="Lasse J. Laaksonen (Nokia)" w:date="2025-10-09T15:32:00Z" w16du:dateUtc="2025-10-09T12:32:00Z">
                          <w:rPr>
                            <w:rFonts w:ascii="Cambria Math" w:hAnsi="Cambria Math"/>
                          </w:rPr>
                          <m:t>MASA</m:t>
                        </w:ins>
                      </m:r>
                      <m:r>
                        <w:ins w:id="2004" w:author="Lasse J. Laaksonen (Nokia)" w:date="2025-10-09T15:32:00Z" w16du:dateUtc="2025-10-09T12:32:00Z">
                          <m:rPr>
                            <m:sty m:val="p"/>
                          </m:rPr>
                          <w:rPr>
                            <w:rFonts w:ascii="Cambria Math" w:hAnsi="Cambria Math"/>
                          </w:rPr>
                          <m:t>,</m:t>
                        </w:ins>
                      </m:r>
                      <m:r>
                        <w:ins w:id="2005" w:author="Lasse J. Laaksonen (Nokia)" w:date="2025-10-09T15:32:00Z" w16du:dateUtc="2025-10-09T12:32:00Z">
                          <w:rPr>
                            <w:rFonts w:ascii="Cambria Math" w:hAnsi="Cambria Math"/>
                          </w:rPr>
                          <m:t>edit</m:t>
                        </w:ins>
                      </m:r>
                    </m:sub>
                  </m:sSub>
                </m:e>
                <m:sup>
                  <m:r>
                    <w:ins w:id="2006" w:author="Lasse J. Laaksonen (Nokia)" w:date="2025-10-09T15:32:00Z" w16du:dateUtc="2025-10-09T12:32:00Z">
                      <m:rPr>
                        <m:sty m:val="p"/>
                      </m:rPr>
                      <w:rPr>
                        <w:rFonts w:ascii="Cambria Math" w:hAnsi="Cambria Math"/>
                      </w:rPr>
                      <m:t>2</m:t>
                    </w:ins>
                  </m:r>
                </m:sup>
              </m:sSup>
              <m:sSub>
                <m:sSubPr>
                  <m:ctrlPr>
                    <w:ins w:id="2007" w:author="Lasse J. Laaksonen (Nokia)" w:date="2025-10-09T15:32:00Z" w16du:dateUtc="2025-10-09T12:32:00Z">
                      <w:rPr>
                        <w:rFonts w:ascii="Cambria Math" w:hAnsi="Cambria Math"/>
                      </w:rPr>
                    </w:ins>
                  </m:ctrlPr>
                </m:sSubPr>
                <m:e>
                  <m:r>
                    <w:ins w:id="2008" w:author="Lasse J. Laaksonen (Nokia)" w:date="2025-10-09T15:32:00Z" w16du:dateUtc="2025-10-09T12:32:00Z">
                      <w:rPr>
                        <w:rFonts w:ascii="Cambria Math" w:hAnsi="Cambria Math"/>
                      </w:rPr>
                      <m:t>r</m:t>
                    </w:ins>
                  </m:r>
                </m:e>
                <m:sub>
                  <m:r>
                    <w:ins w:id="2009" w:author="Lasse J. Laaksonen (Nokia)" w:date="2025-10-09T15:32:00Z" w16du:dateUtc="2025-10-09T12:32:00Z">
                      <w:rPr>
                        <w:rFonts w:ascii="Cambria Math" w:hAnsi="Cambria Math"/>
                      </w:rPr>
                      <m:t>MASA</m:t>
                    </w:ins>
                  </m:r>
                  <m:r>
                    <w:ins w:id="2010" w:author="Lasse J. Laaksonen (Nokia)" w:date="2025-10-09T15:32:00Z" w16du:dateUtc="2025-10-09T12:32:00Z">
                      <m:rPr>
                        <m:sty m:val="p"/>
                      </m:rPr>
                      <w:rPr>
                        <w:rFonts w:ascii="Cambria Math" w:hAnsi="Cambria Math"/>
                      </w:rPr>
                      <m:t xml:space="preserve">, </m:t>
                    </w:ins>
                  </m:r>
                  <m:r>
                    <w:ins w:id="2011" w:author="Lasse J. Laaksonen (Nokia)" w:date="2025-10-09T15:32:00Z" w16du:dateUtc="2025-10-09T12:32:00Z">
                      <w:rPr>
                        <w:rFonts w:ascii="Cambria Math" w:hAnsi="Cambria Math"/>
                      </w:rPr>
                      <m:t>orig</m:t>
                    </w:ins>
                  </m:r>
                </m:sub>
              </m:sSub>
              <m:d>
                <m:dPr>
                  <m:ctrlPr>
                    <w:ins w:id="2012" w:author="Lasse J. Laaksonen (Nokia)" w:date="2025-10-09T15:32:00Z" w16du:dateUtc="2025-10-09T12:32:00Z">
                      <w:rPr>
                        <w:rFonts w:ascii="Cambria Math" w:hAnsi="Cambria Math"/>
                      </w:rPr>
                    </w:ins>
                  </m:ctrlPr>
                </m:dPr>
                <m:e>
                  <m:r>
                    <w:ins w:id="2013" w:author="Lasse J. Laaksonen (Nokia)" w:date="2025-10-09T15:32:00Z" w16du:dateUtc="2025-10-09T12:32:00Z">
                      <w:rPr>
                        <w:rFonts w:ascii="Cambria Math" w:hAnsi="Cambria Math"/>
                      </w:rPr>
                      <m:t>b</m:t>
                    </w:ins>
                  </m:r>
                  <m:r>
                    <w:ins w:id="2014" w:author="Lasse J. Laaksonen (Nokia)" w:date="2025-10-09T15:32:00Z" w16du:dateUtc="2025-10-09T12:32:00Z">
                      <m:rPr>
                        <m:sty m:val="p"/>
                      </m:rPr>
                      <w:rPr>
                        <w:rFonts w:ascii="Cambria Math" w:hAnsi="Cambria Math"/>
                      </w:rPr>
                      <m:t>,</m:t>
                    </w:ins>
                  </m:r>
                  <m:r>
                    <w:ins w:id="2015" w:author="Lasse J. Laaksonen (Nokia)" w:date="2025-10-09T15:32:00Z" w16du:dateUtc="2025-10-09T12:32:00Z">
                      <w:rPr>
                        <w:rFonts w:ascii="Cambria Math" w:hAnsi="Cambria Math"/>
                      </w:rPr>
                      <m:t>m</m:t>
                    </w:ins>
                  </m:r>
                  <m:r>
                    <w:ins w:id="2016" w:author="Lasse J. Laaksonen (Nokia)" w:date="2025-10-09T15:32:00Z" w16du:dateUtc="2025-10-09T12:32:00Z">
                      <m:rPr>
                        <m:sty m:val="p"/>
                      </m:rPr>
                      <w:rPr>
                        <w:rFonts w:ascii="Cambria Math" w:hAnsi="Cambria Math"/>
                      </w:rPr>
                      <m:t>,</m:t>
                    </w:ins>
                  </m:r>
                  <m:r>
                    <w:ins w:id="2017" w:author="Lasse J. Laaksonen (Nokia)" w:date="2025-10-09T15:32:00Z" w16du:dateUtc="2025-10-09T12:32:00Z">
                      <w:rPr>
                        <w:rFonts w:ascii="Cambria Math" w:hAnsi="Cambria Math"/>
                      </w:rPr>
                      <m:t>i</m:t>
                    </w:ins>
                  </m:r>
                </m:e>
              </m:d>
            </m:num>
            <m:den>
              <m:sSub>
                <m:sSubPr>
                  <m:ctrlPr>
                    <w:ins w:id="2018" w:author="Lasse J. Laaksonen (Nokia)" w:date="2025-10-09T15:32:00Z" w16du:dateUtc="2025-10-09T12:32:00Z">
                      <w:rPr>
                        <w:rFonts w:ascii="Cambria Math" w:hAnsi="Cambria Math"/>
                      </w:rPr>
                    </w:ins>
                  </m:ctrlPr>
                </m:sSubPr>
                <m:e>
                  <m:r>
                    <w:ins w:id="2019" w:author="Lasse J. Laaksonen (Nokia)" w:date="2025-10-09T15:32:00Z" w16du:dateUtc="2025-10-09T12:32:00Z">
                      <w:rPr>
                        <w:rFonts w:ascii="Cambria Math" w:hAnsi="Cambria Math"/>
                      </w:rPr>
                      <m:t>r</m:t>
                    </w:ins>
                  </m:r>
                </m:e>
                <m:sub>
                  <m:r>
                    <w:ins w:id="2020" w:author="Lasse J. Laaksonen (Nokia)" w:date="2025-10-09T15:32:00Z" w16du:dateUtc="2025-10-09T12:32:00Z">
                      <w:rPr>
                        <w:rFonts w:ascii="Cambria Math" w:hAnsi="Cambria Math"/>
                      </w:rPr>
                      <m:t>tot</m:t>
                    </w:ins>
                  </m:r>
                  <m:r>
                    <w:ins w:id="2021" w:author="Lasse J. Laaksonen (Nokia)" w:date="2025-10-09T15:32:00Z" w16du:dateUtc="2025-10-09T12:32:00Z">
                      <m:rPr>
                        <m:sty m:val="p"/>
                      </m:rPr>
                      <w:rPr>
                        <w:rFonts w:ascii="Cambria Math" w:hAnsi="Cambria Math"/>
                      </w:rPr>
                      <m:t xml:space="preserve">, </m:t>
                    </w:ins>
                  </m:r>
                  <m:r>
                    <w:ins w:id="2022" w:author="Lasse J. Laaksonen (Nokia)" w:date="2025-10-09T15:32:00Z" w16du:dateUtc="2025-10-09T12:32:00Z">
                      <w:rPr>
                        <w:rFonts w:ascii="Cambria Math" w:hAnsi="Cambria Math"/>
                      </w:rPr>
                      <m:t>target</m:t>
                    </w:ins>
                  </m:r>
                </m:sub>
              </m:sSub>
              <m:r>
                <w:ins w:id="2023" w:author="Lasse J. Laaksonen (Nokia)" w:date="2025-10-09T15:32:00Z" w16du:dateUtc="2025-10-09T12:32:00Z">
                  <m:rPr>
                    <m:sty m:val="p"/>
                  </m:rPr>
                  <w:rPr>
                    <w:rFonts w:ascii="Cambria Math" w:hAnsi="Cambria Math"/>
                  </w:rPr>
                  <m:t>(</m:t>
                </w:ins>
              </m:r>
              <m:r>
                <w:ins w:id="2024" w:author="Lasse J. Laaksonen (Nokia)" w:date="2025-10-09T15:32:00Z" w16du:dateUtc="2025-10-09T12:32:00Z">
                  <w:rPr>
                    <w:rFonts w:ascii="Cambria Math" w:hAnsi="Cambria Math"/>
                  </w:rPr>
                  <m:t>b</m:t>
                </w:ins>
              </m:r>
              <m:r>
                <w:ins w:id="2025" w:author="Lasse J. Laaksonen (Nokia)" w:date="2025-10-09T15:32:00Z" w16du:dateUtc="2025-10-09T12:32:00Z">
                  <m:rPr>
                    <m:sty m:val="p"/>
                  </m:rPr>
                  <w:rPr>
                    <w:rFonts w:ascii="Cambria Math" w:hAnsi="Cambria Math"/>
                  </w:rPr>
                  <m:t>,</m:t>
                </w:ins>
              </m:r>
              <m:r>
                <w:ins w:id="2026" w:author="Lasse J. Laaksonen (Nokia)" w:date="2025-10-09T15:32:00Z" w16du:dateUtc="2025-10-09T12:32:00Z">
                  <w:rPr>
                    <w:rFonts w:ascii="Cambria Math" w:hAnsi="Cambria Math"/>
                  </w:rPr>
                  <m:t>m</m:t>
                </w:ins>
              </m:r>
              <m:r>
                <w:ins w:id="2027" w:author="Lasse J. Laaksonen (Nokia)" w:date="2025-10-09T15:32:00Z" w16du:dateUtc="2025-10-09T12:32:00Z">
                  <m:rPr>
                    <m:sty m:val="p"/>
                  </m:rPr>
                  <w:rPr>
                    <w:rFonts w:ascii="Cambria Math" w:hAnsi="Cambria Math"/>
                  </w:rPr>
                  <m:t>)</m:t>
                </w:ins>
              </m:r>
            </m:den>
          </m:f>
        </m:oMath>
      </m:oMathPara>
    </w:p>
    <w:p w14:paraId="1AAAE2B4" w14:textId="77777777" w:rsidR="004F40D5" w:rsidRPr="00CD76DC" w:rsidRDefault="004F40D5" w:rsidP="004F40D5">
      <w:pPr>
        <w:tabs>
          <w:tab w:val="left" w:pos="1624"/>
        </w:tabs>
        <w:rPr>
          <w:ins w:id="2028" w:author="Lasse J. Laaksonen (Nokia)" w:date="2025-10-09T15:33:00Z" w16du:dateUtc="2025-10-09T12:33:00Z"/>
        </w:rPr>
      </w:pPr>
      <w:ins w:id="2029" w:author="Lasse J. Laaksonen (Nokia)" w:date="2025-10-09T15:33:00Z" w16du:dateUtc="2025-10-09T12:33:00Z">
        <w:r w:rsidRPr="00CD76DC">
          <w:t xml:space="preserve">Based on the determined target energies of transport audio channels, total target energy </w:t>
        </w:r>
      </w:ins>
      <m:oMath>
        <m:sSub>
          <m:sSubPr>
            <m:ctrlPr>
              <w:ins w:id="2030" w:author="Lasse J. Laaksonen (Nokia)" w:date="2025-10-09T15:33:00Z" w16du:dateUtc="2025-10-09T12:33:00Z">
                <w:rPr>
                  <w:rFonts w:ascii="Cambria Math" w:hAnsi="Cambria Math"/>
                  <w:i/>
                </w:rPr>
              </w:ins>
            </m:ctrlPr>
          </m:sSubPr>
          <m:e>
            <m:r>
              <w:ins w:id="2031" w:author="Lasse J. Laaksonen (Nokia)" w:date="2025-10-09T15:33:00Z" w16du:dateUtc="2025-10-09T12:33:00Z">
                <w:rPr>
                  <w:rFonts w:ascii="Cambria Math" w:hAnsi="Cambria Math"/>
                </w:rPr>
                <m:t>E</m:t>
              </w:ins>
            </m:r>
          </m:e>
          <m:sub>
            <m:r>
              <w:ins w:id="2032" w:author="Lasse J. Laaksonen (Nokia)" w:date="2025-10-09T15:33:00Z" w16du:dateUtc="2025-10-09T12:33:00Z">
                <w:rPr>
                  <w:rFonts w:ascii="Cambria Math" w:hAnsi="Cambria Math"/>
                </w:rPr>
                <m:t>tot, target</m:t>
              </w:ins>
            </m:r>
          </m:sub>
        </m:sSub>
        <m:r>
          <w:ins w:id="2033" w:author="Lasse J. Laaksonen (Nokia)" w:date="2025-10-09T15:33:00Z" w16du:dateUtc="2025-10-09T12:33:00Z">
            <w:rPr>
              <w:rFonts w:ascii="Cambria Math" w:hAnsi="Cambria Math"/>
            </w:rPr>
            <m:t>(b,m)</m:t>
          </w:ins>
        </m:r>
      </m:oMath>
      <w:ins w:id="2034" w:author="Lasse J. Laaksonen (Nokia)" w:date="2025-10-09T15:33:00Z" w16du:dateUtc="2025-10-09T12:33:00Z">
        <w:r w:rsidRPr="00CD76DC">
          <w:t xml:space="preserve"> = </w:t>
        </w:r>
      </w:ins>
      <m:oMath>
        <m:nary>
          <m:naryPr>
            <m:chr m:val="∑"/>
            <m:limLoc m:val="undOvr"/>
            <m:ctrlPr>
              <w:ins w:id="2035" w:author="Lasse J. Laaksonen (Nokia)" w:date="2025-10-09T15:33:00Z" w16du:dateUtc="2025-10-09T12:33:00Z">
                <w:rPr>
                  <w:rFonts w:ascii="Cambria Math" w:hAnsi="Cambria Math"/>
                </w:rPr>
              </w:ins>
            </m:ctrlPr>
          </m:naryPr>
          <m:sub>
            <m:r>
              <w:ins w:id="2036" w:author="Lasse J. Laaksonen (Nokia)" w:date="2025-10-09T15:33:00Z" w16du:dateUtc="2025-10-09T12:33:00Z">
                <w:rPr>
                  <w:rFonts w:ascii="Cambria Math" w:hAnsi="Cambria Math"/>
                </w:rPr>
                <m:t>i</m:t>
              </w:ins>
            </m:r>
            <m:r>
              <w:ins w:id="2037" w:author="Lasse J. Laaksonen (Nokia)" w:date="2025-10-09T15:33:00Z" w16du:dateUtc="2025-10-09T12:33:00Z">
                <m:rPr>
                  <m:sty m:val="p"/>
                </m:rPr>
                <w:rPr>
                  <w:rFonts w:ascii="Cambria Math" w:hAnsi="Cambria Math"/>
                </w:rPr>
                <m:t>=1</m:t>
              </w:ins>
            </m:r>
          </m:sub>
          <m:sup>
            <m:r>
              <w:ins w:id="2038" w:author="Lasse J. Laaksonen (Nokia)" w:date="2025-10-09T15:33:00Z" w16du:dateUtc="2025-10-09T12:33:00Z">
                <m:rPr>
                  <m:sty m:val="p"/>
                </m:rPr>
                <w:rPr>
                  <w:rFonts w:ascii="Cambria Math" w:hAnsi="Cambria Math"/>
                </w:rPr>
                <m:t>2</m:t>
              </w:ins>
            </m:r>
          </m:sup>
          <m:e>
            <m:d>
              <m:dPr>
                <m:ctrlPr>
                  <w:ins w:id="2039" w:author="Lasse J. Laaksonen (Nokia)" w:date="2025-10-09T15:33:00Z" w16du:dateUtc="2025-10-09T12:33:00Z">
                    <w:rPr>
                      <w:rFonts w:ascii="Cambria Math" w:hAnsi="Cambria Math"/>
                    </w:rPr>
                  </w:ins>
                </m:ctrlPr>
              </m:dPr>
              <m:e>
                <m:sSub>
                  <m:sSubPr>
                    <m:ctrlPr>
                      <w:ins w:id="2040" w:author="Lasse J. Laaksonen (Nokia)" w:date="2025-10-09T15:33:00Z" w16du:dateUtc="2025-10-09T12:33:00Z">
                        <w:rPr>
                          <w:rFonts w:ascii="Cambria Math" w:hAnsi="Cambria Math"/>
                          <w:i/>
                        </w:rPr>
                      </w:ins>
                    </m:ctrlPr>
                  </m:sSubPr>
                  <m:e>
                    <m:r>
                      <w:ins w:id="2041" w:author="Lasse J. Laaksonen (Nokia)" w:date="2025-10-09T15:33:00Z" w16du:dateUtc="2025-10-09T12:33:00Z">
                        <w:rPr>
                          <w:rFonts w:ascii="Cambria Math" w:hAnsi="Cambria Math"/>
                        </w:rPr>
                        <m:t>E</m:t>
                      </w:ins>
                    </m:r>
                  </m:e>
                  <m:sub>
                    <m:r>
                      <w:ins w:id="2042" w:author="Lasse J. Laaksonen (Nokia)" w:date="2025-10-09T15:33:00Z" w16du:dateUtc="2025-10-09T12:33:00Z">
                        <w:rPr>
                          <w:rFonts w:ascii="Cambria Math" w:hAnsi="Cambria Math"/>
                        </w:rPr>
                        <m:t>ch, target</m:t>
                      </w:ins>
                    </m:r>
                  </m:sub>
                </m:sSub>
                <m:d>
                  <m:dPr>
                    <m:ctrlPr>
                      <w:ins w:id="2043" w:author="Lasse J. Laaksonen (Nokia)" w:date="2025-10-09T15:33:00Z" w16du:dateUtc="2025-10-09T12:33:00Z">
                        <w:rPr>
                          <w:rFonts w:ascii="Cambria Math" w:hAnsi="Cambria Math"/>
                        </w:rPr>
                      </w:ins>
                    </m:ctrlPr>
                  </m:dPr>
                  <m:e>
                    <m:r>
                      <w:ins w:id="2044" w:author="Lasse J. Laaksonen (Nokia)" w:date="2025-10-09T15:33:00Z" w16du:dateUtc="2025-10-09T12:33:00Z">
                        <w:rPr>
                          <w:rFonts w:ascii="Cambria Math" w:hAnsi="Cambria Math"/>
                        </w:rPr>
                        <m:t>b</m:t>
                      </w:ins>
                    </m:r>
                    <m:r>
                      <w:ins w:id="2045" w:author="Lasse J. Laaksonen (Nokia)" w:date="2025-10-09T15:33:00Z" w16du:dateUtc="2025-10-09T12:33:00Z">
                        <m:rPr>
                          <m:sty m:val="p"/>
                        </m:rPr>
                        <w:rPr>
                          <w:rFonts w:ascii="Cambria Math" w:hAnsi="Cambria Math"/>
                        </w:rPr>
                        <m:t>,</m:t>
                      </w:ins>
                    </m:r>
                    <m:r>
                      <w:ins w:id="2046" w:author="Lasse J. Laaksonen (Nokia)" w:date="2025-10-09T15:33:00Z" w16du:dateUtc="2025-10-09T12:33:00Z">
                        <w:rPr>
                          <w:rFonts w:ascii="Cambria Math" w:hAnsi="Cambria Math"/>
                        </w:rPr>
                        <m:t>m, i</m:t>
                      </w:ins>
                    </m:r>
                  </m:e>
                </m:d>
              </m:e>
            </m:d>
          </m:e>
        </m:nary>
      </m:oMath>
      <w:ins w:id="2047" w:author="Lasse J. Laaksonen (Nokia)" w:date="2025-10-09T15:33:00Z" w16du:dateUtc="2025-10-09T12:33:00Z">
        <w:r w:rsidRPr="00CD76DC">
          <w:t xml:space="preserve"> is determined. In addition, normalized target energies for both transport audio channels </w:t>
        </w:r>
      </w:ins>
      <m:oMath>
        <m:sSub>
          <m:sSubPr>
            <m:ctrlPr>
              <w:ins w:id="2048" w:author="Lasse J. Laaksonen (Nokia)" w:date="2025-10-09T15:33:00Z" w16du:dateUtc="2025-10-09T12:33:00Z">
                <w:rPr>
                  <w:rFonts w:ascii="Cambria Math" w:hAnsi="Cambria Math"/>
                  <w:i/>
                </w:rPr>
              </w:ins>
            </m:ctrlPr>
          </m:sSubPr>
          <m:e>
            <m:r>
              <w:ins w:id="2049" w:author="Lasse J. Laaksonen (Nokia)" w:date="2025-10-09T15:33:00Z" w16du:dateUtc="2025-10-09T12:33:00Z">
                <w:rPr>
                  <w:rFonts w:ascii="Cambria Math" w:hAnsi="Cambria Math"/>
                </w:rPr>
                <m:t>E</m:t>
              </w:ins>
            </m:r>
          </m:e>
          <m:sub>
            <m:r>
              <w:ins w:id="2050" w:author="Lasse J. Laaksonen (Nokia)" w:date="2025-10-09T15:33:00Z" w16du:dateUtc="2025-10-09T12:33:00Z">
                <w:rPr>
                  <w:rFonts w:ascii="Cambria Math" w:hAnsi="Cambria Math"/>
                </w:rPr>
                <m:t>norm, target,ch</m:t>
              </w:ins>
            </m:r>
          </m:sub>
        </m:sSub>
        <m:r>
          <w:ins w:id="2051" w:author="Lasse J. Laaksonen (Nokia)" w:date="2025-10-09T15:33:00Z" w16du:dateUtc="2025-10-09T12:33:00Z">
            <w:rPr>
              <w:rFonts w:ascii="Cambria Math" w:hAnsi="Cambria Math"/>
            </w:rPr>
            <m:t>(b,m,i)</m:t>
          </w:ins>
        </m:r>
      </m:oMath>
      <w:ins w:id="2052" w:author="Lasse J. Laaksonen (Nokia)" w:date="2025-10-09T15:33:00Z" w16du:dateUtc="2025-10-09T12:33:00Z">
        <w:r w:rsidRPr="00CD76DC">
          <w:t xml:space="preserve"> are determined.</w:t>
        </w:r>
      </w:ins>
    </w:p>
    <w:p w14:paraId="28C7C991" w14:textId="77777777" w:rsidR="004F40D5" w:rsidRPr="00CD76DC" w:rsidRDefault="004F40D5" w:rsidP="004F40D5">
      <w:pPr>
        <w:rPr>
          <w:ins w:id="2053" w:author="Lasse J. Laaksonen (Nokia)" w:date="2025-10-09T15:33:00Z" w16du:dateUtc="2025-10-09T12:33:00Z"/>
          <w:iCs/>
        </w:rPr>
      </w:pPr>
      <w:ins w:id="2054" w:author="Lasse J. Laaksonen (Nokia)" w:date="2025-10-09T15:33:00Z" w16du:dateUtc="2025-10-09T12:33:00Z">
        <w:r w:rsidRPr="00CD76DC">
          <w:t xml:space="preserve">If centering is enabled, centering factor is determined: </w:t>
        </w:r>
      </w:ins>
      <m:oMath>
        <m:sSub>
          <m:sSubPr>
            <m:ctrlPr>
              <w:ins w:id="2055" w:author="Lasse J. Laaksonen (Nokia)" w:date="2025-10-09T15:33:00Z" w16du:dateUtc="2025-10-09T12:33:00Z">
                <w:rPr>
                  <w:rFonts w:ascii="Cambria Math" w:hAnsi="Cambria Math"/>
                  <w:i/>
                </w:rPr>
              </w:ins>
            </m:ctrlPr>
          </m:sSubPr>
          <m:e>
            <m:r>
              <w:ins w:id="2056" w:author="Lasse J. Laaksonen (Nokia)" w:date="2025-10-09T15:33:00Z" w16du:dateUtc="2025-10-09T12:33:00Z">
                <w:rPr>
                  <w:rFonts w:ascii="Cambria Math" w:hAnsi="Cambria Math"/>
                </w:rPr>
                <m:t>C</m:t>
              </w:ins>
            </m:r>
          </m:e>
          <m:sub>
            <m:r>
              <w:ins w:id="2057" w:author="Lasse J. Laaksonen (Nokia)" w:date="2025-10-09T15:33:00Z" w16du:dateUtc="2025-10-09T12:33:00Z">
                <w:rPr>
                  <w:rFonts w:ascii="Cambria Math" w:hAnsi="Cambria Math"/>
                </w:rPr>
                <m:t>f</m:t>
              </w:ins>
            </m:r>
          </m:sub>
        </m:sSub>
        <m:r>
          <w:ins w:id="2058" w:author="Lasse J. Laaksonen (Nokia)" w:date="2025-10-09T15:33:00Z" w16du:dateUtc="2025-10-09T12:33:00Z">
            <w:rPr>
              <w:rFonts w:ascii="Cambria Math" w:hAnsi="Cambria Math"/>
            </w:rPr>
            <m:t>=</m:t>
          </w:ins>
        </m:r>
        <m:r>
          <w:ins w:id="2059" w:author="Lasse J. Laaksonen (Nokia)" w:date="2025-10-09T15:33:00Z" w16du:dateUtc="2025-10-09T12:33:00Z">
            <m:rPr>
              <m:sty m:val="p"/>
            </m:rPr>
            <w:rPr>
              <w:rFonts w:ascii="Cambria Math" w:hAnsi="Cambria Math"/>
            </w:rPr>
            <m:t>max</m:t>
          </w:ins>
        </m:r>
        <m:d>
          <m:dPr>
            <m:ctrlPr>
              <w:ins w:id="2060" w:author="Lasse J. Laaksonen (Nokia)" w:date="2025-10-09T15:33:00Z" w16du:dateUtc="2025-10-09T12:33:00Z">
                <w:rPr>
                  <w:rFonts w:ascii="Cambria Math" w:hAnsi="Cambria Math"/>
                  <w:iCs/>
                </w:rPr>
              </w:ins>
            </m:ctrlPr>
          </m:dPr>
          <m:e>
            <m:r>
              <w:ins w:id="2061" w:author="Lasse J. Laaksonen (Nokia)" w:date="2025-10-09T15:33:00Z" w16du:dateUtc="2025-10-09T12:33:00Z">
                <w:rPr>
                  <w:rFonts w:ascii="Cambria Math" w:hAnsi="Cambria Math"/>
                </w:rPr>
                <m:t>0, (2*</m:t>
              </w:ins>
            </m:r>
            <m:d>
              <m:dPr>
                <m:begChr m:val="|"/>
                <m:endChr m:val="|"/>
                <m:ctrlPr>
                  <w:ins w:id="2062" w:author="Lasse J. Laaksonen (Nokia)" w:date="2025-10-09T15:33:00Z" w16du:dateUtc="2025-10-09T12:33:00Z">
                    <w:rPr>
                      <w:rFonts w:ascii="Cambria Math" w:hAnsi="Cambria Math"/>
                      <w:i/>
                      <w:iCs/>
                    </w:rPr>
                  </w:ins>
                </m:ctrlPr>
              </m:dPr>
              <m:e>
                <m:sSub>
                  <m:sSubPr>
                    <m:ctrlPr>
                      <w:ins w:id="2063" w:author="Lasse J. Laaksonen (Nokia)" w:date="2025-10-09T15:33:00Z" w16du:dateUtc="2025-10-09T12:33:00Z">
                        <w:rPr>
                          <w:rFonts w:ascii="Cambria Math" w:hAnsi="Cambria Math"/>
                          <w:i/>
                        </w:rPr>
                      </w:ins>
                    </m:ctrlPr>
                  </m:sSubPr>
                  <m:e>
                    <m:r>
                      <w:ins w:id="2064" w:author="Lasse J. Laaksonen (Nokia)" w:date="2025-10-09T15:33:00Z" w16du:dateUtc="2025-10-09T12:33:00Z">
                        <w:rPr>
                          <w:rFonts w:ascii="Cambria Math" w:hAnsi="Cambria Math"/>
                        </w:rPr>
                        <m:t>E</m:t>
                      </w:ins>
                    </m:r>
                  </m:e>
                  <m:sub>
                    <m:r>
                      <w:ins w:id="2065" w:author="Lasse J. Laaksonen (Nokia)" w:date="2025-10-09T15:33:00Z" w16du:dateUtc="2025-10-09T12:33:00Z">
                        <w:rPr>
                          <w:rFonts w:ascii="Cambria Math" w:hAnsi="Cambria Math"/>
                        </w:rPr>
                        <m:t>pan, orig</m:t>
                      </w:ins>
                    </m:r>
                  </m:sub>
                </m:sSub>
                <m:d>
                  <m:dPr>
                    <m:ctrlPr>
                      <w:ins w:id="2066" w:author="Lasse J. Laaksonen (Nokia)" w:date="2025-10-09T15:33:00Z" w16du:dateUtc="2025-10-09T12:33:00Z">
                        <w:rPr>
                          <w:rFonts w:ascii="Cambria Math" w:hAnsi="Cambria Math"/>
                          <w:i/>
                        </w:rPr>
                      </w:ins>
                    </m:ctrlPr>
                  </m:dPr>
                  <m:e>
                    <m:r>
                      <w:ins w:id="2067" w:author="Lasse J. Laaksonen (Nokia)" w:date="2025-10-09T15:33:00Z" w16du:dateUtc="2025-10-09T12:33:00Z">
                        <w:rPr>
                          <w:rFonts w:ascii="Cambria Math" w:hAnsi="Cambria Math"/>
                        </w:rPr>
                        <m:t>1,j</m:t>
                      </w:ins>
                    </m:r>
                  </m:e>
                </m:d>
                <m:r>
                  <w:ins w:id="2068" w:author="Lasse J. Laaksonen (Nokia)" w:date="2025-10-09T15:33:00Z" w16du:dateUtc="2025-10-09T12:33:00Z">
                    <w:rPr>
                      <w:rFonts w:ascii="Cambria Math" w:hAnsi="Cambria Math"/>
                    </w:rPr>
                    <m:t>-</m:t>
                  </w:ins>
                </m:r>
                <m:sSub>
                  <m:sSubPr>
                    <m:ctrlPr>
                      <w:ins w:id="2069" w:author="Lasse J. Laaksonen (Nokia)" w:date="2025-10-09T15:33:00Z" w16du:dateUtc="2025-10-09T12:33:00Z">
                        <w:rPr>
                          <w:rFonts w:ascii="Cambria Math" w:hAnsi="Cambria Math"/>
                          <w:i/>
                        </w:rPr>
                      </w:ins>
                    </m:ctrlPr>
                  </m:sSubPr>
                  <m:e>
                    <m:r>
                      <w:ins w:id="2070" w:author="Lasse J. Laaksonen (Nokia)" w:date="2025-10-09T15:33:00Z" w16du:dateUtc="2025-10-09T12:33:00Z">
                        <w:rPr>
                          <w:rFonts w:ascii="Cambria Math" w:hAnsi="Cambria Math"/>
                        </w:rPr>
                        <m:t>E</m:t>
                      </w:ins>
                    </m:r>
                  </m:e>
                  <m:sub>
                    <m:r>
                      <w:ins w:id="2071" w:author="Lasse J. Laaksonen (Nokia)" w:date="2025-10-09T15:33:00Z" w16du:dateUtc="2025-10-09T12:33:00Z">
                        <w:rPr>
                          <w:rFonts w:ascii="Cambria Math" w:hAnsi="Cambria Math"/>
                        </w:rPr>
                        <m:t>pan, edit</m:t>
                      </w:ins>
                    </m:r>
                  </m:sub>
                </m:sSub>
                <m:d>
                  <m:dPr>
                    <m:ctrlPr>
                      <w:ins w:id="2072" w:author="Lasse J. Laaksonen (Nokia)" w:date="2025-10-09T15:33:00Z" w16du:dateUtc="2025-10-09T12:33:00Z">
                        <w:rPr>
                          <w:rFonts w:ascii="Cambria Math" w:hAnsi="Cambria Math"/>
                          <w:i/>
                        </w:rPr>
                      </w:ins>
                    </m:ctrlPr>
                  </m:dPr>
                  <m:e>
                    <m:r>
                      <w:ins w:id="2073" w:author="Lasse J. Laaksonen (Nokia)" w:date="2025-10-09T15:33:00Z" w16du:dateUtc="2025-10-09T12:33:00Z">
                        <w:rPr>
                          <w:rFonts w:ascii="Cambria Math" w:hAnsi="Cambria Math"/>
                        </w:rPr>
                        <m:t>1,j</m:t>
                      </w:ins>
                    </m:r>
                  </m:e>
                </m:d>
              </m:e>
            </m:d>
            <m:r>
              <w:ins w:id="2074" w:author="Lasse J. Laaksonen (Nokia)" w:date="2025-10-09T15:33:00Z" w16du:dateUtc="2025-10-09T12:33:00Z">
                <w:rPr>
                  <w:rFonts w:ascii="Cambria Math" w:hAnsi="Cambria Math"/>
                </w:rPr>
                <m:t xml:space="preserve">-1)  </m:t>
              </w:ins>
            </m:r>
          </m:e>
        </m:d>
      </m:oMath>
      <w:ins w:id="2075" w:author="Lasse J. Laaksonen (Nokia)" w:date="2025-10-09T15:33:00Z" w16du:dateUtc="2025-10-09T12:33:00Z">
        <w:r w:rsidRPr="00CD76DC">
          <w:rPr>
            <w:iCs/>
          </w:rPr>
          <w:t xml:space="preserve">, and panning energies </w:t>
        </w:r>
      </w:ins>
      <m:oMath>
        <m:sSub>
          <m:sSubPr>
            <m:ctrlPr>
              <w:ins w:id="2076" w:author="Lasse J. Laaksonen (Nokia)" w:date="2025-10-09T15:33:00Z" w16du:dateUtc="2025-10-09T12:33:00Z">
                <w:rPr>
                  <w:rFonts w:ascii="Cambria Math" w:hAnsi="Cambria Math"/>
                  <w:i/>
                </w:rPr>
              </w:ins>
            </m:ctrlPr>
          </m:sSubPr>
          <m:e>
            <m:r>
              <w:ins w:id="2077" w:author="Lasse J. Laaksonen (Nokia)" w:date="2025-10-09T15:33:00Z" w16du:dateUtc="2025-10-09T12:33:00Z">
                <w:rPr>
                  <w:rFonts w:ascii="Cambria Math" w:hAnsi="Cambria Math"/>
                </w:rPr>
                <m:t>E</m:t>
              </w:ins>
            </m:r>
          </m:e>
          <m:sub>
            <m:r>
              <w:ins w:id="2078" w:author="Lasse J. Laaksonen (Nokia)" w:date="2025-10-09T15:33:00Z" w16du:dateUtc="2025-10-09T12:33:00Z">
                <w:rPr>
                  <w:rFonts w:ascii="Cambria Math" w:hAnsi="Cambria Math"/>
                </w:rPr>
                <m:t>pan, edit</m:t>
              </w:ins>
            </m:r>
          </m:sub>
        </m:sSub>
        <m:d>
          <m:dPr>
            <m:ctrlPr>
              <w:ins w:id="2079" w:author="Lasse J. Laaksonen (Nokia)" w:date="2025-10-09T15:33:00Z" w16du:dateUtc="2025-10-09T12:33:00Z">
                <w:rPr>
                  <w:rFonts w:ascii="Cambria Math" w:hAnsi="Cambria Math"/>
                  <w:i/>
                </w:rPr>
              </w:ins>
            </m:ctrlPr>
          </m:dPr>
          <m:e>
            <m:r>
              <w:ins w:id="2080" w:author="Lasse J. Laaksonen (Nokia)" w:date="2025-10-09T15:33:00Z" w16du:dateUtc="2025-10-09T12:33:00Z">
                <w:rPr>
                  <w:rFonts w:ascii="Cambria Math" w:hAnsi="Cambria Math"/>
                </w:rPr>
                <m:t>i,j</m:t>
              </w:ins>
            </m:r>
          </m:e>
        </m:d>
      </m:oMath>
      <w:ins w:id="2081" w:author="Lasse J. Laaksonen (Nokia)" w:date="2025-10-09T15:33:00Z" w16du:dateUtc="2025-10-09T12:33:00Z">
        <w:r w:rsidRPr="00CD76DC">
          <w:t xml:space="preserve"> are modified:</w:t>
        </w:r>
        <w:r w:rsidRPr="00CD76DC">
          <w:rPr>
            <w:iCs/>
          </w:rPr>
          <w:t xml:space="preserve"> </w:t>
        </w:r>
      </w:ins>
      <m:oMath>
        <m:sSub>
          <m:sSubPr>
            <m:ctrlPr>
              <w:ins w:id="2082" w:author="Lasse J. Laaksonen (Nokia)" w:date="2025-10-09T15:33:00Z" w16du:dateUtc="2025-10-09T12:33:00Z">
                <w:rPr>
                  <w:rFonts w:ascii="Cambria Math" w:hAnsi="Cambria Math"/>
                  <w:i/>
                </w:rPr>
              </w:ins>
            </m:ctrlPr>
          </m:sSubPr>
          <m:e>
            <m:r>
              <w:ins w:id="2083" w:author="Lasse J. Laaksonen (Nokia)" w:date="2025-10-09T15:33:00Z" w16du:dateUtc="2025-10-09T12:33:00Z">
                <w:rPr>
                  <w:rFonts w:ascii="Cambria Math" w:hAnsi="Cambria Math"/>
                </w:rPr>
                <m:t>E</m:t>
              </w:ins>
            </m:r>
          </m:e>
          <m:sub>
            <m:r>
              <w:ins w:id="2084" w:author="Lasse J. Laaksonen (Nokia)" w:date="2025-10-09T15:33:00Z" w16du:dateUtc="2025-10-09T12:33:00Z">
                <w:rPr>
                  <w:rFonts w:ascii="Cambria Math" w:hAnsi="Cambria Math"/>
                </w:rPr>
                <m:t>pan, edit</m:t>
              </w:ins>
            </m:r>
          </m:sub>
        </m:sSub>
        <m:d>
          <m:dPr>
            <m:ctrlPr>
              <w:ins w:id="2085" w:author="Lasse J. Laaksonen (Nokia)" w:date="2025-10-09T15:33:00Z" w16du:dateUtc="2025-10-09T12:33:00Z">
                <w:rPr>
                  <w:rFonts w:ascii="Cambria Math" w:hAnsi="Cambria Math"/>
                  <w:i/>
                </w:rPr>
              </w:ins>
            </m:ctrlPr>
          </m:dPr>
          <m:e>
            <m:r>
              <w:ins w:id="2086" w:author="Lasse J. Laaksonen (Nokia)" w:date="2025-10-09T15:33:00Z" w16du:dateUtc="2025-10-09T12:33:00Z">
                <w:rPr>
                  <w:rFonts w:ascii="Cambria Math" w:hAnsi="Cambria Math"/>
                </w:rPr>
                <m:t>i,j</m:t>
              </w:ins>
            </m:r>
          </m:e>
        </m:d>
        <m:r>
          <w:ins w:id="2087" w:author="Lasse J. Laaksonen (Nokia)" w:date="2025-10-09T15:33:00Z" w16du:dateUtc="2025-10-09T12:33:00Z">
            <w:rPr>
              <w:rFonts w:ascii="Cambria Math" w:hAnsi="Cambria Math"/>
            </w:rPr>
            <m:t>=</m:t>
          </w:ins>
        </m:r>
        <m:d>
          <m:dPr>
            <m:ctrlPr>
              <w:ins w:id="2088" w:author="Lasse J. Laaksonen (Nokia)" w:date="2025-10-09T15:33:00Z" w16du:dateUtc="2025-10-09T12:33:00Z">
                <w:rPr>
                  <w:rFonts w:ascii="Cambria Math" w:hAnsi="Cambria Math"/>
                  <w:i/>
                </w:rPr>
              </w:ins>
            </m:ctrlPr>
          </m:dPr>
          <m:e>
            <m:sSub>
              <m:sSubPr>
                <m:ctrlPr>
                  <w:ins w:id="2089" w:author="Lasse J. Laaksonen (Nokia)" w:date="2025-10-09T15:33:00Z" w16du:dateUtc="2025-10-09T12:33:00Z">
                    <w:rPr>
                      <w:rFonts w:ascii="Cambria Math" w:hAnsi="Cambria Math"/>
                      <w:i/>
                    </w:rPr>
                  </w:ins>
                </m:ctrlPr>
              </m:sSubPr>
              <m:e>
                <m:r>
                  <w:ins w:id="2090" w:author="Lasse J. Laaksonen (Nokia)" w:date="2025-10-09T15:33:00Z" w16du:dateUtc="2025-10-09T12:33:00Z">
                    <w:rPr>
                      <w:rFonts w:ascii="Cambria Math" w:hAnsi="Cambria Math"/>
                    </w:rPr>
                    <m:t>E</m:t>
                  </w:ins>
                </m:r>
              </m:e>
              <m:sub>
                <m:r>
                  <w:ins w:id="2091" w:author="Lasse J. Laaksonen (Nokia)" w:date="2025-10-09T15:33:00Z" w16du:dateUtc="2025-10-09T12:33:00Z">
                    <w:rPr>
                      <w:rFonts w:ascii="Cambria Math" w:hAnsi="Cambria Math"/>
                    </w:rPr>
                    <m:t>pan, edit</m:t>
                  </w:ins>
                </m:r>
              </m:sub>
            </m:sSub>
            <m:d>
              <m:dPr>
                <m:ctrlPr>
                  <w:ins w:id="2092" w:author="Lasse J. Laaksonen (Nokia)" w:date="2025-10-09T15:33:00Z" w16du:dateUtc="2025-10-09T12:33:00Z">
                    <w:rPr>
                      <w:rFonts w:ascii="Cambria Math" w:hAnsi="Cambria Math"/>
                      <w:i/>
                    </w:rPr>
                  </w:ins>
                </m:ctrlPr>
              </m:dPr>
              <m:e>
                <m:r>
                  <w:ins w:id="2093" w:author="Lasse J. Laaksonen (Nokia)" w:date="2025-10-09T15:33:00Z" w16du:dateUtc="2025-10-09T12:33:00Z">
                    <w:rPr>
                      <w:rFonts w:ascii="Cambria Math" w:hAnsi="Cambria Math"/>
                    </w:rPr>
                    <m:t>i,j</m:t>
                  </w:ins>
                </m:r>
              </m:e>
            </m:d>
            <m:r>
              <w:ins w:id="2094" w:author="Lasse J. Laaksonen (Nokia)" w:date="2025-10-09T15:33:00Z" w16du:dateUtc="2025-10-09T12:33:00Z">
                <w:rPr>
                  <w:rFonts w:ascii="Cambria Math" w:hAnsi="Cambria Math"/>
                </w:rPr>
                <m:t>*</m:t>
              </w:ins>
            </m:r>
            <m:d>
              <m:dPr>
                <m:ctrlPr>
                  <w:ins w:id="2095" w:author="Lasse J. Laaksonen (Nokia)" w:date="2025-10-09T15:33:00Z" w16du:dateUtc="2025-10-09T12:33:00Z">
                    <w:rPr>
                      <w:rFonts w:ascii="Cambria Math" w:hAnsi="Cambria Math"/>
                      <w:i/>
                    </w:rPr>
                  </w:ins>
                </m:ctrlPr>
              </m:dPr>
              <m:e>
                <m:r>
                  <w:ins w:id="2096" w:author="Lasse J. Laaksonen (Nokia)" w:date="2025-10-09T15:33:00Z" w16du:dateUtc="2025-10-09T12:33:00Z">
                    <w:rPr>
                      <w:rFonts w:ascii="Cambria Math" w:hAnsi="Cambria Math"/>
                    </w:rPr>
                    <m:t xml:space="preserve">1- </m:t>
                  </w:ins>
                </m:r>
                <m:sSub>
                  <m:sSubPr>
                    <m:ctrlPr>
                      <w:ins w:id="2097" w:author="Lasse J. Laaksonen (Nokia)" w:date="2025-10-09T15:33:00Z" w16du:dateUtc="2025-10-09T12:33:00Z">
                        <w:rPr>
                          <w:rFonts w:ascii="Cambria Math" w:hAnsi="Cambria Math"/>
                          <w:i/>
                        </w:rPr>
                      </w:ins>
                    </m:ctrlPr>
                  </m:sSubPr>
                  <m:e>
                    <m:r>
                      <w:ins w:id="2098" w:author="Lasse J. Laaksonen (Nokia)" w:date="2025-10-09T15:33:00Z" w16du:dateUtc="2025-10-09T12:33:00Z">
                        <w:rPr>
                          <w:rFonts w:ascii="Cambria Math" w:hAnsi="Cambria Math"/>
                        </w:rPr>
                        <m:t>C</m:t>
                      </w:ins>
                    </m:r>
                  </m:e>
                  <m:sub>
                    <m:r>
                      <w:ins w:id="2099" w:author="Lasse J. Laaksonen (Nokia)" w:date="2025-10-09T15:33:00Z" w16du:dateUtc="2025-10-09T12:33:00Z">
                        <w:rPr>
                          <w:rFonts w:ascii="Cambria Math" w:hAnsi="Cambria Math"/>
                        </w:rPr>
                        <m:t>f</m:t>
                      </w:ins>
                    </m:r>
                  </m:sub>
                </m:sSub>
              </m:e>
            </m:d>
          </m:e>
        </m:d>
        <m:r>
          <w:ins w:id="2100" w:author="Lasse J. Laaksonen (Nokia)" w:date="2025-10-09T15:33:00Z" w16du:dateUtc="2025-10-09T12:33:00Z">
            <w:rPr>
              <w:rFonts w:ascii="Cambria Math" w:hAnsi="Cambria Math"/>
            </w:rPr>
            <m:t>+</m:t>
          </w:ins>
        </m:r>
        <m:d>
          <m:dPr>
            <m:ctrlPr>
              <w:ins w:id="2101" w:author="Lasse J. Laaksonen (Nokia)" w:date="2025-10-09T15:33:00Z" w16du:dateUtc="2025-10-09T12:33:00Z">
                <w:rPr>
                  <w:rFonts w:ascii="Cambria Math" w:hAnsi="Cambria Math"/>
                  <w:i/>
                </w:rPr>
              </w:ins>
            </m:ctrlPr>
          </m:dPr>
          <m:e>
            <m:r>
              <w:ins w:id="2102" w:author="Lasse J. Laaksonen (Nokia)" w:date="2025-10-09T15:33:00Z" w16du:dateUtc="2025-10-09T12:33:00Z">
                <w:rPr>
                  <w:rFonts w:ascii="Cambria Math" w:hAnsi="Cambria Math"/>
                </w:rPr>
                <m:t>0.5*</m:t>
              </w:ins>
            </m:r>
            <m:sSub>
              <m:sSubPr>
                <m:ctrlPr>
                  <w:ins w:id="2103" w:author="Lasse J. Laaksonen (Nokia)" w:date="2025-10-09T15:33:00Z" w16du:dateUtc="2025-10-09T12:33:00Z">
                    <w:rPr>
                      <w:rFonts w:ascii="Cambria Math" w:hAnsi="Cambria Math"/>
                      <w:i/>
                    </w:rPr>
                  </w:ins>
                </m:ctrlPr>
              </m:sSubPr>
              <m:e>
                <m:r>
                  <w:ins w:id="2104" w:author="Lasse J. Laaksonen (Nokia)" w:date="2025-10-09T15:33:00Z" w16du:dateUtc="2025-10-09T12:33:00Z">
                    <w:rPr>
                      <w:rFonts w:ascii="Cambria Math" w:hAnsi="Cambria Math"/>
                    </w:rPr>
                    <m:t>C</m:t>
                  </w:ins>
                </m:r>
              </m:e>
              <m:sub>
                <m:r>
                  <w:ins w:id="2105" w:author="Lasse J. Laaksonen (Nokia)" w:date="2025-10-09T15:33:00Z" w16du:dateUtc="2025-10-09T12:33:00Z">
                    <w:rPr>
                      <w:rFonts w:ascii="Cambria Math" w:hAnsi="Cambria Math"/>
                    </w:rPr>
                    <m:t>f</m:t>
                  </w:ins>
                </m:r>
              </m:sub>
            </m:sSub>
          </m:e>
        </m:d>
      </m:oMath>
      <w:ins w:id="2106" w:author="Lasse J. Laaksonen (Nokia)" w:date="2025-10-09T15:33:00Z" w16du:dateUtc="2025-10-09T12:33:00Z">
        <w:r w:rsidRPr="00CD76DC">
          <w:t xml:space="preserve">. </w:t>
        </w:r>
      </w:ins>
    </w:p>
    <w:p w14:paraId="138C7FAB" w14:textId="77777777" w:rsidR="004F40D5" w:rsidRPr="00CD76DC" w:rsidRDefault="004F40D5" w:rsidP="004F40D5">
      <w:pPr>
        <w:rPr>
          <w:ins w:id="2107" w:author="Lasse J. Laaksonen (Nokia)" w:date="2025-10-09T15:33:00Z" w16du:dateUtc="2025-10-09T12:33:00Z"/>
        </w:rPr>
      </w:pPr>
      <w:ins w:id="2108" w:author="Lasse J. Laaksonen (Nokia)" w:date="2025-10-09T15:33:00Z" w16du:dateUtc="2025-10-09T12:33:00Z">
        <w:r w:rsidRPr="00CD76DC">
          <w:t xml:space="preserve">Based on the object editing control information amount of moved energy, </w:t>
        </w:r>
      </w:ins>
      <m:oMath>
        <m:sSub>
          <m:sSubPr>
            <m:ctrlPr>
              <w:ins w:id="2109" w:author="Lasse J. Laaksonen (Nokia)" w:date="2025-10-09T15:33:00Z" w16du:dateUtc="2025-10-09T12:33:00Z">
                <w:rPr>
                  <w:rFonts w:ascii="Cambria Math" w:hAnsi="Cambria Math"/>
                  <w:i/>
                </w:rPr>
              </w:ins>
            </m:ctrlPr>
          </m:sSubPr>
          <m:e>
            <m:r>
              <w:ins w:id="2110" w:author="Lasse J. Laaksonen (Nokia)" w:date="2025-10-09T15:33:00Z" w16du:dateUtc="2025-10-09T12:33:00Z">
                <w:rPr>
                  <w:rFonts w:ascii="Cambria Math" w:hAnsi="Cambria Math"/>
                </w:rPr>
                <m:t>E</m:t>
              </w:ins>
            </m:r>
          </m:e>
          <m:sub>
            <m:r>
              <w:ins w:id="2111" w:author="Lasse J. Laaksonen (Nokia)" w:date="2025-10-09T15:33:00Z" w16du:dateUtc="2025-10-09T12:33:00Z">
                <w:rPr>
                  <w:rFonts w:ascii="Cambria Math" w:hAnsi="Cambria Math"/>
                </w:rPr>
                <m:t>mov</m:t>
              </w:ins>
            </m:r>
          </m:sub>
        </m:sSub>
      </m:oMath>
      <w:ins w:id="2112" w:author="Lasse J. Laaksonen (Nokia)" w:date="2025-10-09T15:33:00Z" w16du:dateUtc="2025-10-09T12:33:00Z">
        <w:r w:rsidRPr="00CD76DC">
          <w:t xml:space="preserve">, between stereo transport audio channels is determined: </w:t>
        </w:r>
      </w:ins>
    </w:p>
    <w:p w14:paraId="100A7B3F" w14:textId="77777777" w:rsidR="004F40D5" w:rsidRPr="00083E68" w:rsidRDefault="00000000" w:rsidP="004F40D5">
      <w:pPr>
        <w:pStyle w:val="EQ"/>
        <w:rPr>
          <w:ins w:id="2113" w:author="Lasse J. Laaksonen (Nokia)" w:date="2025-10-09T15:33:00Z" w16du:dateUtc="2025-10-09T12:33:00Z"/>
          <w:lang w:val="fr-FR"/>
        </w:rPr>
      </w:pPr>
      <m:oMathPara>
        <m:oMath>
          <m:sSub>
            <m:sSubPr>
              <m:ctrlPr>
                <w:ins w:id="2114" w:author="Lasse J. Laaksonen (Nokia)" w:date="2025-10-09T15:33:00Z" w16du:dateUtc="2025-10-09T12:33:00Z">
                  <w:rPr>
                    <w:rFonts w:ascii="Cambria Math" w:hAnsi="Cambria Math"/>
                  </w:rPr>
                </w:ins>
              </m:ctrlPr>
            </m:sSubPr>
            <m:e>
              <m:r>
                <w:ins w:id="2115" w:author="Lasse J. Laaksonen (Nokia)" w:date="2025-10-09T15:33:00Z" w16du:dateUtc="2025-10-09T12:33:00Z">
                  <w:rPr>
                    <w:rFonts w:ascii="Cambria Math" w:hAnsi="Cambria Math"/>
                  </w:rPr>
                  <m:t>E</m:t>
                </w:ins>
              </m:r>
            </m:e>
            <m:sub>
              <m:r>
                <w:ins w:id="2116" w:author="Lasse J. Laaksonen (Nokia)" w:date="2025-10-09T15:33:00Z" w16du:dateUtc="2025-10-09T12:33:00Z">
                  <w:rPr>
                    <w:rFonts w:ascii="Cambria Math" w:hAnsi="Cambria Math"/>
                  </w:rPr>
                  <m:t>mov</m:t>
                </w:ins>
              </m:r>
            </m:sub>
          </m:sSub>
          <m:d>
            <m:dPr>
              <m:ctrlPr>
                <w:ins w:id="2117" w:author="Lasse J. Laaksonen (Nokia)" w:date="2025-10-09T15:33:00Z" w16du:dateUtc="2025-10-09T12:33:00Z">
                  <w:rPr>
                    <w:rFonts w:ascii="Cambria Math" w:hAnsi="Cambria Math"/>
                  </w:rPr>
                </w:ins>
              </m:ctrlPr>
            </m:dPr>
            <m:e>
              <m:r>
                <w:ins w:id="2118" w:author="Lasse J. Laaksonen (Nokia)" w:date="2025-10-09T15:33:00Z" w16du:dateUtc="2025-10-09T12:33:00Z">
                  <w:rPr>
                    <w:rFonts w:ascii="Cambria Math" w:hAnsi="Cambria Math"/>
                  </w:rPr>
                  <m:t>b</m:t>
                </w:ins>
              </m:r>
              <m:r>
                <w:ins w:id="2119" w:author="Lasse J. Laaksonen (Nokia)" w:date="2025-10-09T15:33:00Z" w16du:dateUtc="2025-10-09T12:33:00Z">
                  <m:rPr>
                    <m:sty m:val="p"/>
                  </m:rPr>
                  <w:rPr>
                    <w:rFonts w:ascii="Cambria Math" w:hAnsi="Cambria Math"/>
                    <w:lang w:val="fr-FR"/>
                  </w:rPr>
                  <m:t>,</m:t>
                </w:ins>
              </m:r>
              <m:r>
                <w:ins w:id="2120" w:author="Lasse J. Laaksonen (Nokia)" w:date="2025-10-09T15:33:00Z" w16du:dateUtc="2025-10-09T12:33:00Z">
                  <w:rPr>
                    <w:rFonts w:ascii="Cambria Math" w:hAnsi="Cambria Math"/>
                  </w:rPr>
                  <m:t>m</m:t>
                </w:ins>
              </m:r>
              <m:r>
                <w:ins w:id="2121" w:author="Lasse J. Laaksonen (Nokia)" w:date="2025-10-09T15:33:00Z" w16du:dateUtc="2025-10-09T12:33:00Z">
                  <m:rPr>
                    <m:sty m:val="p"/>
                  </m:rPr>
                  <w:rPr>
                    <w:rFonts w:ascii="Cambria Math" w:hAnsi="Cambria Math"/>
                    <w:lang w:val="fr-FR"/>
                  </w:rPr>
                  <m:t>,</m:t>
                </w:ins>
              </m:r>
              <m:r>
                <w:ins w:id="2122" w:author="Lasse J. Laaksonen (Nokia)" w:date="2025-10-09T15:33:00Z" w16du:dateUtc="2025-10-09T12:33:00Z">
                  <w:rPr>
                    <w:rFonts w:ascii="Cambria Math" w:hAnsi="Cambria Math"/>
                  </w:rPr>
                  <m:t>i</m:t>
                </w:ins>
              </m:r>
            </m:e>
          </m:d>
          <m:r>
            <w:ins w:id="2123" w:author="Lasse J. Laaksonen (Nokia)" w:date="2025-10-09T15:33:00Z" w16du:dateUtc="2025-10-09T12:33:00Z">
              <m:rPr>
                <m:sty m:val="p"/>
              </m:rPr>
              <w:rPr>
                <w:rFonts w:ascii="Cambria Math" w:hAnsi="Cambria Math"/>
                <w:lang w:val="fr-FR"/>
              </w:rPr>
              <m:t>=</m:t>
            </w:ins>
          </m:r>
          <m:nary>
            <m:naryPr>
              <m:chr m:val="∑"/>
              <m:limLoc m:val="undOvr"/>
              <m:ctrlPr>
                <w:ins w:id="2124" w:author="Lasse J. Laaksonen (Nokia)" w:date="2025-10-09T15:33:00Z" w16du:dateUtc="2025-10-09T12:33:00Z">
                  <w:rPr>
                    <w:rFonts w:ascii="Cambria Math" w:hAnsi="Cambria Math"/>
                  </w:rPr>
                </w:ins>
              </m:ctrlPr>
            </m:naryPr>
            <m:sub>
              <m:r>
                <w:ins w:id="2125" w:author="Lasse J. Laaksonen (Nokia)" w:date="2025-10-09T15:33:00Z" w16du:dateUtc="2025-10-09T12:33:00Z">
                  <w:rPr>
                    <w:rFonts w:ascii="Cambria Math" w:hAnsi="Cambria Math"/>
                  </w:rPr>
                  <m:t>j</m:t>
                </w:ins>
              </m:r>
              <m:r>
                <w:ins w:id="2126" w:author="Lasse J. Laaksonen (Nokia)" w:date="2025-10-09T15:33:00Z" w16du:dateUtc="2025-10-09T12:33:00Z">
                  <m:rPr>
                    <m:sty m:val="p"/>
                  </m:rPr>
                  <w:rPr>
                    <w:rFonts w:ascii="Cambria Math" w:hAnsi="Cambria Math"/>
                    <w:lang w:val="fr-FR"/>
                  </w:rPr>
                  <m:t>=1</m:t>
                </w:ins>
              </m:r>
            </m:sub>
            <m:sup>
              <m:sSub>
                <m:sSubPr>
                  <m:ctrlPr>
                    <w:ins w:id="2127" w:author="Lasse J. Laaksonen (Nokia)" w:date="2025-10-09T15:33:00Z" w16du:dateUtc="2025-10-09T12:33:00Z">
                      <w:rPr>
                        <w:rFonts w:ascii="Cambria Math" w:hAnsi="Cambria Math"/>
                      </w:rPr>
                    </w:ins>
                  </m:ctrlPr>
                </m:sSubPr>
                <m:e>
                  <m:r>
                    <w:ins w:id="2128" w:author="Lasse J. Laaksonen (Nokia)" w:date="2025-10-09T15:33:00Z" w16du:dateUtc="2025-10-09T12:33:00Z">
                      <w:rPr>
                        <w:rFonts w:ascii="Cambria Math" w:hAnsi="Cambria Math"/>
                      </w:rPr>
                      <m:t>N</m:t>
                    </w:ins>
                  </m:r>
                </m:e>
                <m:sub>
                  <m:r>
                    <w:ins w:id="2129" w:author="Lasse J. Laaksonen (Nokia)" w:date="2025-10-09T15:33:00Z" w16du:dateUtc="2025-10-09T12:33:00Z">
                      <w:rPr>
                        <w:rFonts w:ascii="Cambria Math" w:hAnsi="Cambria Math"/>
                      </w:rPr>
                      <m:t>j</m:t>
                    </w:ins>
                  </m:r>
                </m:sub>
              </m:sSub>
            </m:sup>
            <m:e>
              <m:sSub>
                <m:sSubPr>
                  <m:ctrlPr>
                    <w:ins w:id="2130" w:author="Lasse J. Laaksonen (Nokia)" w:date="2025-10-09T15:33:00Z" w16du:dateUtc="2025-10-09T12:33:00Z">
                      <w:rPr>
                        <w:rFonts w:ascii="Cambria Math" w:hAnsi="Cambria Math"/>
                      </w:rPr>
                    </w:ins>
                  </m:ctrlPr>
                </m:sSubPr>
                <m:e>
                  <m:r>
                    <w:ins w:id="2131" w:author="Lasse J. Laaksonen (Nokia)" w:date="2025-10-09T15:33:00Z" w16du:dateUtc="2025-10-09T12:33:00Z">
                      <w:rPr>
                        <w:rFonts w:ascii="Cambria Math" w:hAnsi="Cambria Math"/>
                      </w:rPr>
                      <m:t>r</m:t>
                    </w:ins>
                  </m:r>
                  <m:r>
                    <w:ins w:id="2132" w:author="Lasse J. Laaksonen (Nokia)" w:date="2025-10-09T15:33:00Z" w16du:dateUtc="2025-10-09T12:33:00Z">
                      <m:rPr>
                        <m:sty m:val="p"/>
                      </m:rPr>
                      <w:rPr>
                        <w:rFonts w:ascii="Cambria Math" w:hAnsi="Cambria Math"/>
                        <w:lang w:val="fr-FR"/>
                      </w:rPr>
                      <m:t>'</m:t>
                    </w:ins>
                  </m:r>
                </m:e>
                <m:sub>
                  <m:r>
                    <w:ins w:id="2133" w:author="Lasse J. Laaksonen (Nokia)" w:date="2025-10-09T15:33:00Z" w16du:dateUtc="2025-10-09T12:33:00Z">
                      <w:rPr>
                        <w:rFonts w:ascii="Cambria Math" w:hAnsi="Cambria Math"/>
                      </w:rPr>
                      <m:t>ISM</m:t>
                    </w:ins>
                  </m:r>
                  <m:r>
                    <w:ins w:id="2134" w:author="Lasse J. Laaksonen (Nokia)" w:date="2025-10-09T15:33:00Z" w16du:dateUtc="2025-10-09T12:33:00Z">
                      <m:rPr>
                        <m:sty m:val="p"/>
                      </m:rPr>
                      <w:rPr>
                        <w:rFonts w:ascii="Cambria Math" w:hAnsi="Cambria Math"/>
                        <w:lang w:val="fr-FR"/>
                      </w:rPr>
                      <m:t xml:space="preserve">, </m:t>
                    </w:ins>
                  </m:r>
                  <m:r>
                    <w:ins w:id="2135" w:author="Lasse J. Laaksonen (Nokia)" w:date="2025-10-09T15:33:00Z" w16du:dateUtc="2025-10-09T12:33:00Z">
                      <w:rPr>
                        <w:rFonts w:ascii="Cambria Math" w:hAnsi="Cambria Math"/>
                      </w:rPr>
                      <m:t>edit</m:t>
                    </w:ins>
                  </m:r>
                </m:sub>
              </m:sSub>
              <m:d>
                <m:dPr>
                  <m:ctrlPr>
                    <w:ins w:id="2136" w:author="Lasse J. Laaksonen (Nokia)" w:date="2025-10-09T15:33:00Z" w16du:dateUtc="2025-10-09T12:33:00Z">
                      <w:rPr>
                        <w:rFonts w:ascii="Cambria Math" w:hAnsi="Cambria Math"/>
                      </w:rPr>
                    </w:ins>
                  </m:ctrlPr>
                </m:dPr>
                <m:e>
                  <m:r>
                    <w:ins w:id="2137" w:author="Lasse J. Laaksonen (Nokia)" w:date="2025-10-09T15:33:00Z" w16du:dateUtc="2025-10-09T12:33:00Z">
                      <w:rPr>
                        <w:rFonts w:ascii="Cambria Math" w:hAnsi="Cambria Math"/>
                      </w:rPr>
                      <m:t>b</m:t>
                    </w:ins>
                  </m:r>
                  <m:r>
                    <w:ins w:id="2138" w:author="Lasse J. Laaksonen (Nokia)" w:date="2025-10-09T15:33:00Z" w16du:dateUtc="2025-10-09T12:33:00Z">
                      <m:rPr>
                        <m:sty m:val="p"/>
                      </m:rPr>
                      <w:rPr>
                        <w:rFonts w:ascii="Cambria Math" w:hAnsi="Cambria Math"/>
                        <w:lang w:val="fr-FR"/>
                      </w:rPr>
                      <m:t>,</m:t>
                    </w:ins>
                  </m:r>
                  <m:r>
                    <w:ins w:id="2139" w:author="Lasse J. Laaksonen (Nokia)" w:date="2025-10-09T15:33:00Z" w16du:dateUtc="2025-10-09T12:33:00Z">
                      <w:rPr>
                        <w:rFonts w:ascii="Cambria Math" w:hAnsi="Cambria Math"/>
                      </w:rPr>
                      <m:t>m</m:t>
                    </w:ins>
                  </m:r>
                  <m:r>
                    <w:ins w:id="2140" w:author="Lasse J. Laaksonen (Nokia)" w:date="2025-10-09T15:33:00Z" w16du:dateUtc="2025-10-09T12:33:00Z">
                      <m:rPr>
                        <m:sty m:val="p"/>
                      </m:rPr>
                      <w:rPr>
                        <w:rFonts w:ascii="Cambria Math" w:hAnsi="Cambria Math"/>
                        <w:lang w:val="fr-FR"/>
                      </w:rPr>
                      <m:t>,</m:t>
                    </w:ins>
                  </m:r>
                  <m:r>
                    <w:ins w:id="2141" w:author="Lasse J. Laaksonen (Nokia)" w:date="2025-10-09T15:33:00Z" w16du:dateUtc="2025-10-09T12:33:00Z">
                      <w:rPr>
                        <w:rFonts w:ascii="Cambria Math" w:hAnsi="Cambria Math"/>
                      </w:rPr>
                      <m:t>j</m:t>
                    </w:ins>
                  </m:r>
                </m:e>
              </m:d>
              <m:r>
                <w:ins w:id="2142" w:author="Lasse J. Laaksonen (Nokia)" w:date="2025-10-09T15:33:00Z" w16du:dateUtc="2025-10-09T12:33:00Z">
                  <m:rPr>
                    <m:sty m:val="p"/>
                  </m:rPr>
                  <w:rPr>
                    <w:rFonts w:ascii="Cambria Math" w:hAnsi="Cambria Math"/>
                    <w:lang w:val="fr-FR"/>
                  </w:rPr>
                  <m:t>*</m:t>
                </w:ins>
              </m:r>
              <m:r>
                <w:ins w:id="2143" w:author="Lasse J. Laaksonen (Nokia)" w:date="2025-10-09T15:33:00Z" w16du:dateUtc="2025-10-09T12:33:00Z">
                  <m:rPr>
                    <m:nor/>
                  </m:rPr>
                  <w:rPr>
                    <w:lang w:val="fr-FR"/>
                  </w:rPr>
                  <m:t>max</m:t>
                </w:ins>
              </m:r>
              <m:d>
                <m:dPr>
                  <m:ctrlPr>
                    <w:ins w:id="2144" w:author="Lasse J. Laaksonen (Nokia)" w:date="2025-10-09T15:33:00Z" w16du:dateUtc="2025-10-09T12:33:00Z">
                      <w:rPr>
                        <w:rFonts w:ascii="Cambria Math" w:hAnsi="Cambria Math"/>
                      </w:rPr>
                    </w:ins>
                  </m:ctrlPr>
                </m:dPr>
                <m:e>
                  <m:r>
                    <w:ins w:id="2145" w:author="Lasse J. Laaksonen (Nokia)" w:date="2025-10-09T15:33:00Z" w16du:dateUtc="2025-10-09T12:33:00Z">
                      <m:rPr>
                        <m:sty m:val="p"/>
                      </m:rPr>
                      <w:rPr>
                        <w:rFonts w:ascii="Cambria Math" w:hAnsi="Cambria Math"/>
                        <w:lang w:val="fr-FR"/>
                      </w:rPr>
                      <m:t xml:space="preserve">0, </m:t>
                    </w:ins>
                  </m:r>
                  <m:sSub>
                    <m:sSubPr>
                      <m:ctrlPr>
                        <w:ins w:id="2146" w:author="Lasse J. Laaksonen (Nokia)" w:date="2025-10-09T15:33:00Z" w16du:dateUtc="2025-10-09T12:33:00Z">
                          <w:rPr>
                            <w:rFonts w:ascii="Cambria Math" w:hAnsi="Cambria Math"/>
                          </w:rPr>
                        </w:ins>
                      </m:ctrlPr>
                    </m:sSubPr>
                    <m:e>
                      <m:r>
                        <w:ins w:id="2147" w:author="Lasse J. Laaksonen (Nokia)" w:date="2025-10-09T15:33:00Z" w16du:dateUtc="2025-10-09T12:33:00Z">
                          <w:rPr>
                            <w:rFonts w:ascii="Cambria Math" w:hAnsi="Cambria Math"/>
                          </w:rPr>
                          <m:t>E</m:t>
                        </w:ins>
                      </m:r>
                    </m:e>
                    <m:sub>
                      <m:r>
                        <w:ins w:id="2148" w:author="Lasse J. Laaksonen (Nokia)" w:date="2025-10-09T15:33:00Z" w16du:dateUtc="2025-10-09T12:33:00Z">
                          <w:rPr>
                            <w:rFonts w:ascii="Cambria Math" w:hAnsi="Cambria Math"/>
                          </w:rPr>
                          <m:t>pan</m:t>
                        </w:ins>
                      </m:r>
                      <m:r>
                        <w:ins w:id="2149" w:author="Lasse J. Laaksonen (Nokia)" w:date="2025-10-09T15:33:00Z" w16du:dateUtc="2025-10-09T12:33:00Z">
                          <m:rPr>
                            <m:sty m:val="p"/>
                          </m:rPr>
                          <w:rPr>
                            <w:rFonts w:ascii="Cambria Math" w:hAnsi="Cambria Math"/>
                            <w:lang w:val="fr-FR"/>
                          </w:rPr>
                          <m:t xml:space="preserve">, </m:t>
                        </w:ins>
                      </m:r>
                      <m:r>
                        <w:ins w:id="2150" w:author="Lasse J. Laaksonen (Nokia)" w:date="2025-10-09T15:33:00Z" w16du:dateUtc="2025-10-09T12:33:00Z">
                          <w:rPr>
                            <w:rFonts w:ascii="Cambria Math" w:hAnsi="Cambria Math"/>
                          </w:rPr>
                          <m:t>orig</m:t>
                        </w:ins>
                      </m:r>
                    </m:sub>
                  </m:sSub>
                  <m:d>
                    <m:dPr>
                      <m:ctrlPr>
                        <w:ins w:id="2151" w:author="Lasse J. Laaksonen (Nokia)" w:date="2025-10-09T15:33:00Z" w16du:dateUtc="2025-10-09T12:33:00Z">
                          <w:rPr>
                            <w:rFonts w:ascii="Cambria Math" w:hAnsi="Cambria Math"/>
                          </w:rPr>
                        </w:ins>
                      </m:ctrlPr>
                    </m:dPr>
                    <m:e>
                      <m:r>
                        <w:ins w:id="2152" w:author="Lasse J. Laaksonen (Nokia)" w:date="2025-10-09T15:33:00Z" w16du:dateUtc="2025-10-09T12:33:00Z">
                          <w:rPr>
                            <w:rFonts w:ascii="Cambria Math" w:hAnsi="Cambria Math"/>
                          </w:rPr>
                          <m:t>i</m:t>
                        </w:ins>
                      </m:r>
                      <m:r>
                        <w:ins w:id="2153" w:author="Lasse J. Laaksonen (Nokia)" w:date="2025-10-09T15:33:00Z" w16du:dateUtc="2025-10-09T12:33:00Z">
                          <m:rPr>
                            <m:sty m:val="p"/>
                          </m:rPr>
                          <w:rPr>
                            <w:rFonts w:ascii="Cambria Math" w:hAnsi="Cambria Math"/>
                            <w:lang w:val="fr-FR"/>
                          </w:rPr>
                          <m:t>,</m:t>
                        </w:ins>
                      </m:r>
                      <m:r>
                        <w:ins w:id="2154" w:author="Lasse J. Laaksonen (Nokia)" w:date="2025-10-09T15:33:00Z" w16du:dateUtc="2025-10-09T12:33:00Z">
                          <w:rPr>
                            <w:rFonts w:ascii="Cambria Math" w:hAnsi="Cambria Math"/>
                          </w:rPr>
                          <m:t>j</m:t>
                        </w:ins>
                      </m:r>
                    </m:e>
                  </m:d>
                  <m:r>
                    <w:ins w:id="2155" w:author="Lasse J. Laaksonen (Nokia)" w:date="2025-10-09T15:33:00Z" w16du:dateUtc="2025-10-09T12:33:00Z">
                      <m:rPr>
                        <m:sty m:val="p"/>
                      </m:rPr>
                      <w:rPr>
                        <w:rFonts w:ascii="Cambria Math" w:hAnsi="Cambria Math"/>
                        <w:lang w:val="fr-FR"/>
                      </w:rPr>
                      <m:t xml:space="preserve">- </m:t>
                    </w:ins>
                  </m:r>
                  <m:sSub>
                    <m:sSubPr>
                      <m:ctrlPr>
                        <w:ins w:id="2156" w:author="Lasse J. Laaksonen (Nokia)" w:date="2025-10-09T15:33:00Z" w16du:dateUtc="2025-10-09T12:33:00Z">
                          <w:rPr>
                            <w:rFonts w:ascii="Cambria Math" w:hAnsi="Cambria Math"/>
                          </w:rPr>
                        </w:ins>
                      </m:ctrlPr>
                    </m:sSubPr>
                    <m:e>
                      <m:r>
                        <w:ins w:id="2157" w:author="Lasse J. Laaksonen (Nokia)" w:date="2025-10-09T15:33:00Z" w16du:dateUtc="2025-10-09T12:33:00Z">
                          <w:rPr>
                            <w:rFonts w:ascii="Cambria Math" w:hAnsi="Cambria Math"/>
                          </w:rPr>
                          <m:t>E</m:t>
                        </w:ins>
                      </m:r>
                    </m:e>
                    <m:sub>
                      <m:r>
                        <w:ins w:id="2158" w:author="Lasse J. Laaksonen (Nokia)" w:date="2025-10-09T15:33:00Z" w16du:dateUtc="2025-10-09T12:33:00Z">
                          <w:rPr>
                            <w:rFonts w:ascii="Cambria Math" w:hAnsi="Cambria Math"/>
                          </w:rPr>
                          <m:t>pan</m:t>
                        </w:ins>
                      </m:r>
                      <m:r>
                        <w:ins w:id="2159" w:author="Lasse J. Laaksonen (Nokia)" w:date="2025-10-09T15:33:00Z" w16du:dateUtc="2025-10-09T12:33:00Z">
                          <m:rPr>
                            <m:sty m:val="p"/>
                          </m:rPr>
                          <w:rPr>
                            <w:rFonts w:ascii="Cambria Math" w:hAnsi="Cambria Math"/>
                            <w:lang w:val="fr-FR"/>
                          </w:rPr>
                          <m:t xml:space="preserve">, </m:t>
                        </w:ins>
                      </m:r>
                      <m:r>
                        <w:ins w:id="2160" w:author="Lasse J. Laaksonen (Nokia)" w:date="2025-10-09T15:33:00Z" w16du:dateUtc="2025-10-09T12:33:00Z">
                          <w:rPr>
                            <w:rFonts w:ascii="Cambria Math" w:hAnsi="Cambria Math"/>
                          </w:rPr>
                          <m:t>edit</m:t>
                        </w:ins>
                      </m:r>
                    </m:sub>
                  </m:sSub>
                  <m:d>
                    <m:dPr>
                      <m:ctrlPr>
                        <w:ins w:id="2161" w:author="Lasse J. Laaksonen (Nokia)" w:date="2025-10-09T15:33:00Z" w16du:dateUtc="2025-10-09T12:33:00Z">
                          <w:rPr>
                            <w:rFonts w:ascii="Cambria Math" w:hAnsi="Cambria Math"/>
                          </w:rPr>
                        </w:ins>
                      </m:ctrlPr>
                    </m:dPr>
                    <m:e>
                      <m:r>
                        <w:ins w:id="2162" w:author="Lasse J. Laaksonen (Nokia)" w:date="2025-10-09T15:33:00Z" w16du:dateUtc="2025-10-09T12:33:00Z">
                          <w:rPr>
                            <w:rFonts w:ascii="Cambria Math" w:hAnsi="Cambria Math"/>
                          </w:rPr>
                          <m:t>i</m:t>
                        </w:ins>
                      </m:r>
                      <m:r>
                        <w:ins w:id="2163" w:author="Lasse J. Laaksonen (Nokia)" w:date="2025-10-09T15:33:00Z" w16du:dateUtc="2025-10-09T12:33:00Z">
                          <m:rPr>
                            <m:sty m:val="p"/>
                          </m:rPr>
                          <w:rPr>
                            <w:rFonts w:ascii="Cambria Math" w:hAnsi="Cambria Math"/>
                            <w:lang w:val="fr-FR"/>
                          </w:rPr>
                          <m:t>,</m:t>
                        </w:ins>
                      </m:r>
                      <m:r>
                        <w:ins w:id="2164" w:author="Lasse J. Laaksonen (Nokia)" w:date="2025-10-09T15:33:00Z" w16du:dateUtc="2025-10-09T12:33:00Z">
                          <w:rPr>
                            <w:rFonts w:ascii="Cambria Math" w:hAnsi="Cambria Math"/>
                          </w:rPr>
                          <m:t>j</m:t>
                        </w:ins>
                      </m:r>
                    </m:e>
                  </m:d>
                </m:e>
              </m:d>
            </m:e>
          </m:nary>
        </m:oMath>
      </m:oMathPara>
    </w:p>
    <w:p w14:paraId="7D26D53B" w14:textId="77777777" w:rsidR="004F40D5" w:rsidRPr="00CD76DC" w:rsidRDefault="004F40D5" w:rsidP="004F40D5">
      <w:pPr>
        <w:rPr>
          <w:ins w:id="2165" w:author="Lasse J. Laaksonen (Nokia)" w:date="2025-10-09T15:33:00Z" w16du:dateUtc="2025-10-09T12:33:00Z"/>
        </w:rPr>
      </w:pPr>
      <w:ins w:id="2166" w:author="Lasse J. Laaksonen (Nokia)" w:date="2025-10-09T15:33:00Z" w16du:dateUtc="2025-10-09T12:33:00Z">
        <w:r w:rsidRPr="00CD76DC">
          <w:t>And further preserved energy is estimated:</w:t>
        </w:r>
      </w:ins>
    </w:p>
    <w:p w14:paraId="55CF4539" w14:textId="77777777" w:rsidR="004F40D5" w:rsidRPr="00083E68" w:rsidRDefault="00000000" w:rsidP="004F40D5">
      <w:pPr>
        <w:pStyle w:val="EQ"/>
        <w:rPr>
          <w:ins w:id="2167" w:author="Lasse J. Laaksonen (Nokia)" w:date="2025-10-09T15:33:00Z" w16du:dateUtc="2025-10-09T12:33:00Z"/>
          <w:lang w:val="fr-FR"/>
        </w:rPr>
      </w:pPr>
      <m:oMathPara>
        <m:oMath>
          <m:sSub>
            <m:sSubPr>
              <m:ctrlPr>
                <w:ins w:id="2168" w:author="Lasse J. Laaksonen (Nokia)" w:date="2025-10-09T15:33:00Z" w16du:dateUtc="2025-10-09T12:33:00Z">
                  <w:rPr>
                    <w:rFonts w:ascii="Cambria Math" w:hAnsi="Cambria Math"/>
                  </w:rPr>
                </w:ins>
              </m:ctrlPr>
            </m:sSubPr>
            <m:e>
              <m:r>
                <w:ins w:id="2169" w:author="Lasse J. Laaksonen (Nokia)" w:date="2025-10-09T15:33:00Z" w16du:dateUtc="2025-10-09T12:33:00Z">
                  <w:rPr>
                    <w:rFonts w:ascii="Cambria Math" w:hAnsi="Cambria Math"/>
                  </w:rPr>
                  <m:t>E</m:t>
                </w:ins>
              </m:r>
            </m:e>
            <m:sub>
              <m:r>
                <w:ins w:id="2170" w:author="Lasse J. Laaksonen (Nokia)" w:date="2025-10-09T15:33:00Z" w16du:dateUtc="2025-10-09T12:33:00Z">
                  <w:rPr>
                    <w:rFonts w:ascii="Cambria Math" w:hAnsi="Cambria Math"/>
                  </w:rPr>
                  <m:t>pres</m:t>
                </w:ins>
              </m:r>
            </m:sub>
          </m:sSub>
          <m:d>
            <m:dPr>
              <m:ctrlPr>
                <w:ins w:id="2171" w:author="Lasse J. Laaksonen (Nokia)" w:date="2025-10-09T15:33:00Z" w16du:dateUtc="2025-10-09T12:33:00Z">
                  <w:rPr>
                    <w:rFonts w:ascii="Cambria Math" w:hAnsi="Cambria Math"/>
                  </w:rPr>
                </w:ins>
              </m:ctrlPr>
            </m:dPr>
            <m:e>
              <m:r>
                <w:ins w:id="2172" w:author="Lasse J. Laaksonen (Nokia)" w:date="2025-10-09T15:33:00Z" w16du:dateUtc="2025-10-09T12:33:00Z">
                  <w:rPr>
                    <w:rFonts w:ascii="Cambria Math" w:hAnsi="Cambria Math"/>
                  </w:rPr>
                  <m:t>b</m:t>
                </w:ins>
              </m:r>
              <m:r>
                <w:ins w:id="2173" w:author="Lasse J. Laaksonen (Nokia)" w:date="2025-10-09T15:33:00Z" w16du:dateUtc="2025-10-09T12:33:00Z">
                  <m:rPr>
                    <m:sty m:val="p"/>
                  </m:rPr>
                  <w:rPr>
                    <w:rFonts w:ascii="Cambria Math" w:hAnsi="Cambria Math"/>
                    <w:lang w:val="fr-FR"/>
                  </w:rPr>
                  <m:t>,</m:t>
                </w:ins>
              </m:r>
              <m:r>
                <w:ins w:id="2174" w:author="Lasse J. Laaksonen (Nokia)" w:date="2025-10-09T15:33:00Z" w16du:dateUtc="2025-10-09T12:33:00Z">
                  <w:rPr>
                    <w:rFonts w:ascii="Cambria Math" w:hAnsi="Cambria Math"/>
                  </w:rPr>
                  <m:t>m</m:t>
                </w:ins>
              </m:r>
              <m:r>
                <w:ins w:id="2175" w:author="Lasse J. Laaksonen (Nokia)" w:date="2025-10-09T15:33:00Z" w16du:dateUtc="2025-10-09T12:33:00Z">
                  <m:rPr>
                    <m:sty m:val="p"/>
                  </m:rPr>
                  <w:rPr>
                    <w:rFonts w:ascii="Cambria Math" w:hAnsi="Cambria Math"/>
                    <w:lang w:val="fr-FR"/>
                  </w:rPr>
                  <m:t>,</m:t>
                </w:ins>
              </m:r>
              <m:r>
                <w:ins w:id="2176" w:author="Lasse J. Laaksonen (Nokia)" w:date="2025-10-09T15:33:00Z" w16du:dateUtc="2025-10-09T12:33:00Z">
                  <w:rPr>
                    <w:rFonts w:ascii="Cambria Math" w:hAnsi="Cambria Math"/>
                  </w:rPr>
                  <m:t>i</m:t>
                </w:ins>
              </m:r>
            </m:e>
          </m:d>
          <m:r>
            <w:ins w:id="2177" w:author="Lasse J. Laaksonen (Nokia)" w:date="2025-10-09T15:33:00Z" w16du:dateUtc="2025-10-09T12:33:00Z">
              <m:rPr>
                <m:sty m:val="p"/>
              </m:rPr>
              <w:rPr>
                <w:rFonts w:ascii="Cambria Math" w:hAnsi="Cambria Math"/>
                <w:lang w:val="fr-FR"/>
              </w:rPr>
              <m:t>=</m:t>
            </w:ins>
          </m:r>
          <m:nary>
            <m:naryPr>
              <m:chr m:val="∑"/>
              <m:limLoc m:val="undOvr"/>
              <m:ctrlPr>
                <w:ins w:id="2178" w:author="Lasse J. Laaksonen (Nokia)" w:date="2025-10-09T15:33:00Z" w16du:dateUtc="2025-10-09T12:33:00Z">
                  <w:rPr>
                    <w:rFonts w:ascii="Cambria Math" w:hAnsi="Cambria Math"/>
                  </w:rPr>
                </w:ins>
              </m:ctrlPr>
            </m:naryPr>
            <m:sub>
              <m:r>
                <w:ins w:id="2179" w:author="Lasse J. Laaksonen (Nokia)" w:date="2025-10-09T15:33:00Z" w16du:dateUtc="2025-10-09T12:33:00Z">
                  <w:rPr>
                    <w:rFonts w:ascii="Cambria Math" w:hAnsi="Cambria Math"/>
                  </w:rPr>
                  <m:t>j</m:t>
                </w:ins>
              </m:r>
              <m:r>
                <w:ins w:id="2180" w:author="Lasse J. Laaksonen (Nokia)" w:date="2025-10-09T15:33:00Z" w16du:dateUtc="2025-10-09T12:33:00Z">
                  <m:rPr>
                    <m:sty m:val="p"/>
                  </m:rPr>
                  <w:rPr>
                    <w:rFonts w:ascii="Cambria Math" w:hAnsi="Cambria Math"/>
                    <w:lang w:val="fr-FR"/>
                  </w:rPr>
                  <m:t>=1</m:t>
                </w:ins>
              </m:r>
            </m:sub>
            <m:sup>
              <m:sSub>
                <m:sSubPr>
                  <m:ctrlPr>
                    <w:ins w:id="2181" w:author="Lasse J. Laaksonen (Nokia)" w:date="2025-10-09T15:33:00Z" w16du:dateUtc="2025-10-09T12:33:00Z">
                      <w:rPr>
                        <w:rFonts w:ascii="Cambria Math" w:hAnsi="Cambria Math"/>
                      </w:rPr>
                    </w:ins>
                  </m:ctrlPr>
                </m:sSubPr>
                <m:e>
                  <m:r>
                    <w:ins w:id="2182" w:author="Lasse J. Laaksonen (Nokia)" w:date="2025-10-09T15:33:00Z" w16du:dateUtc="2025-10-09T12:33:00Z">
                      <w:rPr>
                        <w:rFonts w:ascii="Cambria Math" w:hAnsi="Cambria Math"/>
                      </w:rPr>
                      <m:t>N</m:t>
                    </w:ins>
                  </m:r>
                </m:e>
                <m:sub>
                  <m:r>
                    <w:ins w:id="2183" w:author="Lasse J. Laaksonen (Nokia)" w:date="2025-10-09T15:33:00Z" w16du:dateUtc="2025-10-09T12:33:00Z">
                      <w:rPr>
                        <w:rFonts w:ascii="Cambria Math" w:hAnsi="Cambria Math"/>
                      </w:rPr>
                      <m:t>j</m:t>
                    </w:ins>
                  </m:r>
                </m:sub>
              </m:sSub>
            </m:sup>
            <m:e>
              <m:sSub>
                <m:sSubPr>
                  <m:ctrlPr>
                    <w:ins w:id="2184" w:author="Lasse J. Laaksonen (Nokia)" w:date="2025-10-09T15:33:00Z" w16du:dateUtc="2025-10-09T12:33:00Z">
                      <w:rPr>
                        <w:rFonts w:ascii="Cambria Math" w:hAnsi="Cambria Math"/>
                      </w:rPr>
                    </w:ins>
                  </m:ctrlPr>
                </m:sSubPr>
                <m:e>
                  <m:r>
                    <w:ins w:id="2185" w:author="Lasse J. Laaksonen (Nokia)" w:date="2025-10-09T15:33:00Z" w16du:dateUtc="2025-10-09T12:33:00Z">
                      <w:rPr>
                        <w:rFonts w:ascii="Cambria Math" w:hAnsi="Cambria Math"/>
                      </w:rPr>
                      <m:t>r</m:t>
                    </w:ins>
                  </m:r>
                  <m:r>
                    <w:ins w:id="2186" w:author="Lasse J. Laaksonen (Nokia)" w:date="2025-10-09T15:33:00Z" w16du:dateUtc="2025-10-09T12:33:00Z">
                      <m:rPr>
                        <m:sty m:val="p"/>
                      </m:rPr>
                      <w:rPr>
                        <w:rFonts w:ascii="Cambria Math" w:hAnsi="Cambria Math"/>
                        <w:lang w:val="fr-FR"/>
                      </w:rPr>
                      <m:t>'</m:t>
                    </w:ins>
                  </m:r>
                </m:e>
                <m:sub>
                  <m:r>
                    <w:ins w:id="2187" w:author="Lasse J. Laaksonen (Nokia)" w:date="2025-10-09T15:33:00Z" w16du:dateUtc="2025-10-09T12:33:00Z">
                      <w:rPr>
                        <w:rFonts w:ascii="Cambria Math" w:hAnsi="Cambria Math"/>
                      </w:rPr>
                      <m:t>ISM</m:t>
                    </w:ins>
                  </m:r>
                  <m:r>
                    <w:ins w:id="2188" w:author="Lasse J. Laaksonen (Nokia)" w:date="2025-10-09T15:33:00Z" w16du:dateUtc="2025-10-09T12:33:00Z">
                      <m:rPr>
                        <m:sty m:val="p"/>
                      </m:rPr>
                      <w:rPr>
                        <w:rFonts w:ascii="Cambria Math" w:hAnsi="Cambria Math"/>
                        <w:lang w:val="fr-FR"/>
                      </w:rPr>
                      <m:t xml:space="preserve">, </m:t>
                    </w:ins>
                  </m:r>
                  <m:r>
                    <w:ins w:id="2189" w:author="Lasse J. Laaksonen (Nokia)" w:date="2025-10-09T15:33:00Z" w16du:dateUtc="2025-10-09T12:33:00Z">
                      <w:rPr>
                        <w:rFonts w:ascii="Cambria Math" w:hAnsi="Cambria Math"/>
                      </w:rPr>
                      <m:t>edit</m:t>
                    </w:ins>
                  </m:r>
                </m:sub>
              </m:sSub>
              <m:d>
                <m:dPr>
                  <m:ctrlPr>
                    <w:ins w:id="2190" w:author="Lasse J. Laaksonen (Nokia)" w:date="2025-10-09T15:33:00Z" w16du:dateUtc="2025-10-09T12:33:00Z">
                      <w:rPr>
                        <w:rFonts w:ascii="Cambria Math" w:hAnsi="Cambria Math"/>
                      </w:rPr>
                    </w:ins>
                  </m:ctrlPr>
                </m:dPr>
                <m:e>
                  <m:r>
                    <w:ins w:id="2191" w:author="Lasse J. Laaksonen (Nokia)" w:date="2025-10-09T15:33:00Z" w16du:dateUtc="2025-10-09T12:33:00Z">
                      <w:rPr>
                        <w:rFonts w:ascii="Cambria Math" w:hAnsi="Cambria Math"/>
                      </w:rPr>
                      <m:t>b</m:t>
                    </w:ins>
                  </m:r>
                  <m:r>
                    <w:ins w:id="2192" w:author="Lasse J. Laaksonen (Nokia)" w:date="2025-10-09T15:33:00Z" w16du:dateUtc="2025-10-09T12:33:00Z">
                      <m:rPr>
                        <m:sty m:val="p"/>
                      </m:rPr>
                      <w:rPr>
                        <w:rFonts w:ascii="Cambria Math" w:hAnsi="Cambria Math"/>
                        <w:lang w:val="fr-FR"/>
                      </w:rPr>
                      <m:t>,</m:t>
                    </w:ins>
                  </m:r>
                  <m:r>
                    <w:ins w:id="2193" w:author="Lasse J. Laaksonen (Nokia)" w:date="2025-10-09T15:33:00Z" w16du:dateUtc="2025-10-09T12:33:00Z">
                      <w:rPr>
                        <w:rFonts w:ascii="Cambria Math" w:hAnsi="Cambria Math"/>
                      </w:rPr>
                      <m:t>m</m:t>
                    </w:ins>
                  </m:r>
                  <m:r>
                    <w:ins w:id="2194" w:author="Lasse J. Laaksonen (Nokia)" w:date="2025-10-09T15:33:00Z" w16du:dateUtc="2025-10-09T12:33:00Z">
                      <m:rPr>
                        <m:sty m:val="p"/>
                      </m:rPr>
                      <w:rPr>
                        <w:rFonts w:ascii="Cambria Math" w:hAnsi="Cambria Math"/>
                        <w:lang w:val="fr-FR"/>
                      </w:rPr>
                      <m:t>,</m:t>
                    </w:ins>
                  </m:r>
                  <m:r>
                    <w:ins w:id="2195" w:author="Lasse J. Laaksonen (Nokia)" w:date="2025-10-09T15:33:00Z" w16du:dateUtc="2025-10-09T12:33:00Z">
                      <w:rPr>
                        <w:rFonts w:ascii="Cambria Math" w:hAnsi="Cambria Math"/>
                      </w:rPr>
                      <m:t>j</m:t>
                    </w:ins>
                  </m:r>
                </m:e>
              </m:d>
              <m:d>
                <m:dPr>
                  <m:ctrlPr>
                    <w:ins w:id="2196" w:author="Lasse J. Laaksonen (Nokia)" w:date="2025-10-09T15:33:00Z" w16du:dateUtc="2025-10-09T12:33:00Z">
                      <w:rPr>
                        <w:rFonts w:ascii="Cambria Math" w:hAnsi="Cambria Math"/>
                      </w:rPr>
                    </w:ins>
                  </m:ctrlPr>
                </m:dPr>
                <m:e>
                  <m:sSub>
                    <m:sSubPr>
                      <m:ctrlPr>
                        <w:ins w:id="2197" w:author="Lasse J. Laaksonen (Nokia)" w:date="2025-10-09T15:33:00Z" w16du:dateUtc="2025-10-09T12:33:00Z">
                          <w:rPr>
                            <w:rFonts w:ascii="Cambria Math" w:hAnsi="Cambria Math"/>
                          </w:rPr>
                        </w:ins>
                      </m:ctrlPr>
                    </m:sSubPr>
                    <m:e>
                      <m:r>
                        <w:ins w:id="2198" w:author="Lasse J. Laaksonen (Nokia)" w:date="2025-10-09T15:33:00Z" w16du:dateUtc="2025-10-09T12:33:00Z">
                          <w:rPr>
                            <w:rFonts w:ascii="Cambria Math" w:hAnsi="Cambria Math"/>
                          </w:rPr>
                          <m:t>E</m:t>
                        </w:ins>
                      </m:r>
                    </m:e>
                    <m:sub>
                      <m:r>
                        <w:ins w:id="2199" w:author="Lasse J. Laaksonen (Nokia)" w:date="2025-10-09T15:33:00Z" w16du:dateUtc="2025-10-09T12:33:00Z">
                          <w:rPr>
                            <w:rFonts w:ascii="Cambria Math" w:hAnsi="Cambria Math"/>
                          </w:rPr>
                          <m:t>pan</m:t>
                        </w:ins>
                      </m:r>
                      <m:r>
                        <w:ins w:id="2200" w:author="Lasse J. Laaksonen (Nokia)" w:date="2025-10-09T15:33:00Z" w16du:dateUtc="2025-10-09T12:33:00Z">
                          <m:rPr>
                            <m:sty m:val="p"/>
                          </m:rPr>
                          <w:rPr>
                            <w:rFonts w:ascii="Cambria Math" w:hAnsi="Cambria Math"/>
                            <w:lang w:val="fr-FR"/>
                          </w:rPr>
                          <m:t xml:space="preserve">, </m:t>
                        </w:ins>
                      </m:r>
                      <m:r>
                        <w:ins w:id="2201" w:author="Lasse J. Laaksonen (Nokia)" w:date="2025-10-09T15:33:00Z" w16du:dateUtc="2025-10-09T12:33:00Z">
                          <w:rPr>
                            <w:rFonts w:ascii="Cambria Math" w:hAnsi="Cambria Math"/>
                          </w:rPr>
                          <m:t>orig</m:t>
                        </w:ins>
                      </m:r>
                    </m:sub>
                  </m:sSub>
                  <m:d>
                    <m:dPr>
                      <m:ctrlPr>
                        <w:ins w:id="2202" w:author="Lasse J. Laaksonen (Nokia)" w:date="2025-10-09T15:33:00Z" w16du:dateUtc="2025-10-09T12:33:00Z">
                          <w:rPr>
                            <w:rFonts w:ascii="Cambria Math" w:hAnsi="Cambria Math"/>
                          </w:rPr>
                        </w:ins>
                      </m:ctrlPr>
                    </m:dPr>
                    <m:e>
                      <m:r>
                        <w:ins w:id="2203" w:author="Lasse J. Laaksonen (Nokia)" w:date="2025-10-09T15:33:00Z" w16du:dateUtc="2025-10-09T12:33:00Z">
                          <w:rPr>
                            <w:rFonts w:ascii="Cambria Math" w:hAnsi="Cambria Math"/>
                          </w:rPr>
                          <m:t>i</m:t>
                        </w:ins>
                      </m:r>
                      <m:r>
                        <w:ins w:id="2204" w:author="Lasse J. Laaksonen (Nokia)" w:date="2025-10-09T15:33:00Z" w16du:dateUtc="2025-10-09T12:33:00Z">
                          <m:rPr>
                            <m:sty m:val="p"/>
                          </m:rPr>
                          <w:rPr>
                            <w:rFonts w:ascii="Cambria Math" w:hAnsi="Cambria Math"/>
                            <w:lang w:val="fr-FR"/>
                          </w:rPr>
                          <m:t>,</m:t>
                        </w:ins>
                      </m:r>
                      <m:r>
                        <w:ins w:id="2205" w:author="Lasse J. Laaksonen (Nokia)" w:date="2025-10-09T15:33:00Z" w16du:dateUtc="2025-10-09T12:33:00Z">
                          <w:rPr>
                            <w:rFonts w:ascii="Cambria Math" w:hAnsi="Cambria Math"/>
                          </w:rPr>
                          <m:t>j</m:t>
                        </w:ins>
                      </m:r>
                    </m:e>
                  </m:d>
                  <m:r>
                    <w:ins w:id="2206" w:author="Lasse J. Laaksonen (Nokia)" w:date="2025-10-09T15:33:00Z" w16du:dateUtc="2025-10-09T12:33:00Z">
                      <m:rPr>
                        <m:sty m:val="p"/>
                      </m:rPr>
                      <w:rPr>
                        <w:rFonts w:ascii="Cambria Math" w:hAnsi="Cambria Math"/>
                        <w:lang w:val="fr-FR"/>
                      </w:rPr>
                      <m:t>-</m:t>
                    </w:ins>
                  </m:r>
                  <m:r>
                    <w:ins w:id="2207" w:author="Lasse J. Laaksonen (Nokia)" w:date="2025-10-09T15:33:00Z" w16du:dateUtc="2025-10-09T12:33:00Z">
                      <m:rPr>
                        <m:nor/>
                      </m:rPr>
                      <w:rPr>
                        <w:lang w:val="fr-FR"/>
                      </w:rPr>
                      <m:t>max</m:t>
                    </w:ins>
                  </m:r>
                  <m:d>
                    <m:dPr>
                      <m:ctrlPr>
                        <w:ins w:id="2208" w:author="Lasse J. Laaksonen (Nokia)" w:date="2025-10-09T15:33:00Z" w16du:dateUtc="2025-10-09T12:33:00Z">
                          <w:rPr>
                            <w:rFonts w:ascii="Cambria Math" w:hAnsi="Cambria Math"/>
                          </w:rPr>
                        </w:ins>
                      </m:ctrlPr>
                    </m:dPr>
                    <m:e>
                      <m:r>
                        <w:ins w:id="2209" w:author="Lasse J. Laaksonen (Nokia)" w:date="2025-10-09T15:33:00Z" w16du:dateUtc="2025-10-09T12:33:00Z">
                          <m:rPr>
                            <m:sty m:val="p"/>
                          </m:rPr>
                          <w:rPr>
                            <w:rFonts w:ascii="Cambria Math" w:hAnsi="Cambria Math"/>
                            <w:lang w:val="fr-FR"/>
                          </w:rPr>
                          <m:t xml:space="preserve">0, </m:t>
                        </w:ins>
                      </m:r>
                      <m:sSub>
                        <m:sSubPr>
                          <m:ctrlPr>
                            <w:ins w:id="2210" w:author="Lasse J. Laaksonen (Nokia)" w:date="2025-10-09T15:33:00Z" w16du:dateUtc="2025-10-09T12:33:00Z">
                              <w:rPr>
                                <w:rFonts w:ascii="Cambria Math" w:hAnsi="Cambria Math"/>
                              </w:rPr>
                            </w:ins>
                          </m:ctrlPr>
                        </m:sSubPr>
                        <m:e>
                          <m:r>
                            <w:ins w:id="2211" w:author="Lasse J. Laaksonen (Nokia)" w:date="2025-10-09T15:33:00Z" w16du:dateUtc="2025-10-09T12:33:00Z">
                              <w:rPr>
                                <w:rFonts w:ascii="Cambria Math" w:hAnsi="Cambria Math"/>
                              </w:rPr>
                              <m:t>E</m:t>
                            </w:ins>
                          </m:r>
                        </m:e>
                        <m:sub>
                          <m:r>
                            <w:ins w:id="2212" w:author="Lasse J. Laaksonen (Nokia)" w:date="2025-10-09T15:33:00Z" w16du:dateUtc="2025-10-09T12:33:00Z">
                              <w:rPr>
                                <w:rFonts w:ascii="Cambria Math" w:hAnsi="Cambria Math"/>
                              </w:rPr>
                              <m:t>pan</m:t>
                            </w:ins>
                          </m:r>
                          <m:r>
                            <w:ins w:id="2213" w:author="Lasse J. Laaksonen (Nokia)" w:date="2025-10-09T15:33:00Z" w16du:dateUtc="2025-10-09T12:33:00Z">
                              <m:rPr>
                                <m:sty m:val="p"/>
                              </m:rPr>
                              <w:rPr>
                                <w:rFonts w:ascii="Cambria Math" w:hAnsi="Cambria Math"/>
                                <w:lang w:val="fr-FR"/>
                              </w:rPr>
                              <m:t xml:space="preserve">, </m:t>
                            </w:ins>
                          </m:r>
                          <m:r>
                            <w:ins w:id="2214" w:author="Lasse J. Laaksonen (Nokia)" w:date="2025-10-09T15:33:00Z" w16du:dateUtc="2025-10-09T12:33:00Z">
                              <w:rPr>
                                <w:rFonts w:ascii="Cambria Math" w:hAnsi="Cambria Math"/>
                              </w:rPr>
                              <m:t>orig</m:t>
                            </w:ins>
                          </m:r>
                        </m:sub>
                      </m:sSub>
                      <m:d>
                        <m:dPr>
                          <m:ctrlPr>
                            <w:ins w:id="2215" w:author="Lasse J. Laaksonen (Nokia)" w:date="2025-10-09T15:33:00Z" w16du:dateUtc="2025-10-09T12:33:00Z">
                              <w:rPr>
                                <w:rFonts w:ascii="Cambria Math" w:hAnsi="Cambria Math"/>
                              </w:rPr>
                            </w:ins>
                          </m:ctrlPr>
                        </m:dPr>
                        <m:e>
                          <m:r>
                            <w:ins w:id="2216" w:author="Lasse J. Laaksonen (Nokia)" w:date="2025-10-09T15:33:00Z" w16du:dateUtc="2025-10-09T12:33:00Z">
                              <w:rPr>
                                <w:rFonts w:ascii="Cambria Math" w:hAnsi="Cambria Math"/>
                              </w:rPr>
                              <m:t>i</m:t>
                            </w:ins>
                          </m:r>
                          <m:r>
                            <w:ins w:id="2217" w:author="Lasse J. Laaksonen (Nokia)" w:date="2025-10-09T15:33:00Z" w16du:dateUtc="2025-10-09T12:33:00Z">
                              <m:rPr>
                                <m:sty m:val="p"/>
                              </m:rPr>
                              <w:rPr>
                                <w:rFonts w:ascii="Cambria Math" w:hAnsi="Cambria Math"/>
                                <w:lang w:val="fr-FR"/>
                              </w:rPr>
                              <m:t>,</m:t>
                            </w:ins>
                          </m:r>
                          <m:r>
                            <w:ins w:id="2218" w:author="Lasse J. Laaksonen (Nokia)" w:date="2025-10-09T15:33:00Z" w16du:dateUtc="2025-10-09T12:33:00Z">
                              <w:rPr>
                                <w:rFonts w:ascii="Cambria Math" w:hAnsi="Cambria Math"/>
                              </w:rPr>
                              <m:t>j</m:t>
                            </w:ins>
                          </m:r>
                        </m:e>
                      </m:d>
                      <m:r>
                        <w:ins w:id="2219" w:author="Lasse J. Laaksonen (Nokia)" w:date="2025-10-09T15:33:00Z" w16du:dateUtc="2025-10-09T12:33:00Z">
                          <m:rPr>
                            <m:sty m:val="p"/>
                          </m:rPr>
                          <w:rPr>
                            <w:rFonts w:ascii="Cambria Math" w:hAnsi="Cambria Math"/>
                            <w:lang w:val="fr-FR"/>
                          </w:rPr>
                          <m:t xml:space="preserve">- </m:t>
                        </w:ins>
                      </m:r>
                      <m:sSub>
                        <m:sSubPr>
                          <m:ctrlPr>
                            <w:ins w:id="2220" w:author="Lasse J. Laaksonen (Nokia)" w:date="2025-10-09T15:33:00Z" w16du:dateUtc="2025-10-09T12:33:00Z">
                              <w:rPr>
                                <w:rFonts w:ascii="Cambria Math" w:hAnsi="Cambria Math"/>
                              </w:rPr>
                            </w:ins>
                          </m:ctrlPr>
                        </m:sSubPr>
                        <m:e>
                          <m:r>
                            <w:ins w:id="2221" w:author="Lasse J. Laaksonen (Nokia)" w:date="2025-10-09T15:33:00Z" w16du:dateUtc="2025-10-09T12:33:00Z">
                              <w:rPr>
                                <w:rFonts w:ascii="Cambria Math" w:hAnsi="Cambria Math"/>
                              </w:rPr>
                              <m:t>E</m:t>
                            </w:ins>
                          </m:r>
                        </m:e>
                        <m:sub>
                          <m:r>
                            <w:ins w:id="2222" w:author="Lasse J. Laaksonen (Nokia)" w:date="2025-10-09T15:33:00Z" w16du:dateUtc="2025-10-09T12:33:00Z">
                              <w:rPr>
                                <w:rFonts w:ascii="Cambria Math" w:hAnsi="Cambria Math"/>
                              </w:rPr>
                              <m:t>pan</m:t>
                            </w:ins>
                          </m:r>
                          <m:r>
                            <w:ins w:id="2223" w:author="Lasse J. Laaksonen (Nokia)" w:date="2025-10-09T15:33:00Z" w16du:dateUtc="2025-10-09T12:33:00Z">
                              <m:rPr>
                                <m:sty m:val="p"/>
                              </m:rPr>
                              <w:rPr>
                                <w:rFonts w:ascii="Cambria Math" w:hAnsi="Cambria Math"/>
                                <w:lang w:val="fr-FR"/>
                              </w:rPr>
                              <m:t xml:space="preserve">, </m:t>
                            </w:ins>
                          </m:r>
                          <m:r>
                            <w:ins w:id="2224" w:author="Lasse J. Laaksonen (Nokia)" w:date="2025-10-09T15:33:00Z" w16du:dateUtc="2025-10-09T12:33:00Z">
                              <w:rPr>
                                <w:rFonts w:ascii="Cambria Math" w:hAnsi="Cambria Math"/>
                              </w:rPr>
                              <m:t>edit</m:t>
                            </w:ins>
                          </m:r>
                        </m:sub>
                      </m:sSub>
                      <m:d>
                        <m:dPr>
                          <m:ctrlPr>
                            <w:ins w:id="2225" w:author="Lasse J. Laaksonen (Nokia)" w:date="2025-10-09T15:33:00Z" w16du:dateUtc="2025-10-09T12:33:00Z">
                              <w:rPr>
                                <w:rFonts w:ascii="Cambria Math" w:hAnsi="Cambria Math"/>
                              </w:rPr>
                            </w:ins>
                          </m:ctrlPr>
                        </m:dPr>
                        <m:e>
                          <m:r>
                            <w:ins w:id="2226" w:author="Lasse J. Laaksonen (Nokia)" w:date="2025-10-09T15:33:00Z" w16du:dateUtc="2025-10-09T12:33:00Z">
                              <w:rPr>
                                <w:rFonts w:ascii="Cambria Math" w:hAnsi="Cambria Math"/>
                              </w:rPr>
                              <m:t>i</m:t>
                            </w:ins>
                          </m:r>
                          <m:r>
                            <w:ins w:id="2227" w:author="Lasse J. Laaksonen (Nokia)" w:date="2025-10-09T15:33:00Z" w16du:dateUtc="2025-10-09T12:33:00Z">
                              <m:rPr>
                                <m:sty m:val="p"/>
                              </m:rPr>
                              <w:rPr>
                                <w:rFonts w:ascii="Cambria Math" w:hAnsi="Cambria Math"/>
                                <w:lang w:val="fr-FR"/>
                              </w:rPr>
                              <m:t>,</m:t>
                            </w:ins>
                          </m:r>
                          <m:r>
                            <w:ins w:id="2228" w:author="Lasse J. Laaksonen (Nokia)" w:date="2025-10-09T15:33:00Z" w16du:dateUtc="2025-10-09T12:33:00Z">
                              <w:rPr>
                                <w:rFonts w:ascii="Cambria Math" w:hAnsi="Cambria Math"/>
                              </w:rPr>
                              <m:t>j</m:t>
                            </w:ins>
                          </m:r>
                        </m:e>
                      </m:d>
                    </m:e>
                  </m:d>
                </m:e>
              </m:d>
            </m:e>
          </m:nary>
        </m:oMath>
      </m:oMathPara>
    </w:p>
    <w:p w14:paraId="0B9F813D" w14:textId="77777777" w:rsidR="004F40D5" w:rsidRPr="00CD76DC" w:rsidRDefault="004F40D5" w:rsidP="004F40D5">
      <w:pPr>
        <w:rPr>
          <w:ins w:id="2229" w:author="Lasse J. Laaksonen (Nokia)" w:date="2025-10-09T15:33:00Z" w16du:dateUtc="2025-10-09T12:33:00Z"/>
        </w:rPr>
      </w:pPr>
      <w:ins w:id="2230" w:author="Lasse J. Laaksonen (Nokia)" w:date="2025-10-09T15:33:00Z" w16du:dateUtc="2025-10-09T12:33:00Z">
        <w:r w:rsidRPr="00CD76DC">
          <w:t>From the normalized target channel energies, object parts are subtracted:</w:t>
        </w:r>
      </w:ins>
    </w:p>
    <w:p w14:paraId="012DB95C" w14:textId="77777777" w:rsidR="004F40D5" w:rsidRPr="00CD76DC" w:rsidRDefault="00000000" w:rsidP="004F40D5">
      <w:pPr>
        <w:pStyle w:val="EQ"/>
        <w:rPr>
          <w:ins w:id="2231" w:author="Lasse J. Laaksonen (Nokia)" w:date="2025-10-09T15:33:00Z" w16du:dateUtc="2025-10-09T12:33:00Z"/>
        </w:rPr>
      </w:pPr>
      <m:oMathPara>
        <m:oMath>
          <m:sSub>
            <m:sSubPr>
              <m:ctrlPr>
                <w:ins w:id="2232" w:author="Lasse J. Laaksonen (Nokia)" w:date="2025-10-09T15:33:00Z" w16du:dateUtc="2025-10-09T12:33:00Z">
                  <w:rPr>
                    <w:rFonts w:ascii="Cambria Math" w:hAnsi="Cambria Math"/>
                  </w:rPr>
                </w:ins>
              </m:ctrlPr>
            </m:sSubPr>
            <m:e>
              <m:r>
                <w:ins w:id="2233" w:author="Lasse J. Laaksonen (Nokia)" w:date="2025-10-09T15:33:00Z" w16du:dateUtc="2025-10-09T12:33:00Z">
                  <w:rPr>
                    <w:rFonts w:ascii="Cambria Math" w:hAnsi="Cambria Math"/>
                  </w:rPr>
                  <m:t>E</m:t>
                </w:ins>
              </m:r>
            </m:e>
            <m:sub>
              <m:r>
                <w:ins w:id="2234" w:author="Lasse J. Laaksonen (Nokia)" w:date="2025-10-09T15:33:00Z" w16du:dateUtc="2025-10-09T12:33:00Z">
                  <w:rPr>
                    <w:rFonts w:ascii="Cambria Math" w:hAnsi="Cambria Math"/>
                  </w:rPr>
                  <m:t>norm</m:t>
                </w:ins>
              </m:r>
              <m:r>
                <w:ins w:id="2235" w:author="Lasse J. Laaksonen (Nokia)" w:date="2025-10-09T15:33:00Z" w16du:dateUtc="2025-10-09T12:33:00Z">
                  <m:rPr>
                    <m:sty m:val="p"/>
                  </m:rPr>
                  <w:rPr>
                    <w:rFonts w:ascii="Cambria Math" w:hAnsi="Cambria Math"/>
                  </w:rPr>
                  <m:t xml:space="preserve">, </m:t>
                </w:ins>
              </m:r>
              <m:r>
                <w:ins w:id="2236" w:author="Lasse J. Laaksonen (Nokia)" w:date="2025-10-09T15:33:00Z" w16du:dateUtc="2025-10-09T12:33:00Z">
                  <w:rPr>
                    <w:rFonts w:ascii="Cambria Math" w:hAnsi="Cambria Math"/>
                  </w:rPr>
                  <m:t>target</m:t>
                </w:ins>
              </m:r>
              <m:r>
                <w:ins w:id="2237" w:author="Lasse J. Laaksonen (Nokia)" w:date="2025-10-09T15:33:00Z" w16du:dateUtc="2025-10-09T12:33:00Z">
                  <m:rPr>
                    <m:sty m:val="p"/>
                  </m:rPr>
                  <w:rPr>
                    <w:rFonts w:ascii="Cambria Math" w:hAnsi="Cambria Math"/>
                  </w:rPr>
                  <m:t>,</m:t>
                </w:ins>
              </m:r>
              <m:r>
                <w:ins w:id="2238" w:author="Lasse J. Laaksonen (Nokia)" w:date="2025-10-09T15:33:00Z" w16du:dateUtc="2025-10-09T12:33:00Z">
                  <w:rPr>
                    <w:rFonts w:ascii="Cambria Math" w:hAnsi="Cambria Math"/>
                  </w:rPr>
                  <m:t>ch</m:t>
                </w:ins>
              </m:r>
            </m:sub>
          </m:sSub>
          <m:d>
            <m:dPr>
              <m:ctrlPr>
                <w:ins w:id="2239" w:author="Lasse J. Laaksonen (Nokia)" w:date="2025-10-09T15:33:00Z" w16du:dateUtc="2025-10-09T12:33:00Z">
                  <w:rPr>
                    <w:rFonts w:ascii="Cambria Math" w:hAnsi="Cambria Math"/>
                  </w:rPr>
                </w:ins>
              </m:ctrlPr>
            </m:dPr>
            <m:e>
              <m:r>
                <w:ins w:id="2240" w:author="Lasse J. Laaksonen (Nokia)" w:date="2025-10-09T15:33:00Z" w16du:dateUtc="2025-10-09T12:33:00Z">
                  <w:rPr>
                    <w:rFonts w:ascii="Cambria Math" w:hAnsi="Cambria Math"/>
                  </w:rPr>
                  <m:t>b</m:t>
                </w:ins>
              </m:r>
              <m:r>
                <w:ins w:id="2241" w:author="Lasse J. Laaksonen (Nokia)" w:date="2025-10-09T15:33:00Z" w16du:dateUtc="2025-10-09T12:33:00Z">
                  <m:rPr>
                    <m:sty m:val="p"/>
                  </m:rPr>
                  <w:rPr>
                    <w:rFonts w:ascii="Cambria Math" w:hAnsi="Cambria Math"/>
                  </w:rPr>
                  <m:t>,</m:t>
                </w:ins>
              </m:r>
              <m:r>
                <w:ins w:id="2242" w:author="Lasse J. Laaksonen (Nokia)" w:date="2025-10-09T15:33:00Z" w16du:dateUtc="2025-10-09T12:33:00Z">
                  <w:rPr>
                    <w:rFonts w:ascii="Cambria Math" w:hAnsi="Cambria Math"/>
                  </w:rPr>
                  <m:t>m</m:t>
                </w:ins>
              </m:r>
              <m:r>
                <w:ins w:id="2243" w:author="Lasse J. Laaksonen (Nokia)" w:date="2025-10-09T15:33:00Z" w16du:dateUtc="2025-10-09T12:33:00Z">
                  <m:rPr>
                    <m:sty m:val="p"/>
                  </m:rPr>
                  <w:rPr>
                    <w:rFonts w:ascii="Cambria Math" w:hAnsi="Cambria Math"/>
                  </w:rPr>
                  <m:t>,</m:t>
                </w:ins>
              </m:r>
              <m:r>
                <w:ins w:id="2244" w:author="Lasse J. Laaksonen (Nokia)" w:date="2025-10-09T15:33:00Z" w16du:dateUtc="2025-10-09T12:33:00Z">
                  <w:rPr>
                    <w:rFonts w:ascii="Cambria Math" w:hAnsi="Cambria Math"/>
                  </w:rPr>
                  <m:t>i</m:t>
                </w:ins>
              </m:r>
            </m:e>
          </m:d>
          <m:r>
            <w:ins w:id="2245" w:author="Lasse J. Laaksonen (Nokia)" w:date="2025-10-09T15:33:00Z" w16du:dateUtc="2025-10-09T12:33:00Z">
              <m:rPr>
                <m:sty m:val="p"/>
              </m:rPr>
              <w:rPr>
                <w:rFonts w:ascii="Cambria Math" w:hAnsi="Cambria Math"/>
              </w:rPr>
              <m:t xml:space="preserve">= </m:t>
            </w:ins>
          </m:r>
          <m:sSub>
            <m:sSubPr>
              <m:ctrlPr>
                <w:ins w:id="2246" w:author="Lasse J. Laaksonen (Nokia)" w:date="2025-10-09T15:33:00Z" w16du:dateUtc="2025-10-09T12:33:00Z">
                  <w:rPr>
                    <w:rFonts w:ascii="Cambria Math" w:hAnsi="Cambria Math"/>
                  </w:rPr>
                </w:ins>
              </m:ctrlPr>
            </m:sSubPr>
            <m:e>
              <m:r>
                <w:ins w:id="2247" w:author="Lasse J. Laaksonen (Nokia)" w:date="2025-10-09T15:33:00Z" w16du:dateUtc="2025-10-09T12:33:00Z">
                  <w:rPr>
                    <w:rFonts w:ascii="Cambria Math" w:hAnsi="Cambria Math"/>
                  </w:rPr>
                  <m:t>E</m:t>
                </w:ins>
              </m:r>
            </m:e>
            <m:sub>
              <m:r>
                <w:ins w:id="2248" w:author="Lasse J. Laaksonen (Nokia)" w:date="2025-10-09T15:33:00Z" w16du:dateUtc="2025-10-09T12:33:00Z">
                  <w:rPr>
                    <w:rFonts w:ascii="Cambria Math" w:hAnsi="Cambria Math"/>
                  </w:rPr>
                  <m:t>norm</m:t>
                </w:ins>
              </m:r>
              <m:r>
                <w:ins w:id="2249" w:author="Lasse J. Laaksonen (Nokia)" w:date="2025-10-09T15:33:00Z" w16du:dateUtc="2025-10-09T12:33:00Z">
                  <m:rPr>
                    <m:sty m:val="p"/>
                  </m:rPr>
                  <w:rPr>
                    <w:rFonts w:ascii="Cambria Math" w:hAnsi="Cambria Math"/>
                  </w:rPr>
                  <m:t xml:space="preserve">, </m:t>
                </w:ins>
              </m:r>
              <m:r>
                <w:ins w:id="2250" w:author="Lasse J. Laaksonen (Nokia)" w:date="2025-10-09T15:33:00Z" w16du:dateUtc="2025-10-09T12:33:00Z">
                  <w:rPr>
                    <w:rFonts w:ascii="Cambria Math" w:hAnsi="Cambria Math"/>
                  </w:rPr>
                  <m:t>target</m:t>
                </w:ins>
              </m:r>
              <m:r>
                <w:ins w:id="2251" w:author="Lasse J. Laaksonen (Nokia)" w:date="2025-10-09T15:33:00Z" w16du:dateUtc="2025-10-09T12:33:00Z">
                  <m:rPr>
                    <m:sty m:val="p"/>
                  </m:rPr>
                  <w:rPr>
                    <w:rFonts w:ascii="Cambria Math" w:hAnsi="Cambria Math"/>
                  </w:rPr>
                  <m:t>,</m:t>
                </w:ins>
              </m:r>
              <m:r>
                <w:ins w:id="2252" w:author="Lasse J. Laaksonen (Nokia)" w:date="2025-10-09T15:33:00Z" w16du:dateUtc="2025-10-09T12:33:00Z">
                  <w:rPr>
                    <w:rFonts w:ascii="Cambria Math" w:hAnsi="Cambria Math"/>
                  </w:rPr>
                  <m:t>ch</m:t>
                </w:ins>
              </m:r>
            </m:sub>
          </m:sSub>
          <m:d>
            <m:dPr>
              <m:ctrlPr>
                <w:ins w:id="2253" w:author="Lasse J. Laaksonen (Nokia)" w:date="2025-10-09T15:33:00Z" w16du:dateUtc="2025-10-09T12:33:00Z">
                  <w:rPr>
                    <w:rFonts w:ascii="Cambria Math" w:hAnsi="Cambria Math"/>
                  </w:rPr>
                </w:ins>
              </m:ctrlPr>
            </m:dPr>
            <m:e>
              <m:r>
                <w:ins w:id="2254" w:author="Lasse J. Laaksonen (Nokia)" w:date="2025-10-09T15:33:00Z" w16du:dateUtc="2025-10-09T12:33:00Z">
                  <w:rPr>
                    <w:rFonts w:ascii="Cambria Math" w:hAnsi="Cambria Math"/>
                  </w:rPr>
                  <m:t>b</m:t>
                </w:ins>
              </m:r>
              <m:r>
                <w:ins w:id="2255" w:author="Lasse J. Laaksonen (Nokia)" w:date="2025-10-09T15:33:00Z" w16du:dateUtc="2025-10-09T12:33:00Z">
                  <m:rPr>
                    <m:sty m:val="p"/>
                  </m:rPr>
                  <w:rPr>
                    <w:rFonts w:ascii="Cambria Math" w:hAnsi="Cambria Math"/>
                  </w:rPr>
                  <m:t>,</m:t>
                </w:ins>
              </m:r>
              <m:r>
                <w:ins w:id="2256" w:author="Lasse J. Laaksonen (Nokia)" w:date="2025-10-09T15:33:00Z" w16du:dateUtc="2025-10-09T12:33:00Z">
                  <w:rPr>
                    <w:rFonts w:ascii="Cambria Math" w:hAnsi="Cambria Math"/>
                  </w:rPr>
                  <m:t>m</m:t>
                </w:ins>
              </m:r>
              <m:r>
                <w:ins w:id="2257" w:author="Lasse J. Laaksonen (Nokia)" w:date="2025-10-09T15:33:00Z" w16du:dateUtc="2025-10-09T12:33:00Z">
                  <m:rPr>
                    <m:sty m:val="p"/>
                  </m:rPr>
                  <w:rPr>
                    <w:rFonts w:ascii="Cambria Math" w:hAnsi="Cambria Math"/>
                  </w:rPr>
                  <m:t>,</m:t>
                </w:ins>
              </m:r>
              <m:r>
                <w:ins w:id="2258" w:author="Lasse J. Laaksonen (Nokia)" w:date="2025-10-09T15:33:00Z" w16du:dateUtc="2025-10-09T12:33:00Z">
                  <w:rPr>
                    <w:rFonts w:ascii="Cambria Math" w:hAnsi="Cambria Math"/>
                  </w:rPr>
                  <m:t>i</m:t>
                </w:ins>
              </m:r>
            </m:e>
          </m:d>
          <m:r>
            <w:ins w:id="2259" w:author="Lasse J. Laaksonen (Nokia)" w:date="2025-10-09T15:33:00Z" w16du:dateUtc="2025-10-09T12:33:00Z">
              <m:rPr>
                <m:sty m:val="p"/>
              </m:rPr>
              <w:rPr>
                <w:rFonts w:ascii="Cambria Math" w:hAnsi="Cambria Math"/>
              </w:rPr>
              <m:t>-</m:t>
            </w:ins>
          </m:r>
          <m:nary>
            <m:naryPr>
              <m:chr m:val="∑"/>
              <m:limLoc m:val="undOvr"/>
              <m:ctrlPr>
                <w:ins w:id="2260" w:author="Lasse J. Laaksonen (Nokia)" w:date="2025-10-09T15:33:00Z" w16du:dateUtc="2025-10-09T12:33:00Z">
                  <w:rPr>
                    <w:rFonts w:ascii="Cambria Math" w:hAnsi="Cambria Math"/>
                  </w:rPr>
                </w:ins>
              </m:ctrlPr>
            </m:naryPr>
            <m:sub>
              <m:r>
                <w:ins w:id="2261" w:author="Lasse J. Laaksonen (Nokia)" w:date="2025-10-09T15:33:00Z" w16du:dateUtc="2025-10-09T12:33:00Z">
                  <w:rPr>
                    <w:rFonts w:ascii="Cambria Math" w:hAnsi="Cambria Math"/>
                  </w:rPr>
                  <m:t>j</m:t>
                </w:ins>
              </m:r>
              <m:r>
                <w:ins w:id="2262" w:author="Lasse J. Laaksonen (Nokia)" w:date="2025-10-09T15:33:00Z" w16du:dateUtc="2025-10-09T12:33:00Z">
                  <m:rPr>
                    <m:sty m:val="p"/>
                  </m:rPr>
                  <w:rPr>
                    <w:rFonts w:ascii="Cambria Math" w:hAnsi="Cambria Math"/>
                  </w:rPr>
                  <m:t>=1</m:t>
                </w:ins>
              </m:r>
            </m:sub>
            <m:sup>
              <m:sSub>
                <m:sSubPr>
                  <m:ctrlPr>
                    <w:ins w:id="2263" w:author="Lasse J. Laaksonen (Nokia)" w:date="2025-10-09T15:33:00Z" w16du:dateUtc="2025-10-09T12:33:00Z">
                      <w:rPr>
                        <w:rFonts w:ascii="Cambria Math" w:hAnsi="Cambria Math"/>
                      </w:rPr>
                    </w:ins>
                  </m:ctrlPr>
                </m:sSubPr>
                <m:e>
                  <m:r>
                    <w:ins w:id="2264" w:author="Lasse J. Laaksonen (Nokia)" w:date="2025-10-09T15:33:00Z" w16du:dateUtc="2025-10-09T12:33:00Z">
                      <w:rPr>
                        <w:rFonts w:ascii="Cambria Math" w:hAnsi="Cambria Math"/>
                      </w:rPr>
                      <m:t>N</m:t>
                    </w:ins>
                  </m:r>
                </m:e>
                <m:sub>
                  <m:r>
                    <w:ins w:id="2265" w:author="Lasse J. Laaksonen (Nokia)" w:date="2025-10-09T15:33:00Z" w16du:dateUtc="2025-10-09T12:33:00Z">
                      <w:rPr>
                        <w:rFonts w:ascii="Cambria Math" w:hAnsi="Cambria Math"/>
                      </w:rPr>
                      <m:t>j</m:t>
                    </w:ins>
                  </m:r>
                </m:sub>
              </m:sSub>
            </m:sup>
            <m:e>
              <m:sSub>
                <m:sSubPr>
                  <m:ctrlPr>
                    <w:ins w:id="2266" w:author="Lasse J. Laaksonen (Nokia)" w:date="2025-10-09T15:33:00Z" w16du:dateUtc="2025-10-09T12:33:00Z">
                      <w:rPr>
                        <w:rFonts w:ascii="Cambria Math" w:hAnsi="Cambria Math"/>
                      </w:rPr>
                    </w:ins>
                  </m:ctrlPr>
                </m:sSubPr>
                <m:e>
                  <m:r>
                    <w:ins w:id="2267" w:author="Lasse J. Laaksonen (Nokia)" w:date="2025-10-09T15:33:00Z" w16du:dateUtc="2025-10-09T12:33:00Z">
                      <w:rPr>
                        <w:rFonts w:ascii="Cambria Math" w:hAnsi="Cambria Math"/>
                      </w:rPr>
                      <m:t>E</m:t>
                    </w:ins>
                  </m:r>
                </m:e>
                <m:sub>
                  <m:r>
                    <w:ins w:id="2268" w:author="Lasse J. Laaksonen (Nokia)" w:date="2025-10-09T15:33:00Z" w16du:dateUtc="2025-10-09T12:33:00Z">
                      <w:rPr>
                        <w:rFonts w:ascii="Cambria Math" w:hAnsi="Cambria Math"/>
                      </w:rPr>
                      <m:t>pan</m:t>
                    </w:ins>
                  </m:r>
                  <m:r>
                    <w:ins w:id="2269" w:author="Lasse J. Laaksonen (Nokia)" w:date="2025-10-09T15:33:00Z" w16du:dateUtc="2025-10-09T12:33:00Z">
                      <m:rPr>
                        <m:sty m:val="p"/>
                      </m:rPr>
                      <w:rPr>
                        <w:rFonts w:ascii="Cambria Math" w:hAnsi="Cambria Math"/>
                      </w:rPr>
                      <m:t xml:space="preserve">, </m:t>
                    </w:ins>
                  </m:r>
                  <m:r>
                    <w:ins w:id="2270" w:author="Lasse J. Laaksonen (Nokia)" w:date="2025-10-09T15:33:00Z" w16du:dateUtc="2025-10-09T12:33:00Z">
                      <w:rPr>
                        <w:rFonts w:ascii="Cambria Math" w:hAnsi="Cambria Math"/>
                      </w:rPr>
                      <m:t>orig</m:t>
                    </w:ins>
                  </m:r>
                </m:sub>
              </m:sSub>
              <m:d>
                <m:dPr>
                  <m:ctrlPr>
                    <w:ins w:id="2271" w:author="Lasse J. Laaksonen (Nokia)" w:date="2025-10-09T15:33:00Z" w16du:dateUtc="2025-10-09T12:33:00Z">
                      <w:rPr>
                        <w:rFonts w:ascii="Cambria Math" w:hAnsi="Cambria Math"/>
                      </w:rPr>
                    </w:ins>
                  </m:ctrlPr>
                </m:dPr>
                <m:e>
                  <m:r>
                    <w:ins w:id="2272" w:author="Lasse J. Laaksonen (Nokia)" w:date="2025-10-09T15:33:00Z" w16du:dateUtc="2025-10-09T12:33:00Z">
                      <w:rPr>
                        <w:rFonts w:ascii="Cambria Math" w:hAnsi="Cambria Math"/>
                      </w:rPr>
                      <m:t>i</m:t>
                    </w:ins>
                  </m:r>
                  <m:r>
                    <w:ins w:id="2273" w:author="Lasse J. Laaksonen (Nokia)" w:date="2025-10-09T15:33:00Z" w16du:dateUtc="2025-10-09T12:33:00Z">
                      <m:rPr>
                        <m:sty m:val="p"/>
                      </m:rPr>
                      <w:rPr>
                        <w:rFonts w:ascii="Cambria Math" w:hAnsi="Cambria Math"/>
                      </w:rPr>
                      <m:t>,</m:t>
                    </w:ins>
                  </m:r>
                  <m:r>
                    <w:ins w:id="2274" w:author="Lasse J. Laaksonen (Nokia)" w:date="2025-10-09T15:33:00Z" w16du:dateUtc="2025-10-09T12:33:00Z">
                      <w:rPr>
                        <w:rFonts w:ascii="Cambria Math" w:hAnsi="Cambria Math"/>
                      </w:rPr>
                      <m:t>j</m:t>
                    </w:ins>
                  </m:r>
                </m:e>
              </m:d>
              <m:sSub>
                <m:sSubPr>
                  <m:ctrlPr>
                    <w:ins w:id="2275" w:author="Lasse J. Laaksonen (Nokia)" w:date="2025-10-09T15:33:00Z" w16du:dateUtc="2025-10-09T12:33:00Z">
                      <w:rPr>
                        <w:rFonts w:ascii="Cambria Math" w:hAnsi="Cambria Math"/>
                      </w:rPr>
                    </w:ins>
                  </m:ctrlPr>
                </m:sSubPr>
                <m:e>
                  <m:r>
                    <w:ins w:id="2276" w:author="Lasse J. Laaksonen (Nokia)" w:date="2025-10-09T15:33:00Z" w16du:dateUtc="2025-10-09T12:33:00Z">
                      <w:rPr>
                        <w:rFonts w:ascii="Cambria Math" w:hAnsi="Cambria Math"/>
                      </w:rPr>
                      <m:t>r</m:t>
                    </w:ins>
                  </m:r>
                </m:e>
                <m:sub>
                  <m:r>
                    <w:ins w:id="2277" w:author="Lasse J. Laaksonen (Nokia)" w:date="2025-10-09T15:33:00Z" w16du:dateUtc="2025-10-09T12:33:00Z">
                      <w:rPr>
                        <w:rFonts w:ascii="Cambria Math" w:hAnsi="Cambria Math"/>
                      </w:rPr>
                      <m:t>ISM</m:t>
                    </w:ins>
                  </m:r>
                  <m:r>
                    <w:ins w:id="2278" w:author="Lasse J. Laaksonen (Nokia)" w:date="2025-10-09T15:33:00Z" w16du:dateUtc="2025-10-09T12:33:00Z">
                      <m:rPr>
                        <m:sty m:val="p"/>
                      </m:rPr>
                      <w:rPr>
                        <w:rFonts w:ascii="Cambria Math" w:hAnsi="Cambria Math"/>
                      </w:rPr>
                      <m:t xml:space="preserve">, </m:t>
                    </w:ins>
                  </m:r>
                  <m:r>
                    <w:ins w:id="2279" w:author="Lasse J. Laaksonen (Nokia)" w:date="2025-10-09T15:33:00Z" w16du:dateUtc="2025-10-09T12:33:00Z">
                      <w:rPr>
                        <w:rFonts w:ascii="Cambria Math" w:hAnsi="Cambria Math"/>
                      </w:rPr>
                      <m:t>edit</m:t>
                    </w:ins>
                  </m:r>
                </m:sub>
              </m:sSub>
              <m:d>
                <m:dPr>
                  <m:ctrlPr>
                    <w:ins w:id="2280" w:author="Lasse J. Laaksonen (Nokia)" w:date="2025-10-09T15:33:00Z" w16du:dateUtc="2025-10-09T12:33:00Z">
                      <w:rPr>
                        <w:rFonts w:ascii="Cambria Math" w:hAnsi="Cambria Math"/>
                      </w:rPr>
                    </w:ins>
                  </m:ctrlPr>
                </m:dPr>
                <m:e>
                  <m:r>
                    <w:ins w:id="2281" w:author="Lasse J. Laaksonen (Nokia)" w:date="2025-10-09T15:33:00Z" w16du:dateUtc="2025-10-09T12:33:00Z">
                      <w:rPr>
                        <w:rFonts w:ascii="Cambria Math" w:hAnsi="Cambria Math"/>
                      </w:rPr>
                      <m:t>b</m:t>
                    </w:ins>
                  </m:r>
                  <m:r>
                    <w:ins w:id="2282" w:author="Lasse J. Laaksonen (Nokia)" w:date="2025-10-09T15:33:00Z" w16du:dateUtc="2025-10-09T12:33:00Z">
                      <m:rPr>
                        <m:sty m:val="p"/>
                      </m:rPr>
                      <w:rPr>
                        <w:rFonts w:ascii="Cambria Math" w:hAnsi="Cambria Math"/>
                      </w:rPr>
                      <m:t>,</m:t>
                    </w:ins>
                  </m:r>
                  <m:r>
                    <w:ins w:id="2283" w:author="Lasse J. Laaksonen (Nokia)" w:date="2025-10-09T15:33:00Z" w16du:dateUtc="2025-10-09T12:33:00Z">
                      <w:rPr>
                        <w:rFonts w:ascii="Cambria Math" w:hAnsi="Cambria Math"/>
                      </w:rPr>
                      <m:t>m</m:t>
                    </w:ins>
                  </m:r>
                  <m:r>
                    <w:ins w:id="2284" w:author="Lasse J. Laaksonen (Nokia)" w:date="2025-10-09T15:33:00Z" w16du:dateUtc="2025-10-09T12:33:00Z">
                      <m:rPr>
                        <m:sty m:val="p"/>
                      </m:rPr>
                      <w:rPr>
                        <w:rFonts w:ascii="Cambria Math" w:hAnsi="Cambria Math"/>
                      </w:rPr>
                      <m:t>,</m:t>
                    </w:ins>
                  </m:r>
                  <m:r>
                    <w:ins w:id="2285" w:author="Lasse J. Laaksonen (Nokia)" w:date="2025-10-09T15:33:00Z" w16du:dateUtc="2025-10-09T12:33:00Z">
                      <w:rPr>
                        <w:rFonts w:ascii="Cambria Math" w:hAnsi="Cambria Math"/>
                      </w:rPr>
                      <m:t>j</m:t>
                    </w:ins>
                  </m:r>
                </m:e>
              </m:d>
            </m:e>
          </m:nary>
        </m:oMath>
      </m:oMathPara>
    </w:p>
    <w:p w14:paraId="522CBABD" w14:textId="77777777" w:rsidR="004F40D5" w:rsidRPr="00CD76DC" w:rsidRDefault="004F40D5" w:rsidP="004F40D5">
      <w:pPr>
        <w:rPr>
          <w:ins w:id="2286" w:author="Lasse J. Laaksonen (Nokia)" w:date="2025-10-09T15:34:00Z" w16du:dateUtc="2025-10-09T12:34:00Z"/>
        </w:rPr>
      </w:pPr>
      <w:ins w:id="2287" w:author="Lasse J. Laaksonen (Nokia)" w:date="2025-10-09T15:34:00Z" w16du:dateUtc="2025-10-09T12:34:00Z">
        <w:r w:rsidRPr="00CD76DC">
          <w:t>Any remaining non-object energy is estimated and added to the preserved energy estimate:</w:t>
        </w:r>
      </w:ins>
    </w:p>
    <w:p w14:paraId="1904C6F8" w14:textId="77777777" w:rsidR="004F40D5" w:rsidRPr="00083E68" w:rsidRDefault="00000000" w:rsidP="004F40D5">
      <w:pPr>
        <w:pStyle w:val="EQ"/>
        <w:rPr>
          <w:ins w:id="2288" w:author="Lasse J. Laaksonen (Nokia)" w:date="2025-10-09T15:34:00Z" w16du:dateUtc="2025-10-09T12:34:00Z"/>
          <w:lang w:val="fr-FR"/>
        </w:rPr>
      </w:pPr>
      <m:oMathPara>
        <m:oMath>
          <m:sSub>
            <m:sSubPr>
              <m:ctrlPr>
                <w:ins w:id="2289" w:author="Lasse J. Laaksonen (Nokia)" w:date="2025-10-09T15:34:00Z" w16du:dateUtc="2025-10-09T12:34:00Z">
                  <w:rPr>
                    <w:rFonts w:ascii="Cambria Math" w:hAnsi="Cambria Math"/>
                  </w:rPr>
                </w:ins>
              </m:ctrlPr>
            </m:sSubPr>
            <m:e>
              <m:r>
                <w:ins w:id="2290" w:author="Lasse J. Laaksonen (Nokia)" w:date="2025-10-09T15:34:00Z" w16du:dateUtc="2025-10-09T12:34:00Z">
                  <w:rPr>
                    <w:rFonts w:ascii="Cambria Math" w:hAnsi="Cambria Math"/>
                  </w:rPr>
                  <m:t>E</m:t>
                </w:ins>
              </m:r>
            </m:e>
            <m:sub>
              <m:r>
                <w:ins w:id="2291" w:author="Lasse J. Laaksonen (Nokia)" w:date="2025-10-09T15:34:00Z" w16du:dateUtc="2025-10-09T12:34:00Z">
                  <w:rPr>
                    <w:rFonts w:ascii="Cambria Math" w:hAnsi="Cambria Math"/>
                  </w:rPr>
                  <m:t>rem</m:t>
                </w:ins>
              </m:r>
            </m:sub>
          </m:sSub>
          <m:r>
            <w:ins w:id="2292" w:author="Lasse J. Laaksonen (Nokia)" w:date="2025-10-09T15:34:00Z" w16du:dateUtc="2025-10-09T12:34:00Z">
              <m:rPr>
                <m:sty m:val="p"/>
              </m:rPr>
              <w:rPr>
                <w:rFonts w:ascii="Cambria Math" w:hAnsi="Cambria Math"/>
                <w:lang w:val="fr-FR"/>
              </w:rPr>
              <m:t>(</m:t>
            </w:ins>
          </m:r>
          <m:r>
            <w:ins w:id="2293" w:author="Lasse J. Laaksonen (Nokia)" w:date="2025-10-09T15:34:00Z" w16du:dateUtc="2025-10-09T12:34:00Z">
              <w:rPr>
                <w:rFonts w:ascii="Cambria Math" w:hAnsi="Cambria Math"/>
              </w:rPr>
              <m:t>b</m:t>
            </w:ins>
          </m:r>
          <m:r>
            <w:ins w:id="2294" w:author="Lasse J. Laaksonen (Nokia)" w:date="2025-10-09T15:34:00Z" w16du:dateUtc="2025-10-09T12:34:00Z">
              <m:rPr>
                <m:sty m:val="p"/>
              </m:rPr>
              <w:rPr>
                <w:rFonts w:ascii="Cambria Math" w:hAnsi="Cambria Math"/>
                <w:lang w:val="fr-FR"/>
              </w:rPr>
              <m:t>,</m:t>
            </w:ins>
          </m:r>
          <m:r>
            <w:ins w:id="2295" w:author="Lasse J. Laaksonen (Nokia)" w:date="2025-10-09T15:34:00Z" w16du:dateUtc="2025-10-09T12:34:00Z">
              <w:rPr>
                <w:rFonts w:ascii="Cambria Math" w:hAnsi="Cambria Math"/>
              </w:rPr>
              <m:t>m</m:t>
            </w:ins>
          </m:r>
          <m:r>
            <w:ins w:id="2296" w:author="Lasse J. Laaksonen (Nokia)" w:date="2025-10-09T15:34:00Z" w16du:dateUtc="2025-10-09T12:34:00Z">
              <m:rPr>
                <m:sty m:val="p"/>
              </m:rPr>
              <w:rPr>
                <w:rFonts w:ascii="Cambria Math" w:hAnsi="Cambria Math"/>
                <w:lang w:val="fr-FR"/>
              </w:rPr>
              <m:t xml:space="preserve">)= </m:t>
            </w:ins>
          </m:r>
          <m:r>
            <w:ins w:id="2297" w:author="Lasse J. Laaksonen (Nokia)" w:date="2025-10-09T15:34:00Z" w16du:dateUtc="2025-10-09T12:34:00Z">
              <m:rPr>
                <m:nor/>
              </m:rPr>
              <w:rPr>
                <w:lang w:val="fr-FR"/>
              </w:rPr>
              <m:t>max</m:t>
            </w:ins>
          </m:r>
          <m:d>
            <m:dPr>
              <m:ctrlPr>
                <w:ins w:id="2298" w:author="Lasse J. Laaksonen (Nokia)" w:date="2025-10-09T15:34:00Z" w16du:dateUtc="2025-10-09T12:34:00Z">
                  <w:rPr>
                    <w:rFonts w:ascii="Cambria Math" w:hAnsi="Cambria Math"/>
                  </w:rPr>
                </w:ins>
              </m:ctrlPr>
            </m:dPr>
            <m:e>
              <m:r>
                <w:ins w:id="2299" w:author="Lasse J. Laaksonen (Nokia)" w:date="2025-10-09T15:34:00Z" w16du:dateUtc="2025-10-09T12:34:00Z">
                  <m:rPr>
                    <m:sty m:val="p"/>
                  </m:rPr>
                  <w:rPr>
                    <w:rFonts w:ascii="Cambria Math" w:hAnsi="Cambria Math"/>
                    <w:lang w:val="fr-FR"/>
                  </w:rPr>
                  <m:t xml:space="preserve">0, </m:t>
                </w:ins>
              </m:r>
              <m:d>
                <m:dPr>
                  <m:ctrlPr>
                    <w:ins w:id="2300" w:author="Lasse J. Laaksonen (Nokia)" w:date="2025-10-09T15:34:00Z" w16du:dateUtc="2025-10-09T12:34:00Z">
                      <w:rPr>
                        <w:rFonts w:ascii="Cambria Math" w:hAnsi="Cambria Math"/>
                      </w:rPr>
                    </w:ins>
                  </m:ctrlPr>
                </m:dPr>
                <m:e>
                  <m:r>
                    <w:ins w:id="2301" w:author="Lasse J. Laaksonen (Nokia)" w:date="2025-10-09T15:34:00Z" w16du:dateUtc="2025-10-09T12:34:00Z">
                      <m:rPr>
                        <m:sty m:val="p"/>
                      </m:rPr>
                      <w:rPr>
                        <w:rFonts w:ascii="Cambria Math" w:hAnsi="Cambria Math"/>
                        <w:lang w:val="fr-FR"/>
                      </w:rPr>
                      <m:t>1-</m:t>
                    </w:ins>
                  </m:r>
                  <m:nary>
                    <m:naryPr>
                      <m:chr m:val="∑"/>
                      <m:limLoc m:val="undOvr"/>
                      <m:ctrlPr>
                        <w:ins w:id="2302" w:author="Lasse J. Laaksonen (Nokia)" w:date="2025-10-09T15:34:00Z" w16du:dateUtc="2025-10-09T12:34:00Z">
                          <w:rPr>
                            <w:rFonts w:ascii="Cambria Math" w:hAnsi="Cambria Math"/>
                          </w:rPr>
                        </w:ins>
                      </m:ctrlPr>
                    </m:naryPr>
                    <m:sub>
                      <m:r>
                        <w:ins w:id="2303" w:author="Lasse J. Laaksonen (Nokia)" w:date="2025-10-09T15:34:00Z" w16du:dateUtc="2025-10-09T12:34:00Z">
                          <w:rPr>
                            <w:rFonts w:ascii="Cambria Math" w:hAnsi="Cambria Math"/>
                          </w:rPr>
                          <m:t>j</m:t>
                        </w:ins>
                      </m:r>
                      <m:r>
                        <w:ins w:id="2304" w:author="Lasse J. Laaksonen (Nokia)" w:date="2025-10-09T15:34:00Z" w16du:dateUtc="2025-10-09T12:34:00Z">
                          <m:rPr>
                            <m:sty m:val="p"/>
                          </m:rPr>
                          <w:rPr>
                            <w:rFonts w:ascii="Cambria Math" w:hAnsi="Cambria Math"/>
                            <w:lang w:val="fr-FR"/>
                          </w:rPr>
                          <m:t>=1</m:t>
                        </w:ins>
                      </m:r>
                    </m:sub>
                    <m:sup>
                      <m:sSub>
                        <m:sSubPr>
                          <m:ctrlPr>
                            <w:ins w:id="2305" w:author="Lasse J. Laaksonen (Nokia)" w:date="2025-10-09T15:34:00Z" w16du:dateUtc="2025-10-09T12:34:00Z">
                              <w:rPr>
                                <w:rFonts w:ascii="Cambria Math" w:hAnsi="Cambria Math"/>
                              </w:rPr>
                            </w:ins>
                          </m:ctrlPr>
                        </m:sSubPr>
                        <m:e>
                          <m:r>
                            <w:ins w:id="2306" w:author="Lasse J. Laaksonen (Nokia)" w:date="2025-10-09T15:34:00Z" w16du:dateUtc="2025-10-09T12:34:00Z">
                              <w:rPr>
                                <w:rFonts w:ascii="Cambria Math" w:hAnsi="Cambria Math"/>
                              </w:rPr>
                              <m:t>N</m:t>
                            </w:ins>
                          </m:r>
                        </m:e>
                        <m:sub>
                          <m:r>
                            <w:ins w:id="2307" w:author="Lasse J. Laaksonen (Nokia)" w:date="2025-10-09T15:34:00Z" w16du:dateUtc="2025-10-09T12:34:00Z">
                              <w:rPr>
                                <w:rFonts w:ascii="Cambria Math" w:hAnsi="Cambria Math"/>
                              </w:rPr>
                              <m:t>j</m:t>
                            </w:ins>
                          </m:r>
                        </m:sub>
                      </m:sSub>
                    </m:sup>
                    <m:e>
                      <m:sSub>
                        <m:sSubPr>
                          <m:ctrlPr>
                            <w:ins w:id="2308" w:author="Lasse J. Laaksonen (Nokia)" w:date="2025-10-09T15:34:00Z" w16du:dateUtc="2025-10-09T12:34:00Z">
                              <w:rPr>
                                <w:rFonts w:ascii="Cambria Math" w:hAnsi="Cambria Math"/>
                              </w:rPr>
                            </w:ins>
                          </m:ctrlPr>
                        </m:sSubPr>
                        <m:e>
                          <m:r>
                            <w:ins w:id="2309" w:author="Lasse J. Laaksonen (Nokia)" w:date="2025-10-09T15:34:00Z" w16du:dateUtc="2025-10-09T12:34:00Z">
                              <w:rPr>
                                <w:rFonts w:ascii="Cambria Math" w:hAnsi="Cambria Math"/>
                              </w:rPr>
                              <m:t>r</m:t>
                            </w:ins>
                          </m:r>
                        </m:e>
                        <m:sub>
                          <m:r>
                            <w:ins w:id="2310" w:author="Lasse J. Laaksonen (Nokia)" w:date="2025-10-09T15:34:00Z" w16du:dateUtc="2025-10-09T12:34:00Z">
                              <w:rPr>
                                <w:rFonts w:ascii="Cambria Math" w:hAnsi="Cambria Math"/>
                              </w:rPr>
                              <m:t>ISM</m:t>
                            </w:ins>
                          </m:r>
                          <m:r>
                            <w:ins w:id="2311" w:author="Lasse J. Laaksonen (Nokia)" w:date="2025-10-09T15:34:00Z" w16du:dateUtc="2025-10-09T12:34:00Z">
                              <m:rPr>
                                <m:sty m:val="p"/>
                              </m:rPr>
                              <w:rPr>
                                <w:rFonts w:ascii="Cambria Math" w:hAnsi="Cambria Math"/>
                                <w:lang w:val="fr-FR"/>
                              </w:rPr>
                              <m:t xml:space="preserve">, </m:t>
                            </w:ins>
                          </m:r>
                          <m:r>
                            <w:ins w:id="2312" w:author="Lasse J. Laaksonen (Nokia)" w:date="2025-10-09T15:34:00Z" w16du:dateUtc="2025-10-09T12:34:00Z">
                              <w:rPr>
                                <w:rFonts w:ascii="Cambria Math" w:hAnsi="Cambria Math"/>
                              </w:rPr>
                              <m:t>edit</m:t>
                            </w:ins>
                          </m:r>
                        </m:sub>
                      </m:sSub>
                      <m:d>
                        <m:dPr>
                          <m:ctrlPr>
                            <w:ins w:id="2313" w:author="Lasse J. Laaksonen (Nokia)" w:date="2025-10-09T15:34:00Z" w16du:dateUtc="2025-10-09T12:34:00Z">
                              <w:rPr>
                                <w:rFonts w:ascii="Cambria Math" w:hAnsi="Cambria Math"/>
                              </w:rPr>
                            </w:ins>
                          </m:ctrlPr>
                        </m:dPr>
                        <m:e>
                          <m:r>
                            <w:ins w:id="2314" w:author="Lasse J. Laaksonen (Nokia)" w:date="2025-10-09T15:34:00Z" w16du:dateUtc="2025-10-09T12:34:00Z">
                              <w:rPr>
                                <w:rFonts w:ascii="Cambria Math" w:hAnsi="Cambria Math"/>
                              </w:rPr>
                              <m:t>b</m:t>
                            </w:ins>
                          </m:r>
                          <m:r>
                            <w:ins w:id="2315" w:author="Lasse J. Laaksonen (Nokia)" w:date="2025-10-09T15:34:00Z" w16du:dateUtc="2025-10-09T12:34:00Z">
                              <m:rPr>
                                <m:sty m:val="p"/>
                              </m:rPr>
                              <w:rPr>
                                <w:rFonts w:ascii="Cambria Math" w:hAnsi="Cambria Math"/>
                                <w:lang w:val="fr-FR"/>
                              </w:rPr>
                              <m:t>,</m:t>
                            </w:ins>
                          </m:r>
                          <m:r>
                            <w:ins w:id="2316" w:author="Lasse J. Laaksonen (Nokia)" w:date="2025-10-09T15:34:00Z" w16du:dateUtc="2025-10-09T12:34:00Z">
                              <w:rPr>
                                <w:rFonts w:ascii="Cambria Math" w:hAnsi="Cambria Math"/>
                              </w:rPr>
                              <m:t>m</m:t>
                            </w:ins>
                          </m:r>
                          <m:r>
                            <w:ins w:id="2317" w:author="Lasse J. Laaksonen (Nokia)" w:date="2025-10-09T15:34:00Z" w16du:dateUtc="2025-10-09T12:34:00Z">
                              <m:rPr>
                                <m:sty m:val="p"/>
                              </m:rPr>
                              <w:rPr>
                                <w:rFonts w:ascii="Cambria Math" w:hAnsi="Cambria Math"/>
                                <w:lang w:val="fr-FR"/>
                              </w:rPr>
                              <m:t>,</m:t>
                            </w:ins>
                          </m:r>
                          <m:r>
                            <w:ins w:id="2318" w:author="Lasse J. Laaksonen (Nokia)" w:date="2025-10-09T15:34:00Z" w16du:dateUtc="2025-10-09T12:34:00Z">
                              <w:rPr>
                                <w:rFonts w:ascii="Cambria Math" w:hAnsi="Cambria Math"/>
                              </w:rPr>
                              <m:t>j</m:t>
                            </w:ins>
                          </m:r>
                        </m:e>
                      </m:d>
                    </m:e>
                  </m:nary>
                </m:e>
              </m:d>
              <m:r>
                <w:ins w:id="2319" w:author="Lasse J. Laaksonen (Nokia)" w:date="2025-10-09T15:34:00Z" w16du:dateUtc="2025-10-09T12:34:00Z">
                  <m:rPr>
                    <m:sty m:val="p"/>
                  </m:rPr>
                  <w:rPr>
                    <w:rFonts w:ascii="Cambria Math" w:hAnsi="Cambria Math"/>
                    <w:lang w:val="fr-FR"/>
                  </w:rPr>
                  <m:t>-</m:t>
                </w:ins>
              </m:r>
              <m:sSub>
                <m:sSubPr>
                  <m:ctrlPr>
                    <w:ins w:id="2320" w:author="Lasse J. Laaksonen (Nokia)" w:date="2025-10-09T15:34:00Z" w16du:dateUtc="2025-10-09T12:34:00Z">
                      <w:rPr>
                        <w:rFonts w:ascii="Cambria Math" w:hAnsi="Cambria Math"/>
                      </w:rPr>
                    </w:ins>
                  </m:ctrlPr>
                </m:sSubPr>
                <m:e>
                  <m:r>
                    <w:ins w:id="2321" w:author="Lasse J. Laaksonen (Nokia)" w:date="2025-10-09T15:34:00Z" w16du:dateUtc="2025-10-09T12:34:00Z">
                      <w:rPr>
                        <w:rFonts w:ascii="Cambria Math" w:hAnsi="Cambria Math"/>
                      </w:rPr>
                      <m:t>E</m:t>
                    </w:ins>
                  </m:r>
                </m:e>
                <m:sub>
                  <m:r>
                    <w:ins w:id="2322" w:author="Lasse J. Laaksonen (Nokia)" w:date="2025-10-09T15:34:00Z" w16du:dateUtc="2025-10-09T12:34:00Z">
                      <w:rPr>
                        <w:rFonts w:ascii="Cambria Math" w:hAnsi="Cambria Math"/>
                      </w:rPr>
                      <m:t>norm</m:t>
                    </w:ins>
                  </m:r>
                  <m:r>
                    <w:ins w:id="2323" w:author="Lasse J. Laaksonen (Nokia)" w:date="2025-10-09T15:34:00Z" w16du:dateUtc="2025-10-09T12:34:00Z">
                      <m:rPr>
                        <m:sty m:val="p"/>
                      </m:rPr>
                      <w:rPr>
                        <w:rFonts w:ascii="Cambria Math" w:hAnsi="Cambria Math"/>
                        <w:lang w:val="fr-FR"/>
                      </w:rPr>
                      <m:t xml:space="preserve">, </m:t>
                    </w:ins>
                  </m:r>
                  <m:r>
                    <w:ins w:id="2324" w:author="Lasse J. Laaksonen (Nokia)" w:date="2025-10-09T15:34:00Z" w16du:dateUtc="2025-10-09T12:34:00Z">
                      <w:rPr>
                        <w:rFonts w:ascii="Cambria Math" w:hAnsi="Cambria Math"/>
                      </w:rPr>
                      <m:t>target</m:t>
                    </w:ins>
                  </m:r>
                  <m:r>
                    <w:ins w:id="2325" w:author="Lasse J. Laaksonen (Nokia)" w:date="2025-10-09T15:34:00Z" w16du:dateUtc="2025-10-09T12:34:00Z">
                      <m:rPr>
                        <m:sty m:val="p"/>
                      </m:rPr>
                      <w:rPr>
                        <w:rFonts w:ascii="Cambria Math" w:hAnsi="Cambria Math"/>
                        <w:lang w:val="fr-FR"/>
                      </w:rPr>
                      <m:t>,</m:t>
                    </w:ins>
                  </m:r>
                  <m:r>
                    <w:ins w:id="2326" w:author="Lasse J. Laaksonen (Nokia)" w:date="2025-10-09T15:34:00Z" w16du:dateUtc="2025-10-09T12:34:00Z">
                      <w:rPr>
                        <w:rFonts w:ascii="Cambria Math" w:hAnsi="Cambria Math"/>
                      </w:rPr>
                      <m:t>c</m:t>
                    </w:ins>
                  </m:r>
                  <m:r>
                    <w:ins w:id="2327" w:author="Lasse J. Laaksonen (Nokia)" w:date="2025-10-09T15:34:00Z" w16du:dateUtc="2025-10-09T12:34:00Z">
                      <w:rPr>
                        <w:rFonts w:ascii="Cambria Math" w:hAnsi="Cambria Math"/>
                        <w:lang w:val="fr-FR"/>
                      </w:rPr>
                      <m:t>h</m:t>
                    </w:ins>
                  </m:r>
                </m:sub>
              </m:sSub>
              <m:d>
                <m:dPr>
                  <m:ctrlPr>
                    <w:ins w:id="2328" w:author="Lasse J. Laaksonen (Nokia)" w:date="2025-10-09T15:34:00Z" w16du:dateUtc="2025-10-09T12:34:00Z">
                      <w:rPr>
                        <w:rFonts w:ascii="Cambria Math" w:hAnsi="Cambria Math"/>
                      </w:rPr>
                    </w:ins>
                  </m:ctrlPr>
                </m:dPr>
                <m:e>
                  <m:r>
                    <w:ins w:id="2329" w:author="Lasse J. Laaksonen (Nokia)" w:date="2025-10-09T15:34:00Z" w16du:dateUtc="2025-10-09T12:34:00Z">
                      <w:rPr>
                        <w:rFonts w:ascii="Cambria Math" w:hAnsi="Cambria Math"/>
                      </w:rPr>
                      <m:t>b</m:t>
                    </w:ins>
                  </m:r>
                  <m:r>
                    <w:ins w:id="2330" w:author="Lasse J. Laaksonen (Nokia)" w:date="2025-10-09T15:34:00Z" w16du:dateUtc="2025-10-09T12:34:00Z">
                      <m:rPr>
                        <m:sty m:val="p"/>
                      </m:rPr>
                      <w:rPr>
                        <w:rFonts w:ascii="Cambria Math" w:hAnsi="Cambria Math"/>
                        <w:lang w:val="fr-FR"/>
                      </w:rPr>
                      <m:t>,</m:t>
                    </w:ins>
                  </m:r>
                  <m:r>
                    <w:ins w:id="2331" w:author="Lasse J. Laaksonen (Nokia)" w:date="2025-10-09T15:34:00Z" w16du:dateUtc="2025-10-09T12:34:00Z">
                      <w:rPr>
                        <w:rFonts w:ascii="Cambria Math" w:hAnsi="Cambria Math"/>
                      </w:rPr>
                      <m:t>m</m:t>
                    </w:ins>
                  </m:r>
                  <m:r>
                    <w:ins w:id="2332" w:author="Lasse J. Laaksonen (Nokia)" w:date="2025-10-09T15:34:00Z" w16du:dateUtc="2025-10-09T12:34:00Z">
                      <m:rPr>
                        <m:sty m:val="p"/>
                      </m:rPr>
                      <w:rPr>
                        <w:rFonts w:ascii="Cambria Math" w:hAnsi="Cambria Math"/>
                        <w:lang w:val="fr-FR"/>
                      </w:rPr>
                      <m:t>,1</m:t>
                    </w:ins>
                  </m:r>
                </m:e>
              </m:d>
              <m:r>
                <w:ins w:id="2333" w:author="Lasse J. Laaksonen (Nokia)" w:date="2025-10-09T15:34:00Z" w16du:dateUtc="2025-10-09T12:34:00Z">
                  <m:rPr>
                    <m:sty m:val="p"/>
                  </m:rPr>
                  <w:rPr>
                    <w:rFonts w:ascii="Cambria Math" w:hAnsi="Cambria Math"/>
                    <w:lang w:val="fr-FR"/>
                  </w:rPr>
                  <m:t>-</m:t>
                </w:ins>
              </m:r>
              <m:sSub>
                <m:sSubPr>
                  <m:ctrlPr>
                    <w:ins w:id="2334" w:author="Lasse J. Laaksonen (Nokia)" w:date="2025-10-09T15:34:00Z" w16du:dateUtc="2025-10-09T12:34:00Z">
                      <w:rPr>
                        <w:rFonts w:ascii="Cambria Math" w:hAnsi="Cambria Math"/>
                      </w:rPr>
                    </w:ins>
                  </m:ctrlPr>
                </m:sSubPr>
                <m:e>
                  <m:r>
                    <w:ins w:id="2335" w:author="Lasse J. Laaksonen (Nokia)" w:date="2025-10-09T15:34:00Z" w16du:dateUtc="2025-10-09T12:34:00Z">
                      <w:rPr>
                        <w:rFonts w:ascii="Cambria Math" w:hAnsi="Cambria Math"/>
                      </w:rPr>
                      <m:t>E</m:t>
                    </w:ins>
                  </m:r>
                </m:e>
                <m:sub>
                  <m:r>
                    <w:ins w:id="2336" w:author="Lasse J. Laaksonen (Nokia)" w:date="2025-10-09T15:34:00Z" w16du:dateUtc="2025-10-09T12:34:00Z">
                      <w:rPr>
                        <w:rFonts w:ascii="Cambria Math" w:hAnsi="Cambria Math"/>
                      </w:rPr>
                      <m:t>norm</m:t>
                    </w:ins>
                  </m:r>
                  <m:r>
                    <w:ins w:id="2337" w:author="Lasse J. Laaksonen (Nokia)" w:date="2025-10-09T15:34:00Z" w16du:dateUtc="2025-10-09T12:34:00Z">
                      <m:rPr>
                        <m:sty m:val="p"/>
                      </m:rPr>
                      <w:rPr>
                        <w:rFonts w:ascii="Cambria Math" w:hAnsi="Cambria Math"/>
                        <w:lang w:val="fr-FR"/>
                      </w:rPr>
                      <m:t xml:space="preserve">, </m:t>
                    </w:ins>
                  </m:r>
                  <m:r>
                    <w:ins w:id="2338" w:author="Lasse J. Laaksonen (Nokia)" w:date="2025-10-09T15:34:00Z" w16du:dateUtc="2025-10-09T12:34:00Z">
                      <w:rPr>
                        <w:rFonts w:ascii="Cambria Math" w:hAnsi="Cambria Math"/>
                      </w:rPr>
                      <m:t>target</m:t>
                    </w:ins>
                  </m:r>
                  <m:r>
                    <w:ins w:id="2339" w:author="Lasse J. Laaksonen (Nokia)" w:date="2025-10-09T15:34:00Z" w16du:dateUtc="2025-10-09T12:34:00Z">
                      <m:rPr>
                        <m:sty m:val="p"/>
                      </m:rPr>
                      <w:rPr>
                        <w:rFonts w:ascii="Cambria Math" w:hAnsi="Cambria Math"/>
                        <w:lang w:val="fr-FR"/>
                      </w:rPr>
                      <m:t>,</m:t>
                    </w:ins>
                  </m:r>
                  <m:r>
                    <w:ins w:id="2340" w:author="Lasse J. Laaksonen (Nokia)" w:date="2025-10-09T15:34:00Z" w16du:dateUtc="2025-10-09T12:34:00Z">
                      <w:rPr>
                        <w:rFonts w:ascii="Cambria Math" w:hAnsi="Cambria Math"/>
                      </w:rPr>
                      <m:t>c</m:t>
                    </w:ins>
                  </m:r>
                  <m:r>
                    <w:ins w:id="2341" w:author="Lasse J. Laaksonen (Nokia)" w:date="2025-10-09T15:34:00Z" w16du:dateUtc="2025-10-09T12:34:00Z">
                      <w:rPr>
                        <w:rFonts w:ascii="Cambria Math" w:hAnsi="Cambria Math"/>
                        <w:lang w:val="fr-FR"/>
                      </w:rPr>
                      <m:t>h</m:t>
                    </w:ins>
                  </m:r>
                </m:sub>
              </m:sSub>
              <m:d>
                <m:dPr>
                  <m:ctrlPr>
                    <w:ins w:id="2342" w:author="Lasse J. Laaksonen (Nokia)" w:date="2025-10-09T15:34:00Z" w16du:dateUtc="2025-10-09T12:34:00Z">
                      <w:rPr>
                        <w:rFonts w:ascii="Cambria Math" w:hAnsi="Cambria Math"/>
                      </w:rPr>
                    </w:ins>
                  </m:ctrlPr>
                </m:dPr>
                <m:e>
                  <m:r>
                    <w:ins w:id="2343" w:author="Lasse J. Laaksonen (Nokia)" w:date="2025-10-09T15:34:00Z" w16du:dateUtc="2025-10-09T12:34:00Z">
                      <w:rPr>
                        <w:rFonts w:ascii="Cambria Math" w:hAnsi="Cambria Math"/>
                      </w:rPr>
                      <m:t>b</m:t>
                    </w:ins>
                  </m:r>
                  <m:r>
                    <w:ins w:id="2344" w:author="Lasse J. Laaksonen (Nokia)" w:date="2025-10-09T15:34:00Z" w16du:dateUtc="2025-10-09T12:34:00Z">
                      <m:rPr>
                        <m:sty m:val="p"/>
                      </m:rPr>
                      <w:rPr>
                        <w:rFonts w:ascii="Cambria Math" w:hAnsi="Cambria Math"/>
                        <w:lang w:val="fr-FR"/>
                      </w:rPr>
                      <m:t>,</m:t>
                    </w:ins>
                  </m:r>
                  <m:r>
                    <w:ins w:id="2345" w:author="Lasse J. Laaksonen (Nokia)" w:date="2025-10-09T15:34:00Z" w16du:dateUtc="2025-10-09T12:34:00Z">
                      <w:rPr>
                        <w:rFonts w:ascii="Cambria Math" w:hAnsi="Cambria Math"/>
                      </w:rPr>
                      <m:t>m</m:t>
                    </w:ins>
                  </m:r>
                  <m:r>
                    <w:ins w:id="2346" w:author="Lasse J. Laaksonen (Nokia)" w:date="2025-10-09T15:34:00Z" w16du:dateUtc="2025-10-09T12:34:00Z">
                      <m:rPr>
                        <m:sty m:val="p"/>
                      </m:rPr>
                      <w:rPr>
                        <w:rFonts w:ascii="Cambria Math" w:hAnsi="Cambria Math"/>
                        <w:lang w:val="fr-FR"/>
                      </w:rPr>
                      <m:t>,2</m:t>
                    </w:ins>
                  </m:r>
                </m:e>
              </m:d>
              <m:r>
                <w:ins w:id="2347" w:author="Lasse J. Laaksonen (Nokia)" w:date="2025-10-09T15:34:00Z" w16du:dateUtc="2025-10-09T12:34:00Z">
                  <m:rPr>
                    <m:sty m:val="p"/>
                  </m:rPr>
                  <w:rPr>
                    <w:rFonts w:ascii="Cambria Math" w:hAnsi="Cambria Math"/>
                    <w:lang w:val="fr-FR"/>
                  </w:rPr>
                  <m:t xml:space="preserve"> </m:t>
                </w:ins>
              </m:r>
            </m:e>
          </m:d>
        </m:oMath>
      </m:oMathPara>
    </w:p>
    <w:p w14:paraId="6751E305" w14:textId="77777777" w:rsidR="004F40D5" w:rsidRPr="00083E68" w:rsidRDefault="00000000" w:rsidP="004F40D5">
      <w:pPr>
        <w:pStyle w:val="EQ"/>
        <w:rPr>
          <w:ins w:id="2348" w:author="Lasse J. Laaksonen (Nokia)" w:date="2025-10-09T15:34:00Z" w16du:dateUtc="2025-10-09T12:34:00Z"/>
          <w:lang w:val="fr-FR"/>
        </w:rPr>
      </w:pPr>
      <m:oMathPara>
        <m:oMath>
          <m:sSub>
            <m:sSubPr>
              <m:ctrlPr>
                <w:ins w:id="2349" w:author="Lasse J. Laaksonen (Nokia)" w:date="2025-10-09T15:34:00Z" w16du:dateUtc="2025-10-09T12:34:00Z">
                  <w:rPr>
                    <w:rFonts w:ascii="Cambria Math" w:hAnsi="Cambria Math"/>
                  </w:rPr>
                </w:ins>
              </m:ctrlPr>
            </m:sSubPr>
            <m:e>
              <m:r>
                <w:ins w:id="2350" w:author="Lasse J. Laaksonen (Nokia)" w:date="2025-10-09T15:34:00Z" w16du:dateUtc="2025-10-09T12:34:00Z">
                  <w:rPr>
                    <w:rFonts w:ascii="Cambria Math" w:hAnsi="Cambria Math"/>
                  </w:rPr>
                  <m:t>E</m:t>
                </w:ins>
              </m:r>
            </m:e>
            <m:sub>
              <m:r>
                <w:ins w:id="2351" w:author="Lasse J. Laaksonen (Nokia)" w:date="2025-10-09T15:34:00Z" w16du:dateUtc="2025-10-09T12:34:00Z">
                  <w:rPr>
                    <w:rFonts w:ascii="Cambria Math" w:hAnsi="Cambria Math"/>
                  </w:rPr>
                  <m:t>pres</m:t>
                </w:ins>
              </m:r>
            </m:sub>
          </m:sSub>
          <m:d>
            <m:dPr>
              <m:ctrlPr>
                <w:ins w:id="2352" w:author="Lasse J. Laaksonen (Nokia)" w:date="2025-10-09T15:34:00Z" w16du:dateUtc="2025-10-09T12:34:00Z">
                  <w:rPr>
                    <w:rFonts w:ascii="Cambria Math" w:hAnsi="Cambria Math"/>
                  </w:rPr>
                </w:ins>
              </m:ctrlPr>
            </m:dPr>
            <m:e>
              <m:r>
                <w:ins w:id="2353" w:author="Lasse J. Laaksonen (Nokia)" w:date="2025-10-09T15:34:00Z" w16du:dateUtc="2025-10-09T12:34:00Z">
                  <w:rPr>
                    <w:rFonts w:ascii="Cambria Math" w:hAnsi="Cambria Math"/>
                  </w:rPr>
                  <m:t>b</m:t>
                </w:ins>
              </m:r>
              <m:r>
                <w:ins w:id="2354" w:author="Lasse J. Laaksonen (Nokia)" w:date="2025-10-09T15:34:00Z" w16du:dateUtc="2025-10-09T12:34:00Z">
                  <m:rPr>
                    <m:sty m:val="p"/>
                  </m:rPr>
                  <w:rPr>
                    <w:rFonts w:ascii="Cambria Math" w:hAnsi="Cambria Math"/>
                    <w:lang w:val="fr-FR"/>
                  </w:rPr>
                  <m:t>,</m:t>
                </w:ins>
              </m:r>
              <m:r>
                <w:ins w:id="2355" w:author="Lasse J. Laaksonen (Nokia)" w:date="2025-10-09T15:34:00Z" w16du:dateUtc="2025-10-09T12:34:00Z">
                  <w:rPr>
                    <w:rFonts w:ascii="Cambria Math" w:hAnsi="Cambria Math"/>
                  </w:rPr>
                  <m:t>m</m:t>
                </w:ins>
              </m:r>
              <m:r>
                <w:ins w:id="2356" w:author="Lasse J. Laaksonen (Nokia)" w:date="2025-10-09T15:34:00Z" w16du:dateUtc="2025-10-09T12:34:00Z">
                  <m:rPr>
                    <m:sty m:val="p"/>
                  </m:rPr>
                  <w:rPr>
                    <w:rFonts w:ascii="Cambria Math" w:hAnsi="Cambria Math"/>
                    <w:lang w:val="fr-FR"/>
                  </w:rPr>
                  <m:t>,</m:t>
                </w:ins>
              </m:r>
              <m:r>
                <w:ins w:id="2357" w:author="Lasse J. Laaksonen (Nokia)" w:date="2025-10-09T15:34:00Z" w16du:dateUtc="2025-10-09T12:34:00Z">
                  <w:rPr>
                    <w:rFonts w:ascii="Cambria Math" w:hAnsi="Cambria Math"/>
                  </w:rPr>
                  <m:t>i</m:t>
                </w:ins>
              </m:r>
            </m:e>
          </m:d>
          <m:r>
            <w:ins w:id="2358" w:author="Lasse J. Laaksonen (Nokia)" w:date="2025-10-09T15:34:00Z" w16du:dateUtc="2025-10-09T12:34:00Z">
              <m:rPr>
                <m:sty m:val="p"/>
              </m:rPr>
              <w:rPr>
                <w:rFonts w:ascii="Cambria Math" w:hAnsi="Cambria Math"/>
                <w:lang w:val="fr-FR"/>
              </w:rPr>
              <m:t>=</m:t>
            </w:ins>
          </m:r>
          <m:sSub>
            <m:sSubPr>
              <m:ctrlPr>
                <w:ins w:id="2359" w:author="Lasse J. Laaksonen (Nokia)" w:date="2025-10-09T15:34:00Z" w16du:dateUtc="2025-10-09T12:34:00Z">
                  <w:rPr>
                    <w:rFonts w:ascii="Cambria Math" w:hAnsi="Cambria Math"/>
                  </w:rPr>
                </w:ins>
              </m:ctrlPr>
            </m:sSubPr>
            <m:e>
              <m:r>
                <w:ins w:id="2360" w:author="Lasse J. Laaksonen (Nokia)" w:date="2025-10-09T15:34:00Z" w16du:dateUtc="2025-10-09T12:34:00Z">
                  <w:rPr>
                    <w:rFonts w:ascii="Cambria Math" w:hAnsi="Cambria Math"/>
                  </w:rPr>
                  <m:t>E</m:t>
                </w:ins>
              </m:r>
            </m:e>
            <m:sub>
              <m:r>
                <w:ins w:id="2361" w:author="Lasse J. Laaksonen (Nokia)" w:date="2025-10-09T15:34:00Z" w16du:dateUtc="2025-10-09T12:34:00Z">
                  <w:rPr>
                    <w:rFonts w:ascii="Cambria Math" w:hAnsi="Cambria Math"/>
                  </w:rPr>
                  <m:t>pres</m:t>
                </w:ins>
              </m:r>
            </m:sub>
          </m:sSub>
          <m:d>
            <m:dPr>
              <m:ctrlPr>
                <w:ins w:id="2362" w:author="Lasse J. Laaksonen (Nokia)" w:date="2025-10-09T15:34:00Z" w16du:dateUtc="2025-10-09T12:34:00Z">
                  <w:rPr>
                    <w:rFonts w:ascii="Cambria Math" w:hAnsi="Cambria Math"/>
                  </w:rPr>
                </w:ins>
              </m:ctrlPr>
            </m:dPr>
            <m:e>
              <m:r>
                <w:ins w:id="2363" w:author="Lasse J. Laaksonen (Nokia)" w:date="2025-10-09T15:34:00Z" w16du:dateUtc="2025-10-09T12:34:00Z">
                  <w:rPr>
                    <w:rFonts w:ascii="Cambria Math" w:hAnsi="Cambria Math"/>
                  </w:rPr>
                  <m:t>b</m:t>
                </w:ins>
              </m:r>
              <m:r>
                <w:ins w:id="2364" w:author="Lasse J. Laaksonen (Nokia)" w:date="2025-10-09T15:34:00Z" w16du:dateUtc="2025-10-09T12:34:00Z">
                  <m:rPr>
                    <m:sty m:val="p"/>
                  </m:rPr>
                  <w:rPr>
                    <w:rFonts w:ascii="Cambria Math" w:hAnsi="Cambria Math"/>
                    <w:lang w:val="fr-FR"/>
                  </w:rPr>
                  <m:t>,</m:t>
                </w:ins>
              </m:r>
              <m:r>
                <w:ins w:id="2365" w:author="Lasse J. Laaksonen (Nokia)" w:date="2025-10-09T15:34:00Z" w16du:dateUtc="2025-10-09T12:34:00Z">
                  <w:rPr>
                    <w:rFonts w:ascii="Cambria Math" w:hAnsi="Cambria Math"/>
                  </w:rPr>
                  <m:t>m</m:t>
                </w:ins>
              </m:r>
              <m:r>
                <w:ins w:id="2366" w:author="Lasse J. Laaksonen (Nokia)" w:date="2025-10-09T15:34:00Z" w16du:dateUtc="2025-10-09T12:34:00Z">
                  <m:rPr>
                    <m:sty m:val="p"/>
                  </m:rPr>
                  <w:rPr>
                    <w:rFonts w:ascii="Cambria Math" w:hAnsi="Cambria Math"/>
                    <w:lang w:val="fr-FR"/>
                  </w:rPr>
                  <m:t>,</m:t>
                </w:ins>
              </m:r>
              <m:r>
                <w:ins w:id="2367" w:author="Lasse J. Laaksonen (Nokia)" w:date="2025-10-09T15:34:00Z" w16du:dateUtc="2025-10-09T12:34:00Z">
                  <w:rPr>
                    <w:rFonts w:ascii="Cambria Math" w:hAnsi="Cambria Math"/>
                  </w:rPr>
                  <m:t>i</m:t>
                </w:ins>
              </m:r>
            </m:e>
          </m:d>
          <m:r>
            <w:ins w:id="2368" w:author="Lasse J. Laaksonen (Nokia)" w:date="2025-10-09T15:34:00Z" w16du:dateUtc="2025-10-09T12:34:00Z">
              <m:rPr>
                <m:sty m:val="p"/>
              </m:rPr>
              <w:rPr>
                <w:rFonts w:ascii="Cambria Math" w:hAnsi="Cambria Math"/>
                <w:lang w:val="fr-FR"/>
              </w:rPr>
              <m:t>+</m:t>
            </w:ins>
          </m:r>
          <m:r>
            <w:ins w:id="2369" w:author="Lasse J. Laaksonen (Nokia)" w:date="2025-10-09T15:34:00Z" w16du:dateUtc="2025-10-09T12:34:00Z">
              <m:rPr>
                <m:nor/>
              </m:rPr>
              <w:rPr>
                <w:lang w:val="fr-FR"/>
              </w:rPr>
              <m:t>max</m:t>
            </w:ins>
          </m:r>
          <m:d>
            <m:dPr>
              <m:ctrlPr>
                <w:ins w:id="2370" w:author="Lasse J. Laaksonen (Nokia)" w:date="2025-10-09T15:34:00Z" w16du:dateUtc="2025-10-09T12:34:00Z">
                  <w:rPr>
                    <w:rFonts w:ascii="Cambria Math" w:hAnsi="Cambria Math"/>
                  </w:rPr>
                </w:ins>
              </m:ctrlPr>
            </m:dPr>
            <m:e>
              <m:r>
                <w:ins w:id="2371" w:author="Lasse J. Laaksonen (Nokia)" w:date="2025-10-09T15:34:00Z" w16du:dateUtc="2025-10-09T12:34:00Z">
                  <m:rPr>
                    <m:sty m:val="p"/>
                  </m:rPr>
                  <w:rPr>
                    <w:rFonts w:ascii="Cambria Math" w:hAnsi="Cambria Math"/>
                    <w:lang w:val="fr-FR"/>
                  </w:rPr>
                  <m:t xml:space="preserve">0, </m:t>
                </w:ins>
              </m:r>
              <m:f>
                <m:fPr>
                  <m:ctrlPr>
                    <w:ins w:id="2372" w:author="Lasse J. Laaksonen (Nokia)" w:date="2025-10-09T15:34:00Z" w16du:dateUtc="2025-10-09T12:34:00Z">
                      <w:rPr>
                        <w:rFonts w:ascii="Cambria Math" w:hAnsi="Cambria Math"/>
                      </w:rPr>
                    </w:ins>
                  </m:ctrlPr>
                </m:fPr>
                <m:num>
                  <m:sSub>
                    <m:sSubPr>
                      <m:ctrlPr>
                        <w:ins w:id="2373" w:author="Lasse J. Laaksonen (Nokia)" w:date="2025-10-09T15:34:00Z" w16du:dateUtc="2025-10-09T12:34:00Z">
                          <w:rPr>
                            <w:rFonts w:ascii="Cambria Math" w:hAnsi="Cambria Math"/>
                          </w:rPr>
                        </w:ins>
                      </m:ctrlPr>
                    </m:sSubPr>
                    <m:e>
                      <m:r>
                        <w:ins w:id="2374" w:author="Lasse J. Laaksonen (Nokia)" w:date="2025-10-09T15:34:00Z" w16du:dateUtc="2025-10-09T12:34:00Z">
                          <w:rPr>
                            <w:rFonts w:ascii="Cambria Math" w:hAnsi="Cambria Math"/>
                          </w:rPr>
                          <m:t>E</m:t>
                        </w:ins>
                      </m:r>
                    </m:e>
                    <m:sub>
                      <m:r>
                        <w:ins w:id="2375" w:author="Lasse J. Laaksonen (Nokia)" w:date="2025-10-09T15:34:00Z" w16du:dateUtc="2025-10-09T12:34:00Z">
                          <w:rPr>
                            <w:rFonts w:ascii="Cambria Math" w:hAnsi="Cambria Math"/>
                          </w:rPr>
                          <m:t>norm</m:t>
                        </w:ins>
                      </m:r>
                      <m:r>
                        <w:ins w:id="2376" w:author="Lasse J. Laaksonen (Nokia)" w:date="2025-10-09T15:34:00Z" w16du:dateUtc="2025-10-09T12:34:00Z">
                          <m:rPr>
                            <m:sty m:val="p"/>
                          </m:rPr>
                          <w:rPr>
                            <w:rFonts w:ascii="Cambria Math" w:hAnsi="Cambria Math"/>
                            <w:lang w:val="fr-FR"/>
                          </w:rPr>
                          <m:t xml:space="preserve">, </m:t>
                        </w:ins>
                      </m:r>
                      <m:r>
                        <w:ins w:id="2377" w:author="Lasse J. Laaksonen (Nokia)" w:date="2025-10-09T15:34:00Z" w16du:dateUtc="2025-10-09T12:34:00Z">
                          <w:rPr>
                            <w:rFonts w:ascii="Cambria Math" w:hAnsi="Cambria Math"/>
                          </w:rPr>
                          <m:t>target</m:t>
                        </w:ins>
                      </m:r>
                      <m:r>
                        <w:ins w:id="2378" w:author="Lasse J. Laaksonen (Nokia)" w:date="2025-10-09T15:34:00Z" w16du:dateUtc="2025-10-09T12:34:00Z">
                          <m:rPr>
                            <m:sty m:val="p"/>
                          </m:rPr>
                          <w:rPr>
                            <w:rFonts w:ascii="Cambria Math" w:hAnsi="Cambria Math"/>
                            <w:lang w:val="fr-FR"/>
                          </w:rPr>
                          <m:t>,</m:t>
                        </w:ins>
                      </m:r>
                      <m:r>
                        <w:ins w:id="2379" w:author="Lasse J. Laaksonen (Nokia)" w:date="2025-10-09T15:34:00Z" w16du:dateUtc="2025-10-09T12:34:00Z">
                          <w:rPr>
                            <w:rFonts w:ascii="Cambria Math" w:hAnsi="Cambria Math"/>
                          </w:rPr>
                          <m:t>c</m:t>
                        </w:ins>
                      </m:r>
                      <m:r>
                        <w:ins w:id="2380" w:author="Lasse J. Laaksonen (Nokia)" w:date="2025-10-09T15:34:00Z" w16du:dateUtc="2025-10-09T12:34:00Z">
                          <w:rPr>
                            <w:rFonts w:ascii="Cambria Math" w:hAnsi="Cambria Math"/>
                            <w:lang w:val="fr-FR"/>
                          </w:rPr>
                          <m:t>h</m:t>
                        </w:ins>
                      </m:r>
                    </m:sub>
                  </m:sSub>
                  <m:d>
                    <m:dPr>
                      <m:ctrlPr>
                        <w:ins w:id="2381" w:author="Lasse J. Laaksonen (Nokia)" w:date="2025-10-09T15:34:00Z" w16du:dateUtc="2025-10-09T12:34:00Z">
                          <w:rPr>
                            <w:rFonts w:ascii="Cambria Math" w:hAnsi="Cambria Math"/>
                          </w:rPr>
                        </w:ins>
                      </m:ctrlPr>
                    </m:dPr>
                    <m:e>
                      <m:r>
                        <w:ins w:id="2382" w:author="Lasse J. Laaksonen (Nokia)" w:date="2025-10-09T15:34:00Z" w16du:dateUtc="2025-10-09T12:34:00Z">
                          <w:rPr>
                            <w:rFonts w:ascii="Cambria Math" w:hAnsi="Cambria Math"/>
                          </w:rPr>
                          <m:t>b</m:t>
                        </w:ins>
                      </m:r>
                      <m:r>
                        <w:ins w:id="2383" w:author="Lasse J. Laaksonen (Nokia)" w:date="2025-10-09T15:34:00Z" w16du:dateUtc="2025-10-09T12:34:00Z">
                          <m:rPr>
                            <m:sty m:val="p"/>
                          </m:rPr>
                          <w:rPr>
                            <w:rFonts w:ascii="Cambria Math" w:hAnsi="Cambria Math"/>
                            <w:lang w:val="fr-FR"/>
                          </w:rPr>
                          <m:t>,</m:t>
                        </w:ins>
                      </m:r>
                      <m:r>
                        <w:ins w:id="2384" w:author="Lasse J. Laaksonen (Nokia)" w:date="2025-10-09T15:34:00Z" w16du:dateUtc="2025-10-09T12:34:00Z">
                          <w:rPr>
                            <w:rFonts w:ascii="Cambria Math" w:hAnsi="Cambria Math"/>
                          </w:rPr>
                          <m:t>m</m:t>
                        </w:ins>
                      </m:r>
                      <m:r>
                        <w:ins w:id="2385" w:author="Lasse J. Laaksonen (Nokia)" w:date="2025-10-09T15:34:00Z" w16du:dateUtc="2025-10-09T12:34:00Z">
                          <m:rPr>
                            <m:sty m:val="p"/>
                          </m:rPr>
                          <w:rPr>
                            <w:rFonts w:ascii="Cambria Math" w:hAnsi="Cambria Math"/>
                            <w:lang w:val="fr-FR"/>
                          </w:rPr>
                          <m:t>,</m:t>
                        </w:ins>
                      </m:r>
                      <m:r>
                        <w:ins w:id="2386" w:author="Lasse J. Laaksonen (Nokia)" w:date="2025-10-09T15:34:00Z" w16du:dateUtc="2025-10-09T12:34:00Z">
                          <w:rPr>
                            <w:rFonts w:ascii="Cambria Math" w:hAnsi="Cambria Math"/>
                          </w:rPr>
                          <m:t>i</m:t>
                        </w:ins>
                      </m:r>
                    </m:e>
                  </m:d>
                  <m:r>
                    <w:ins w:id="2387" w:author="Lasse J. Laaksonen (Nokia)" w:date="2025-10-09T15:34:00Z" w16du:dateUtc="2025-10-09T12:34:00Z">
                      <m:rPr>
                        <m:sty m:val="p"/>
                      </m:rPr>
                      <w:rPr>
                        <w:rFonts w:ascii="Cambria Math" w:hAnsi="Cambria Math"/>
                        <w:lang w:val="fr-FR"/>
                      </w:rPr>
                      <m:t>+</m:t>
                    </w:ins>
                  </m:r>
                  <m:sSub>
                    <m:sSubPr>
                      <m:ctrlPr>
                        <w:ins w:id="2388" w:author="Lasse J. Laaksonen (Nokia)" w:date="2025-10-09T15:34:00Z" w16du:dateUtc="2025-10-09T12:34:00Z">
                          <w:rPr>
                            <w:rFonts w:ascii="Cambria Math" w:hAnsi="Cambria Math"/>
                          </w:rPr>
                        </w:ins>
                      </m:ctrlPr>
                    </m:sSubPr>
                    <m:e>
                      <m:r>
                        <w:ins w:id="2389" w:author="Lasse J. Laaksonen (Nokia)" w:date="2025-10-09T15:34:00Z" w16du:dateUtc="2025-10-09T12:34:00Z">
                          <w:rPr>
                            <w:rFonts w:ascii="Cambria Math" w:hAnsi="Cambria Math"/>
                          </w:rPr>
                          <m:t>E</m:t>
                        </w:ins>
                      </m:r>
                    </m:e>
                    <m:sub>
                      <m:r>
                        <w:ins w:id="2390" w:author="Lasse J. Laaksonen (Nokia)" w:date="2025-10-09T15:34:00Z" w16du:dateUtc="2025-10-09T12:34:00Z">
                          <w:rPr>
                            <w:rFonts w:ascii="Cambria Math" w:hAnsi="Cambria Math"/>
                          </w:rPr>
                          <m:t>rem</m:t>
                        </w:ins>
                      </m:r>
                    </m:sub>
                  </m:sSub>
                  <m:r>
                    <w:ins w:id="2391" w:author="Lasse J. Laaksonen (Nokia)" w:date="2025-10-09T15:34:00Z" w16du:dateUtc="2025-10-09T12:34:00Z">
                      <m:rPr>
                        <m:sty m:val="p"/>
                      </m:rPr>
                      <w:rPr>
                        <w:rFonts w:ascii="Cambria Math" w:hAnsi="Cambria Math"/>
                        <w:lang w:val="fr-FR"/>
                      </w:rPr>
                      <m:t>(</m:t>
                    </w:ins>
                  </m:r>
                  <m:r>
                    <w:ins w:id="2392" w:author="Lasse J. Laaksonen (Nokia)" w:date="2025-10-09T15:34:00Z" w16du:dateUtc="2025-10-09T12:34:00Z">
                      <w:rPr>
                        <w:rFonts w:ascii="Cambria Math" w:hAnsi="Cambria Math"/>
                      </w:rPr>
                      <m:t>b</m:t>
                    </w:ins>
                  </m:r>
                  <m:r>
                    <w:ins w:id="2393" w:author="Lasse J. Laaksonen (Nokia)" w:date="2025-10-09T15:34:00Z" w16du:dateUtc="2025-10-09T12:34:00Z">
                      <m:rPr>
                        <m:sty m:val="p"/>
                      </m:rPr>
                      <w:rPr>
                        <w:rFonts w:ascii="Cambria Math" w:hAnsi="Cambria Math"/>
                        <w:lang w:val="fr-FR"/>
                      </w:rPr>
                      <m:t>,</m:t>
                    </w:ins>
                  </m:r>
                  <m:r>
                    <w:ins w:id="2394" w:author="Lasse J. Laaksonen (Nokia)" w:date="2025-10-09T15:34:00Z" w16du:dateUtc="2025-10-09T12:34:00Z">
                      <w:rPr>
                        <w:rFonts w:ascii="Cambria Math" w:hAnsi="Cambria Math"/>
                      </w:rPr>
                      <m:t>m</m:t>
                    </w:ins>
                  </m:r>
                  <m:r>
                    <w:ins w:id="2395" w:author="Lasse J. Laaksonen (Nokia)" w:date="2025-10-09T15:34:00Z" w16du:dateUtc="2025-10-09T12:34:00Z">
                      <m:rPr>
                        <m:sty m:val="p"/>
                      </m:rPr>
                      <w:rPr>
                        <w:rFonts w:ascii="Cambria Math" w:hAnsi="Cambria Math"/>
                        <w:lang w:val="fr-FR"/>
                      </w:rPr>
                      <m:t>)</m:t>
                    </w:ins>
                  </m:r>
                </m:num>
                <m:den>
                  <m:r>
                    <w:ins w:id="2396" w:author="Lasse J. Laaksonen (Nokia)" w:date="2025-10-09T15:34:00Z" w16du:dateUtc="2025-10-09T12:34:00Z">
                      <m:rPr>
                        <m:sty m:val="p"/>
                      </m:rPr>
                      <w:rPr>
                        <w:rFonts w:ascii="Cambria Math" w:hAnsi="Cambria Math"/>
                        <w:lang w:val="fr-FR"/>
                      </w:rPr>
                      <m:t>2</m:t>
                    </w:ins>
                  </m:r>
                </m:den>
              </m:f>
            </m:e>
          </m:d>
        </m:oMath>
      </m:oMathPara>
    </w:p>
    <w:p w14:paraId="4B7F293B" w14:textId="77777777" w:rsidR="004F40D5" w:rsidRPr="00CD76DC" w:rsidRDefault="004F40D5" w:rsidP="004F40D5">
      <w:pPr>
        <w:rPr>
          <w:ins w:id="2397" w:author="Lasse J. Laaksonen (Nokia)" w:date="2025-10-09T15:34:00Z" w16du:dateUtc="2025-10-09T12:34:00Z"/>
        </w:rPr>
      </w:pPr>
      <w:ins w:id="2398" w:author="Lasse J. Laaksonen (Nokia)" w:date="2025-10-09T15:34:00Z" w16du:dateUtc="2025-10-09T12:34:00Z">
        <w:r w:rsidRPr="00CD76DC">
          <w:t>This enables to substantially not move energy for the non-object portion, at least for one of the channels.</w:t>
        </w:r>
      </w:ins>
    </w:p>
    <w:p w14:paraId="685DA448" w14:textId="77777777" w:rsidR="004F40D5" w:rsidRPr="00CD76DC" w:rsidRDefault="004F40D5" w:rsidP="004F40D5">
      <w:pPr>
        <w:rPr>
          <w:ins w:id="2399" w:author="Lasse J. Laaksonen (Nokia)" w:date="2025-10-09T15:34:00Z" w16du:dateUtc="2025-10-09T12:34:00Z"/>
        </w:rPr>
      </w:pPr>
      <w:ins w:id="2400" w:author="Lasse J. Laaksonen (Nokia)" w:date="2025-10-09T15:34:00Z" w16du:dateUtc="2025-10-09T12:34:00Z">
        <w:r w:rsidRPr="00CD76DC">
          <w:t>Normalization value for scaling moved and preserved energies is determined, based on the estimated total target energy, original energy, moved energy and preserved energy:</w:t>
        </w:r>
      </w:ins>
    </w:p>
    <w:p w14:paraId="6B7454EA" w14:textId="77777777" w:rsidR="004F40D5" w:rsidRPr="00CD76DC" w:rsidRDefault="004F40D5" w:rsidP="004F40D5">
      <w:pPr>
        <w:pStyle w:val="EQ"/>
        <w:rPr>
          <w:ins w:id="2401" w:author="Lasse J. Laaksonen (Nokia)" w:date="2025-10-09T15:34:00Z" w16du:dateUtc="2025-10-09T12:34:00Z"/>
          <w:lang w:val="sv-SE"/>
        </w:rPr>
      </w:pPr>
      <m:oMathPara>
        <m:oMath>
          <m:r>
            <w:ins w:id="2402" w:author="Lasse J. Laaksonen (Nokia)" w:date="2025-10-09T15:34:00Z" w16du:dateUtc="2025-10-09T12:34:00Z">
              <w:rPr>
                <w:rFonts w:ascii="Cambria Math" w:hAnsi="Cambria Math"/>
              </w:rPr>
              <m:t>N</m:t>
            </w:ins>
          </m:r>
          <m:r>
            <w:ins w:id="2403" w:author="Lasse J. Laaksonen (Nokia)" w:date="2025-10-09T15:34:00Z" w16du:dateUtc="2025-10-09T12:34:00Z">
              <m:rPr>
                <m:sty m:val="p"/>
              </m:rPr>
              <w:rPr>
                <w:rFonts w:ascii="Cambria Math" w:hAnsi="Cambria Math"/>
                <w:lang w:val="sv-SE"/>
              </w:rPr>
              <m:t>(</m:t>
            </w:ins>
          </m:r>
          <m:r>
            <w:ins w:id="2404" w:author="Lasse J. Laaksonen (Nokia)" w:date="2025-10-09T15:34:00Z" w16du:dateUtc="2025-10-09T12:34:00Z">
              <w:rPr>
                <w:rFonts w:ascii="Cambria Math" w:hAnsi="Cambria Math"/>
              </w:rPr>
              <m:t>b</m:t>
            </w:ins>
          </m:r>
          <m:r>
            <w:ins w:id="2405" w:author="Lasse J. Laaksonen (Nokia)" w:date="2025-10-09T15:34:00Z" w16du:dateUtc="2025-10-09T12:34:00Z">
              <m:rPr>
                <m:sty m:val="p"/>
              </m:rPr>
              <w:rPr>
                <w:rFonts w:ascii="Cambria Math" w:hAnsi="Cambria Math"/>
                <w:lang w:val="sv-SE"/>
              </w:rPr>
              <m:t>,</m:t>
            </w:ins>
          </m:r>
          <m:r>
            <w:ins w:id="2406" w:author="Lasse J. Laaksonen (Nokia)" w:date="2025-10-09T15:34:00Z" w16du:dateUtc="2025-10-09T12:34:00Z">
              <w:rPr>
                <w:rFonts w:ascii="Cambria Math" w:hAnsi="Cambria Math"/>
              </w:rPr>
              <m:t>m</m:t>
            </w:ins>
          </m:r>
          <m:r>
            <w:ins w:id="2407" w:author="Lasse J. Laaksonen (Nokia)" w:date="2025-10-09T15:34:00Z" w16du:dateUtc="2025-10-09T12:34:00Z">
              <m:rPr>
                <m:sty m:val="p"/>
              </m:rPr>
              <w:rPr>
                <w:rFonts w:ascii="Cambria Math" w:hAnsi="Cambria Math"/>
                <w:lang w:val="sv-SE"/>
              </w:rPr>
              <m:t>,</m:t>
            </w:ins>
          </m:r>
          <m:r>
            <w:ins w:id="2408" w:author="Lasse J. Laaksonen (Nokia)" w:date="2025-10-09T15:34:00Z" w16du:dateUtc="2025-10-09T12:34:00Z">
              <w:rPr>
                <w:rFonts w:ascii="Cambria Math" w:hAnsi="Cambria Math"/>
              </w:rPr>
              <m:t>i</m:t>
            </w:ins>
          </m:r>
          <m:r>
            <w:ins w:id="2409" w:author="Lasse J. Laaksonen (Nokia)" w:date="2025-10-09T15:34:00Z" w16du:dateUtc="2025-10-09T12:34:00Z">
              <m:rPr>
                <m:sty m:val="p"/>
              </m:rPr>
              <w:rPr>
                <w:rFonts w:ascii="Cambria Math" w:hAnsi="Cambria Math"/>
                <w:lang w:val="sv-SE"/>
              </w:rPr>
              <m:t>)=</m:t>
            </w:ins>
          </m:r>
          <m:f>
            <m:fPr>
              <m:ctrlPr>
                <w:ins w:id="2410" w:author="Lasse J. Laaksonen (Nokia)" w:date="2025-10-09T15:34:00Z" w16du:dateUtc="2025-10-09T12:34:00Z">
                  <w:rPr>
                    <w:rFonts w:ascii="Cambria Math" w:hAnsi="Cambria Math"/>
                  </w:rPr>
                </w:ins>
              </m:ctrlPr>
            </m:fPr>
            <m:num>
              <m:r>
                <w:ins w:id="2411" w:author="Lasse J. Laaksonen (Nokia)" w:date="2025-10-09T15:34:00Z" w16du:dateUtc="2025-10-09T12:34:00Z">
                  <m:rPr>
                    <m:sty m:val="p"/>
                  </m:rPr>
                  <w:rPr>
                    <w:rFonts w:ascii="Cambria Math" w:hAnsi="Cambria Math"/>
                    <w:lang w:val="sv-SE"/>
                  </w:rPr>
                  <m:t>1</m:t>
                </w:ins>
              </m:r>
            </m:num>
            <m:den>
              <m:r>
                <w:ins w:id="2412" w:author="Lasse J. Laaksonen (Nokia)" w:date="2025-10-09T15:34:00Z" w16du:dateUtc="2025-10-09T12:34:00Z">
                  <m:rPr>
                    <m:nor/>
                  </m:rPr>
                  <w:rPr>
                    <w:lang w:val="sv-SE"/>
                  </w:rPr>
                  <m:t>max</m:t>
                </w:ins>
              </m:r>
              <m:d>
                <m:dPr>
                  <m:ctrlPr>
                    <w:ins w:id="2413" w:author="Lasse J. Laaksonen (Nokia)" w:date="2025-10-09T15:34:00Z" w16du:dateUtc="2025-10-09T12:34:00Z">
                      <w:rPr>
                        <w:rFonts w:ascii="Cambria Math" w:hAnsi="Cambria Math"/>
                      </w:rPr>
                    </w:ins>
                  </m:ctrlPr>
                </m:dPr>
                <m:e>
                  <m:r>
                    <w:ins w:id="2414" w:author="Lasse J. Laaksonen (Nokia)" w:date="2025-10-09T15:34:00Z" w16du:dateUtc="2025-10-09T12:34:00Z">
                      <w:rPr>
                        <w:rFonts w:ascii="Cambria Math" w:hAnsi="Cambria Math"/>
                      </w:rPr>
                      <m:t>epsilon</m:t>
                    </w:ins>
                  </m:r>
                  <m:r>
                    <w:ins w:id="2415" w:author="Lasse J. Laaksonen (Nokia)" w:date="2025-10-09T15:34:00Z" w16du:dateUtc="2025-10-09T12:34:00Z">
                      <m:rPr>
                        <m:sty m:val="p"/>
                      </m:rPr>
                      <w:rPr>
                        <w:rFonts w:ascii="Cambria Math" w:hAnsi="Cambria Math"/>
                        <w:lang w:val="sv-SE"/>
                      </w:rPr>
                      <m:t>,</m:t>
                    </w:ins>
                  </m:r>
                  <m:sSub>
                    <m:sSubPr>
                      <m:ctrlPr>
                        <w:ins w:id="2416" w:author="Lasse J. Laaksonen (Nokia)" w:date="2025-10-09T15:34:00Z" w16du:dateUtc="2025-10-09T12:34:00Z">
                          <w:rPr>
                            <w:rFonts w:ascii="Cambria Math" w:hAnsi="Cambria Math"/>
                          </w:rPr>
                        </w:ins>
                      </m:ctrlPr>
                    </m:sSubPr>
                    <m:e>
                      <m:r>
                        <w:ins w:id="2417" w:author="Lasse J. Laaksonen (Nokia)" w:date="2025-10-09T15:34:00Z" w16du:dateUtc="2025-10-09T12:34:00Z">
                          <w:rPr>
                            <w:rFonts w:ascii="Cambria Math" w:hAnsi="Cambria Math"/>
                          </w:rPr>
                          <m:t>E</m:t>
                        </w:ins>
                      </m:r>
                    </m:e>
                    <m:sub>
                      <m:r>
                        <w:ins w:id="2418" w:author="Lasse J. Laaksonen (Nokia)" w:date="2025-10-09T15:34:00Z" w16du:dateUtc="2025-10-09T12:34:00Z">
                          <w:rPr>
                            <w:rFonts w:ascii="Cambria Math" w:hAnsi="Cambria Math"/>
                          </w:rPr>
                          <m:t>mov</m:t>
                        </w:ins>
                      </m:r>
                    </m:sub>
                  </m:sSub>
                  <m:d>
                    <m:dPr>
                      <m:ctrlPr>
                        <w:ins w:id="2419" w:author="Lasse J. Laaksonen (Nokia)" w:date="2025-10-09T15:34:00Z" w16du:dateUtc="2025-10-09T12:34:00Z">
                          <w:rPr>
                            <w:rFonts w:ascii="Cambria Math" w:hAnsi="Cambria Math"/>
                          </w:rPr>
                        </w:ins>
                      </m:ctrlPr>
                    </m:dPr>
                    <m:e>
                      <m:r>
                        <w:ins w:id="2420" w:author="Lasse J. Laaksonen (Nokia)" w:date="2025-10-09T15:34:00Z" w16du:dateUtc="2025-10-09T12:34:00Z">
                          <w:rPr>
                            <w:rFonts w:ascii="Cambria Math" w:hAnsi="Cambria Math"/>
                          </w:rPr>
                          <m:t>b</m:t>
                        </w:ins>
                      </m:r>
                      <m:r>
                        <w:ins w:id="2421" w:author="Lasse J. Laaksonen (Nokia)" w:date="2025-10-09T15:34:00Z" w16du:dateUtc="2025-10-09T12:34:00Z">
                          <m:rPr>
                            <m:sty m:val="p"/>
                          </m:rPr>
                          <w:rPr>
                            <w:rFonts w:ascii="Cambria Math" w:hAnsi="Cambria Math"/>
                            <w:lang w:val="sv-SE"/>
                          </w:rPr>
                          <m:t>,</m:t>
                        </w:ins>
                      </m:r>
                      <m:r>
                        <w:ins w:id="2422" w:author="Lasse J. Laaksonen (Nokia)" w:date="2025-10-09T15:34:00Z" w16du:dateUtc="2025-10-09T12:34:00Z">
                          <w:rPr>
                            <w:rFonts w:ascii="Cambria Math" w:hAnsi="Cambria Math"/>
                          </w:rPr>
                          <m:t>m</m:t>
                        </w:ins>
                      </m:r>
                      <m:r>
                        <w:ins w:id="2423" w:author="Lasse J. Laaksonen (Nokia)" w:date="2025-10-09T15:34:00Z" w16du:dateUtc="2025-10-09T12:34:00Z">
                          <m:rPr>
                            <m:sty m:val="p"/>
                          </m:rPr>
                          <w:rPr>
                            <w:rFonts w:ascii="Cambria Math" w:hAnsi="Cambria Math"/>
                            <w:lang w:val="sv-SE"/>
                          </w:rPr>
                          <m:t>,</m:t>
                        </w:ins>
                      </m:r>
                      <m:r>
                        <w:ins w:id="2424" w:author="Lasse J. Laaksonen (Nokia)" w:date="2025-10-09T15:34:00Z" w16du:dateUtc="2025-10-09T12:34:00Z">
                          <w:rPr>
                            <w:rFonts w:ascii="Cambria Math" w:hAnsi="Cambria Math"/>
                          </w:rPr>
                          <m:t>i</m:t>
                        </w:ins>
                      </m:r>
                    </m:e>
                  </m:d>
                  <m:r>
                    <w:ins w:id="2425" w:author="Lasse J. Laaksonen (Nokia)" w:date="2025-10-09T15:34:00Z" w16du:dateUtc="2025-10-09T12:34:00Z">
                      <m:rPr>
                        <m:sty m:val="p"/>
                      </m:rPr>
                      <w:rPr>
                        <w:rFonts w:ascii="Cambria Math" w:hAnsi="Cambria Math"/>
                        <w:lang w:val="sv-SE"/>
                      </w:rPr>
                      <m:t xml:space="preserve">+ </m:t>
                    </w:ins>
                  </m:r>
                  <m:sSub>
                    <m:sSubPr>
                      <m:ctrlPr>
                        <w:ins w:id="2426" w:author="Lasse J. Laaksonen (Nokia)" w:date="2025-10-09T15:34:00Z" w16du:dateUtc="2025-10-09T12:34:00Z">
                          <w:rPr>
                            <w:rFonts w:ascii="Cambria Math" w:hAnsi="Cambria Math"/>
                          </w:rPr>
                        </w:ins>
                      </m:ctrlPr>
                    </m:sSubPr>
                    <m:e>
                      <m:r>
                        <w:ins w:id="2427" w:author="Lasse J. Laaksonen (Nokia)" w:date="2025-10-09T15:34:00Z" w16du:dateUtc="2025-10-09T12:34:00Z">
                          <w:rPr>
                            <w:rFonts w:ascii="Cambria Math" w:hAnsi="Cambria Math"/>
                          </w:rPr>
                          <m:t>E</m:t>
                        </w:ins>
                      </m:r>
                    </m:e>
                    <m:sub>
                      <m:r>
                        <w:ins w:id="2428" w:author="Lasse J. Laaksonen (Nokia)" w:date="2025-10-09T15:34:00Z" w16du:dateUtc="2025-10-09T12:34:00Z">
                          <w:rPr>
                            <w:rFonts w:ascii="Cambria Math" w:hAnsi="Cambria Math"/>
                          </w:rPr>
                          <m:t>pres</m:t>
                        </w:ins>
                      </m:r>
                    </m:sub>
                  </m:sSub>
                  <m:d>
                    <m:dPr>
                      <m:ctrlPr>
                        <w:ins w:id="2429" w:author="Lasse J. Laaksonen (Nokia)" w:date="2025-10-09T15:34:00Z" w16du:dateUtc="2025-10-09T12:34:00Z">
                          <w:rPr>
                            <w:rFonts w:ascii="Cambria Math" w:hAnsi="Cambria Math"/>
                          </w:rPr>
                        </w:ins>
                      </m:ctrlPr>
                    </m:dPr>
                    <m:e>
                      <m:r>
                        <w:ins w:id="2430" w:author="Lasse J. Laaksonen (Nokia)" w:date="2025-10-09T15:34:00Z" w16du:dateUtc="2025-10-09T12:34:00Z">
                          <w:rPr>
                            <w:rFonts w:ascii="Cambria Math" w:hAnsi="Cambria Math"/>
                          </w:rPr>
                          <m:t>b</m:t>
                        </w:ins>
                      </m:r>
                      <m:r>
                        <w:ins w:id="2431" w:author="Lasse J. Laaksonen (Nokia)" w:date="2025-10-09T15:34:00Z" w16du:dateUtc="2025-10-09T12:34:00Z">
                          <m:rPr>
                            <m:sty m:val="p"/>
                          </m:rPr>
                          <w:rPr>
                            <w:rFonts w:ascii="Cambria Math" w:hAnsi="Cambria Math"/>
                            <w:lang w:val="sv-SE"/>
                          </w:rPr>
                          <m:t>,</m:t>
                        </w:ins>
                      </m:r>
                      <m:r>
                        <w:ins w:id="2432" w:author="Lasse J. Laaksonen (Nokia)" w:date="2025-10-09T15:34:00Z" w16du:dateUtc="2025-10-09T12:34:00Z">
                          <w:rPr>
                            <w:rFonts w:ascii="Cambria Math" w:hAnsi="Cambria Math"/>
                          </w:rPr>
                          <m:t>m</m:t>
                        </w:ins>
                      </m:r>
                      <m:r>
                        <w:ins w:id="2433" w:author="Lasse J. Laaksonen (Nokia)" w:date="2025-10-09T15:34:00Z" w16du:dateUtc="2025-10-09T12:34:00Z">
                          <m:rPr>
                            <m:sty m:val="p"/>
                          </m:rPr>
                          <w:rPr>
                            <w:rFonts w:ascii="Cambria Math" w:hAnsi="Cambria Math"/>
                            <w:lang w:val="sv-SE"/>
                          </w:rPr>
                          <m:t>,</m:t>
                        </w:ins>
                      </m:r>
                      <m:r>
                        <w:ins w:id="2434" w:author="Lasse J. Laaksonen (Nokia)" w:date="2025-10-09T15:34:00Z" w16du:dateUtc="2025-10-09T12:34:00Z">
                          <w:rPr>
                            <w:rFonts w:ascii="Cambria Math" w:hAnsi="Cambria Math"/>
                          </w:rPr>
                          <m:t>i</m:t>
                        </w:ins>
                      </m:r>
                    </m:e>
                  </m:d>
                  <m:r>
                    <w:ins w:id="2435" w:author="Lasse J. Laaksonen (Nokia)" w:date="2025-10-09T15:34:00Z" w16du:dateUtc="2025-10-09T12:34:00Z">
                      <m:rPr>
                        <m:sty m:val="p"/>
                      </m:rPr>
                      <w:rPr>
                        <w:rFonts w:ascii="Cambria Math" w:hAnsi="Cambria Math"/>
                        <w:lang w:val="sv-SE"/>
                      </w:rPr>
                      <m:t xml:space="preserve"> </m:t>
                    </w:ins>
                  </m:r>
                </m:e>
              </m:d>
            </m:den>
          </m:f>
          <m:r>
            <w:ins w:id="2436" w:author="Lasse J. Laaksonen (Nokia)" w:date="2025-10-09T15:34:00Z" w16du:dateUtc="2025-10-09T12:34:00Z">
              <m:rPr>
                <m:sty m:val="p"/>
              </m:rPr>
              <w:rPr>
                <w:rFonts w:ascii="Cambria Math" w:hAnsi="Cambria Math"/>
                <w:lang w:val="sv-SE"/>
              </w:rPr>
              <m:t>*</m:t>
            </w:ins>
          </m:r>
          <m:r>
            <w:ins w:id="2437" w:author="Lasse J. Laaksonen (Nokia)" w:date="2025-10-09T15:34:00Z" w16du:dateUtc="2025-10-09T12:34:00Z">
              <m:rPr>
                <m:nor/>
              </m:rPr>
              <w:rPr>
                <w:lang w:val="sv-SE"/>
              </w:rPr>
              <m:t>min</m:t>
            </w:ins>
          </m:r>
          <m:d>
            <m:dPr>
              <m:ctrlPr>
                <w:ins w:id="2438" w:author="Lasse J. Laaksonen (Nokia)" w:date="2025-10-09T15:34:00Z" w16du:dateUtc="2025-10-09T12:34:00Z">
                  <w:rPr>
                    <w:rFonts w:ascii="Cambria Math" w:hAnsi="Cambria Math"/>
                    <w:lang w:val="sv-SE"/>
                  </w:rPr>
                </w:ins>
              </m:ctrlPr>
            </m:dPr>
            <m:e>
              <m:r>
                <w:ins w:id="2439" w:author="Lasse J. Laaksonen (Nokia)" w:date="2025-10-09T15:34:00Z" w16du:dateUtc="2025-10-09T12:34:00Z">
                  <m:rPr>
                    <m:sty m:val="p"/>
                  </m:rPr>
                  <w:rPr>
                    <w:rFonts w:ascii="Cambria Math" w:hAnsi="Cambria Math"/>
                    <w:lang w:val="sv-SE"/>
                  </w:rPr>
                  <m:t xml:space="preserve">10, </m:t>
                </w:ins>
              </m:r>
              <m:f>
                <m:fPr>
                  <m:ctrlPr>
                    <w:ins w:id="2440" w:author="Lasse J. Laaksonen (Nokia)" w:date="2025-10-09T15:34:00Z" w16du:dateUtc="2025-10-09T12:34:00Z">
                      <w:rPr>
                        <w:rFonts w:ascii="Cambria Math" w:hAnsi="Cambria Math"/>
                        <w:lang w:val="sv-SE"/>
                      </w:rPr>
                    </w:ins>
                  </m:ctrlPr>
                </m:fPr>
                <m:num>
                  <m:sSub>
                    <m:sSubPr>
                      <m:ctrlPr>
                        <w:ins w:id="2441" w:author="Lasse J. Laaksonen (Nokia)" w:date="2025-10-09T15:34:00Z" w16du:dateUtc="2025-10-09T12:34:00Z">
                          <w:rPr>
                            <w:rFonts w:ascii="Cambria Math" w:hAnsi="Cambria Math"/>
                          </w:rPr>
                        </w:ins>
                      </m:ctrlPr>
                    </m:sSubPr>
                    <m:e>
                      <m:r>
                        <w:ins w:id="2442" w:author="Lasse J. Laaksonen (Nokia)" w:date="2025-10-09T15:34:00Z" w16du:dateUtc="2025-10-09T12:34:00Z">
                          <w:rPr>
                            <w:rFonts w:ascii="Cambria Math" w:hAnsi="Cambria Math"/>
                          </w:rPr>
                          <m:t>E</m:t>
                        </w:ins>
                      </m:r>
                    </m:e>
                    <m:sub>
                      <m:r>
                        <w:ins w:id="2443" w:author="Lasse J. Laaksonen (Nokia)" w:date="2025-10-09T15:34:00Z" w16du:dateUtc="2025-10-09T12:34:00Z">
                          <w:rPr>
                            <w:rFonts w:ascii="Cambria Math" w:hAnsi="Cambria Math"/>
                          </w:rPr>
                          <m:t>c</m:t>
                        </w:ins>
                      </m:r>
                      <m:r>
                        <w:ins w:id="2444" w:author="Lasse J. Laaksonen (Nokia)" w:date="2025-10-09T15:34:00Z" w16du:dateUtc="2025-10-09T12:34:00Z">
                          <w:rPr>
                            <w:rFonts w:ascii="Cambria Math" w:hAnsi="Cambria Math"/>
                            <w:lang w:val="sv-SE"/>
                          </w:rPr>
                          <m:t>h</m:t>
                        </w:ins>
                      </m:r>
                      <m:r>
                        <w:ins w:id="2445" w:author="Lasse J. Laaksonen (Nokia)" w:date="2025-10-09T15:34:00Z" w16du:dateUtc="2025-10-09T12:34:00Z">
                          <m:rPr>
                            <m:sty m:val="p"/>
                          </m:rPr>
                          <w:rPr>
                            <w:rFonts w:ascii="Cambria Math" w:hAnsi="Cambria Math"/>
                            <w:lang w:val="sv-SE"/>
                          </w:rPr>
                          <m:t xml:space="preserve">, </m:t>
                        </w:ins>
                      </m:r>
                      <m:r>
                        <w:ins w:id="2446" w:author="Lasse J. Laaksonen (Nokia)" w:date="2025-10-09T15:34:00Z" w16du:dateUtc="2025-10-09T12:34:00Z">
                          <w:rPr>
                            <w:rFonts w:ascii="Cambria Math" w:hAnsi="Cambria Math"/>
                          </w:rPr>
                          <m:t>target</m:t>
                        </w:ins>
                      </m:r>
                    </m:sub>
                  </m:sSub>
                  <m:r>
                    <w:ins w:id="2447" w:author="Lasse J. Laaksonen (Nokia)" w:date="2025-10-09T15:34:00Z" w16du:dateUtc="2025-10-09T12:34:00Z">
                      <m:rPr>
                        <m:sty m:val="p"/>
                      </m:rPr>
                      <w:rPr>
                        <w:rFonts w:ascii="Cambria Math" w:hAnsi="Cambria Math"/>
                        <w:lang w:val="sv-SE"/>
                      </w:rPr>
                      <m:t>(</m:t>
                    </w:ins>
                  </m:r>
                  <m:r>
                    <w:ins w:id="2448" w:author="Lasse J. Laaksonen (Nokia)" w:date="2025-10-09T15:34:00Z" w16du:dateUtc="2025-10-09T12:34:00Z">
                      <w:rPr>
                        <w:rFonts w:ascii="Cambria Math" w:hAnsi="Cambria Math"/>
                      </w:rPr>
                      <m:t>b</m:t>
                    </w:ins>
                  </m:r>
                  <m:r>
                    <w:ins w:id="2449" w:author="Lasse J. Laaksonen (Nokia)" w:date="2025-10-09T15:34:00Z" w16du:dateUtc="2025-10-09T12:34:00Z">
                      <m:rPr>
                        <m:sty m:val="p"/>
                      </m:rPr>
                      <w:rPr>
                        <w:rFonts w:ascii="Cambria Math" w:hAnsi="Cambria Math"/>
                        <w:lang w:val="sv-SE"/>
                      </w:rPr>
                      <m:t>,</m:t>
                    </w:ins>
                  </m:r>
                  <m:r>
                    <w:ins w:id="2450" w:author="Lasse J. Laaksonen (Nokia)" w:date="2025-10-09T15:34:00Z" w16du:dateUtc="2025-10-09T12:34:00Z">
                      <w:rPr>
                        <w:rFonts w:ascii="Cambria Math" w:hAnsi="Cambria Math"/>
                      </w:rPr>
                      <m:t>m</m:t>
                    </w:ins>
                  </m:r>
                  <m:r>
                    <w:ins w:id="2451" w:author="Lasse J. Laaksonen (Nokia)" w:date="2025-10-09T15:34:00Z" w16du:dateUtc="2025-10-09T12:34:00Z">
                      <m:rPr>
                        <m:sty m:val="p"/>
                      </m:rPr>
                      <w:rPr>
                        <w:rFonts w:ascii="Cambria Math" w:hAnsi="Cambria Math"/>
                        <w:lang w:val="sv-SE"/>
                      </w:rPr>
                      <m:t>,</m:t>
                    </w:ins>
                  </m:r>
                  <m:r>
                    <w:ins w:id="2452" w:author="Lasse J. Laaksonen (Nokia)" w:date="2025-10-09T15:34:00Z" w16du:dateUtc="2025-10-09T12:34:00Z">
                      <w:rPr>
                        <w:rFonts w:ascii="Cambria Math" w:hAnsi="Cambria Math"/>
                      </w:rPr>
                      <m:t>i</m:t>
                    </w:ins>
                  </m:r>
                  <m:r>
                    <w:ins w:id="2453" w:author="Lasse J. Laaksonen (Nokia)" w:date="2025-10-09T15:34:00Z" w16du:dateUtc="2025-10-09T12:34:00Z">
                      <m:rPr>
                        <m:sty m:val="p"/>
                      </m:rPr>
                      <w:rPr>
                        <w:rFonts w:ascii="Cambria Math" w:hAnsi="Cambria Math"/>
                        <w:lang w:val="sv-SE"/>
                      </w:rPr>
                      <m:t>)</m:t>
                    </w:ins>
                  </m:r>
                </m:num>
                <m:den>
                  <m:r>
                    <w:ins w:id="2454" w:author="Lasse J. Laaksonen (Nokia)" w:date="2025-10-09T15:34:00Z" w16du:dateUtc="2025-10-09T12:34:00Z">
                      <m:rPr>
                        <m:nor/>
                      </m:rPr>
                      <w:rPr>
                        <w:lang w:val="sv-SE"/>
                      </w:rPr>
                      <m:t>max</m:t>
                    </w:ins>
                  </m:r>
                  <m:d>
                    <m:dPr>
                      <m:ctrlPr>
                        <w:ins w:id="2455" w:author="Lasse J. Laaksonen (Nokia)" w:date="2025-10-09T15:34:00Z" w16du:dateUtc="2025-10-09T12:34:00Z">
                          <w:rPr>
                            <w:rFonts w:ascii="Cambria Math" w:hAnsi="Cambria Math"/>
                            <w:lang w:val="sv-SE"/>
                          </w:rPr>
                        </w:ins>
                      </m:ctrlPr>
                    </m:dPr>
                    <m:e>
                      <m:r>
                        <w:ins w:id="2456" w:author="Lasse J. Laaksonen (Nokia)" w:date="2025-10-09T15:34:00Z" w16du:dateUtc="2025-10-09T12:34:00Z">
                          <w:rPr>
                            <w:rFonts w:ascii="Cambria Math" w:hAnsi="Cambria Math"/>
                            <w:lang w:val="sv-SE"/>
                          </w:rPr>
                          <m:t>epsilon</m:t>
                        </w:ins>
                      </m:r>
                      <m:r>
                        <w:ins w:id="2457" w:author="Lasse J. Laaksonen (Nokia)" w:date="2025-10-09T15:34:00Z" w16du:dateUtc="2025-10-09T12:34:00Z">
                          <m:rPr>
                            <m:sty m:val="p"/>
                          </m:rPr>
                          <w:rPr>
                            <w:rFonts w:ascii="Cambria Math" w:hAnsi="Cambria Math"/>
                            <w:lang w:val="sv-SE"/>
                          </w:rPr>
                          <m:t>,</m:t>
                        </w:ins>
                      </m:r>
                      <m:sSub>
                        <m:sSubPr>
                          <m:ctrlPr>
                            <w:ins w:id="2458" w:author="Lasse J. Laaksonen (Nokia)" w:date="2025-10-09T15:34:00Z" w16du:dateUtc="2025-10-09T12:34:00Z">
                              <w:rPr>
                                <w:rFonts w:ascii="Cambria Math" w:hAnsi="Cambria Math"/>
                              </w:rPr>
                            </w:ins>
                          </m:ctrlPr>
                        </m:sSubPr>
                        <m:e>
                          <m:r>
                            <w:ins w:id="2459" w:author="Lasse J. Laaksonen (Nokia)" w:date="2025-10-09T15:34:00Z" w16du:dateUtc="2025-10-09T12:34:00Z">
                              <w:rPr>
                                <w:rFonts w:ascii="Cambria Math" w:hAnsi="Cambria Math"/>
                              </w:rPr>
                              <m:t>E</m:t>
                            </w:ins>
                          </m:r>
                        </m:e>
                        <m:sub>
                          <m:r>
                            <w:ins w:id="2460" w:author="Lasse J. Laaksonen (Nokia)" w:date="2025-10-09T15:34:00Z" w16du:dateUtc="2025-10-09T12:34:00Z">
                              <w:rPr>
                                <w:rFonts w:ascii="Cambria Math" w:hAnsi="Cambria Math"/>
                              </w:rPr>
                              <m:t>c</m:t>
                            </w:ins>
                          </m:r>
                          <m:r>
                            <w:ins w:id="2461" w:author="Lasse J. Laaksonen (Nokia)" w:date="2025-10-09T15:34:00Z" w16du:dateUtc="2025-10-09T12:34:00Z">
                              <w:rPr>
                                <w:rFonts w:ascii="Cambria Math" w:hAnsi="Cambria Math"/>
                                <w:lang w:val="sv-SE"/>
                              </w:rPr>
                              <m:t>h</m:t>
                            </w:ins>
                          </m:r>
                          <m:r>
                            <w:ins w:id="2462" w:author="Lasse J. Laaksonen (Nokia)" w:date="2025-10-09T15:34:00Z" w16du:dateUtc="2025-10-09T12:34:00Z">
                              <m:rPr>
                                <m:sty m:val="p"/>
                              </m:rPr>
                              <w:rPr>
                                <w:rFonts w:ascii="Cambria Math" w:hAnsi="Cambria Math"/>
                                <w:lang w:val="sv-SE"/>
                              </w:rPr>
                              <m:t xml:space="preserve">, </m:t>
                            </w:ins>
                          </m:r>
                          <m:r>
                            <w:ins w:id="2463" w:author="Lasse J. Laaksonen (Nokia)" w:date="2025-10-09T15:34:00Z" w16du:dateUtc="2025-10-09T12:34:00Z">
                              <w:rPr>
                                <w:rFonts w:ascii="Cambria Math" w:hAnsi="Cambria Math"/>
                              </w:rPr>
                              <m:t>orig</m:t>
                            </w:ins>
                          </m:r>
                        </m:sub>
                      </m:sSub>
                      <m:d>
                        <m:dPr>
                          <m:ctrlPr>
                            <w:ins w:id="2464" w:author="Lasse J. Laaksonen (Nokia)" w:date="2025-10-09T15:34:00Z" w16du:dateUtc="2025-10-09T12:34:00Z">
                              <w:rPr>
                                <w:rFonts w:ascii="Cambria Math" w:hAnsi="Cambria Math"/>
                              </w:rPr>
                            </w:ins>
                          </m:ctrlPr>
                        </m:dPr>
                        <m:e>
                          <m:r>
                            <w:ins w:id="2465" w:author="Lasse J. Laaksonen (Nokia)" w:date="2025-10-09T15:34:00Z" w16du:dateUtc="2025-10-09T12:34:00Z">
                              <w:rPr>
                                <w:rFonts w:ascii="Cambria Math" w:hAnsi="Cambria Math"/>
                              </w:rPr>
                              <m:t>b</m:t>
                            </w:ins>
                          </m:r>
                          <m:r>
                            <w:ins w:id="2466" w:author="Lasse J. Laaksonen (Nokia)" w:date="2025-10-09T15:34:00Z" w16du:dateUtc="2025-10-09T12:34:00Z">
                              <m:rPr>
                                <m:sty m:val="p"/>
                              </m:rPr>
                              <w:rPr>
                                <w:rFonts w:ascii="Cambria Math" w:hAnsi="Cambria Math"/>
                                <w:lang w:val="sv-SE"/>
                              </w:rPr>
                              <m:t>,</m:t>
                            </w:ins>
                          </m:r>
                          <m:r>
                            <w:ins w:id="2467" w:author="Lasse J. Laaksonen (Nokia)" w:date="2025-10-09T15:34:00Z" w16du:dateUtc="2025-10-09T12:34:00Z">
                              <w:rPr>
                                <w:rFonts w:ascii="Cambria Math" w:hAnsi="Cambria Math"/>
                              </w:rPr>
                              <m:t>m</m:t>
                            </w:ins>
                          </m:r>
                          <m:r>
                            <w:ins w:id="2468" w:author="Lasse J. Laaksonen (Nokia)" w:date="2025-10-09T15:34:00Z" w16du:dateUtc="2025-10-09T12:34:00Z">
                              <m:rPr>
                                <m:sty m:val="p"/>
                              </m:rPr>
                              <w:rPr>
                                <w:rFonts w:ascii="Cambria Math" w:hAnsi="Cambria Math"/>
                                <w:lang w:val="sv-SE"/>
                              </w:rPr>
                              <m:t xml:space="preserve">, </m:t>
                            </w:ins>
                          </m:r>
                          <m:r>
                            <w:ins w:id="2469" w:author="Lasse J. Laaksonen (Nokia)" w:date="2025-10-09T15:34:00Z" w16du:dateUtc="2025-10-09T12:34:00Z">
                              <w:rPr>
                                <w:rFonts w:ascii="Cambria Math" w:hAnsi="Cambria Math"/>
                              </w:rPr>
                              <m:t>i</m:t>
                            </w:ins>
                          </m:r>
                        </m:e>
                      </m:d>
                    </m:e>
                  </m:d>
                </m:den>
              </m:f>
            </m:e>
          </m:d>
        </m:oMath>
      </m:oMathPara>
    </w:p>
    <w:p w14:paraId="68EA9163" w14:textId="77777777" w:rsidR="004F40D5" w:rsidRPr="00CD76DC" w:rsidRDefault="004F40D5" w:rsidP="004F40D5">
      <w:pPr>
        <w:rPr>
          <w:ins w:id="2470" w:author="Lasse J. Laaksonen (Nokia)" w:date="2025-10-09T15:34:00Z" w16du:dateUtc="2025-10-09T12:34:00Z"/>
        </w:rPr>
      </w:pPr>
      <w:ins w:id="2471" w:author="Lasse J. Laaksonen (Nokia)" w:date="2025-10-09T15:34:00Z" w16du:dateUtc="2025-10-09T12:34:00Z">
        <w:r w:rsidRPr="00CD76DC">
          <w:lastRenderedPageBreak/>
          <w:t xml:space="preserve">Where </w:t>
        </w:r>
      </w:ins>
      <m:oMath>
        <m:r>
          <w:ins w:id="2472" w:author="Lasse J. Laaksonen (Nokia)" w:date="2025-10-09T15:34:00Z" w16du:dateUtc="2025-10-09T12:34:00Z">
            <w:rPr>
              <w:rFonts w:ascii="Cambria Math" w:hAnsi="Cambria Math"/>
            </w:rPr>
            <m:t>epsilon=</m:t>
          </w:ins>
        </m:r>
        <m:sSup>
          <m:sSupPr>
            <m:ctrlPr>
              <w:ins w:id="2473" w:author="Lasse J. Laaksonen (Nokia)" w:date="2025-10-09T15:34:00Z" w16du:dateUtc="2025-10-09T12:34:00Z">
                <w:rPr>
                  <w:rFonts w:ascii="Cambria Math" w:hAnsi="Cambria Math"/>
                  <w:i/>
                </w:rPr>
              </w:ins>
            </m:ctrlPr>
          </m:sSupPr>
          <m:e>
            <m:r>
              <w:ins w:id="2474" w:author="Lasse J. Laaksonen (Nokia)" w:date="2025-10-09T15:34:00Z" w16du:dateUtc="2025-10-09T12:34:00Z">
                <w:rPr>
                  <w:rFonts w:ascii="Cambria Math" w:hAnsi="Cambria Math"/>
                </w:rPr>
                <m:t>10</m:t>
              </w:ins>
            </m:r>
          </m:e>
          <m:sup>
            <m:r>
              <w:ins w:id="2475" w:author="Lasse J. Laaksonen (Nokia)" w:date="2025-10-09T15:34:00Z" w16du:dateUtc="2025-10-09T12:34:00Z">
                <w:rPr>
                  <w:rFonts w:ascii="Cambria Math" w:hAnsi="Cambria Math"/>
                </w:rPr>
                <m:t>-12</m:t>
              </w:ins>
            </m:r>
          </m:sup>
        </m:sSup>
      </m:oMath>
      <w:ins w:id="2476" w:author="Lasse J. Laaksonen (Nokia)" w:date="2025-10-09T15:34:00Z" w16du:dateUtc="2025-10-09T12:34:00Z">
        <w:r w:rsidRPr="00CD76DC">
          <w:t>. Moved and preserved energies per channel are then nor</w:t>
        </w:r>
        <w:r>
          <w:t>ma</w:t>
        </w:r>
        <w:r w:rsidRPr="00CD76DC">
          <w:t xml:space="preserve">lized </w:t>
        </w:r>
      </w:ins>
      <m:oMath>
        <m:sSub>
          <m:sSubPr>
            <m:ctrlPr>
              <w:ins w:id="2477" w:author="Lasse J. Laaksonen (Nokia)" w:date="2025-10-09T15:34:00Z" w16du:dateUtc="2025-10-09T12:34:00Z">
                <w:rPr>
                  <w:rFonts w:ascii="Cambria Math" w:hAnsi="Cambria Math"/>
                  <w:i/>
                </w:rPr>
              </w:ins>
            </m:ctrlPr>
          </m:sSubPr>
          <m:e>
            <m:r>
              <w:ins w:id="2478" w:author="Lasse J. Laaksonen (Nokia)" w:date="2025-10-09T15:34:00Z" w16du:dateUtc="2025-10-09T12:34:00Z">
                <w:rPr>
                  <w:rFonts w:ascii="Cambria Math" w:hAnsi="Cambria Math"/>
                </w:rPr>
                <m:t>E</m:t>
              </w:ins>
            </m:r>
          </m:e>
          <m:sub>
            <m:r>
              <w:ins w:id="2479" w:author="Lasse J. Laaksonen (Nokia)" w:date="2025-10-09T15:34:00Z" w16du:dateUtc="2025-10-09T12:34:00Z">
                <w:rPr>
                  <w:rFonts w:ascii="Cambria Math" w:hAnsi="Cambria Math"/>
                </w:rPr>
                <m:t>pres</m:t>
              </w:ins>
            </m:r>
          </m:sub>
        </m:sSub>
        <m:d>
          <m:dPr>
            <m:ctrlPr>
              <w:ins w:id="2480" w:author="Lasse J. Laaksonen (Nokia)" w:date="2025-10-09T15:34:00Z" w16du:dateUtc="2025-10-09T12:34:00Z">
                <w:rPr>
                  <w:rFonts w:ascii="Cambria Math" w:hAnsi="Cambria Math"/>
                  <w:i/>
                </w:rPr>
              </w:ins>
            </m:ctrlPr>
          </m:dPr>
          <m:e>
            <m:r>
              <w:ins w:id="2481" w:author="Lasse J. Laaksonen (Nokia)" w:date="2025-10-09T15:34:00Z" w16du:dateUtc="2025-10-09T12:34:00Z">
                <w:rPr>
                  <w:rFonts w:ascii="Cambria Math" w:hAnsi="Cambria Math"/>
                </w:rPr>
                <m:t>b,m,i</m:t>
              </w:ins>
            </m:r>
          </m:e>
        </m:d>
        <m:r>
          <w:ins w:id="2482" w:author="Lasse J. Laaksonen (Nokia)" w:date="2025-10-09T15:34:00Z" w16du:dateUtc="2025-10-09T12:34:00Z">
            <w:rPr>
              <w:rFonts w:ascii="Cambria Math" w:hAnsi="Cambria Math"/>
            </w:rPr>
            <m:t>=</m:t>
          </w:ins>
        </m:r>
        <m:sSub>
          <m:sSubPr>
            <m:ctrlPr>
              <w:ins w:id="2483" w:author="Lasse J. Laaksonen (Nokia)" w:date="2025-10-09T15:34:00Z" w16du:dateUtc="2025-10-09T12:34:00Z">
                <w:rPr>
                  <w:rFonts w:ascii="Cambria Math" w:hAnsi="Cambria Math"/>
                  <w:i/>
                </w:rPr>
              </w:ins>
            </m:ctrlPr>
          </m:sSubPr>
          <m:e>
            <m:r>
              <w:ins w:id="2484" w:author="Lasse J. Laaksonen (Nokia)" w:date="2025-10-09T15:34:00Z" w16du:dateUtc="2025-10-09T12:34:00Z">
                <w:rPr>
                  <w:rFonts w:ascii="Cambria Math" w:hAnsi="Cambria Math"/>
                </w:rPr>
                <m:t>E</m:t>
              </w:ins>
            </m:r>
          </m:e>
          <m:sub>
            <m:r>
              <w:ins w:id="2485" w:author="Lasse J. Laaksonen (Nokia)" w:date="2025-10-09T15:34:00Z" w16du:dateUtc="2025-10-09T12:34:00Z">
                <w:rPr>
                  <w:rFonts w:ascii="Cambria Math" w:hAnsi="Cambria Math"/>
                </w:rPr>
                <m:t>pres</m:t>
              </w:ins>
            </m:r>
          </m:sub>
        </m:sSub>
        <m:d>
          <m:dPr>
            <m:ctrlPr>
              <w:ins w:id="2486" w:author="Lasse J. Laaksonen (Nokia)" w:date="2025-10-09T15:34:00Z" w16du:dateUtc="2025-10-09T12:34:00Z">
                <w:rPr>
                  <w:rFonts w:ascii="Cambria Math" w:hAnsi="Cambria Math"/>
                  <w:i/>
                </w:rPr>
              </w:ins>
            </m:ctrlPr>
          </m:dPr>
          <m:e>
            <m:r>
              <w:ins w:id="2487" w:author="Lasse J. Laaksonen (Nokia)" w:date="2025-10-09T15:34:00Z" w16du:dateUtc="2025-10-09T12:34:00Z">
                <w:rPr>
                  <w:rFonts w:ascii="Cambria Math" w:hAnsi="Cambria Math"/>
                </w:rPr>
                <m:t>b,m,i</m:t>
              </w:ins>
            </m:r>
          </m:e>
        </m:d>
        <m:r>
          <w:ins w:id="2488" w:author="Lasse J. Laaksonen (Nokia)" w:date="2025-10-09T15:34:00Z" w16du:dateUtc="2025-10-09T12:34:00Z">
            <w:rPr>
              <w:rFonts w:ascii="Cambria Math" w:hAnsi="Cambria Math"/>
            </w:rPr>
            <m:t>*N(b,m,i)</m:t>
          </w:ins>
        </m:r>
      </m:oMath>
      <w:ins w:id="2489" w:author="Lasse J. Laaksonen (Nokia)" w:date="2025-10-09T15:34:00Z" w16du:dateUtc="2025-10-09T12:34:00Z">
        <w:r w:rsidRPr="00CD76DC">
          <w:t xml:space="preserve">, </w:t>
        </w:r>
      </w:ins>
      <m:oMath>
        <m:sSub>
          <m:sSubPr>
            <m:ctrlPr>
              <w:ins w:id="2490" w:author="Lasse J. Laaksonen (Nokia)" w:date="2025-10-09T15:34:00Z" w16du:dateUtc="2025-10-09T12:34:00Z">
                <w:rPr>
                  <w:rFonts w:ascii="Cambria Math" w:hAnsi="Cambria Math"/>
                  <w:i/>
                </w:rPr>
              </w:ins>
            </m:ctrlPr>
          </m:sSubPr>
          <m:e>
            <m:r>
              <w:ins w:id="2491" w:author="Lasse J. Laaksonen (Nokia)" w:date="2025-10-09T15:34:00Z" w16du:dateUtc="2025-10-09T12:34:00Z">
                <w:rPr>
                  <w:rFonts w:ascii="Cambria Math" w:hAnsi="Cambria Math"/>
                </w:rPr>
                <m:t>E</m:t>
              </w:ins>
            </m:r>
          </m:e>
          <m:sub>
            <m:r>
              <w:ins w:id="2492" w:author="Lasse J. Laaksonen (Nokia)" w:date="2025-10-09T15:34:00Z" w16du:dateUtc="2025-10-09T12:34:00Z">
                <w:rPr>
                  <w:rFonts w:ascii="Cambria Math" w:hAnsi="Cambria Math"/>
                </w:rPr>
                <m:t>mov</m:t>
              </w:ins>
            </m:r>
          </m:sub>
        </m:sSub>
        <m:d>
          <m:dPr>
            <m:ctrlPr>
              <w:ins w:id="2493" w:author="Lasse J. Laaksonen (Nokia)" w:date="2025-10-09T15:34:00Z" w16du:dateUtc="2025-10-09T12:34:00Z">
                <w:rPr>
                  <w:rFonts w:ascii="Cambria Math" w:hAnsi="Cambria Math"/>
                  <w:i/>
                </w:rPr>
              </w:ins>
            </m:ctrlPr>
          </m:dPr>
          <m:e>
            <m:r>
              <w:ins w:id="2494" w:author="Lasse J. Laaksonen (Nokia)" w:date="2025-10-09T15:34:00Z" w16du:dateUtc="2025-10-09T12:34:00Z">
                <w:rPr>
                  <w:rFonts w:ascii="Cambria Math" w:hAnsi="Cambria Math"/>
                </w:rPr>
                <m:t>b,m,i</m:t>
              </w:ins>
            </m:r>
          </m:e>
        </m:d>
        <m:r>
          <w:ins w:id="2495" w:author="Lasse J. Laaksonen (Nokia)" w:date="2025-10-09T15:34:00Z" w16du:dateUtc="2025-10-09T12:34:00Z">
            <w:rPr>
              <w:rFonts w:ascii="Cambria Math" w:hAnsi="Cambria Math"/>
            </w:rPr>
            <m:t>=</m:t>
          </w:ins>
        </m:r>
        <m:sSub>
          <m:sSubPr>
            <m:ctrlPr>
              <w:ins w:id="2496" w:author="Lasse J. Laaksonen (Nokia)" w:date="2025-10-09T15:34:00Z" w16du:dateUtc="2025-10-09T12:34:00Z">
                <w:rPr>
                  <w:rFonts w:ascii="Cambria Math" w:hAnsi="Cambria Math"/>
                  <w:i/>
                </w:rPr>
              </w:ins>
            </m:ctrlPr>
          </m:sSubPr>
          <m:e>
            <m:r>
              <w:ins w:id="2497" w:author="Lasse J. Laaksonen (Nokia)" w:date="2025-10-09T15:34:00Z" w16du:dateUtc="2025-10-09T12:34:00Z">
                <w:rPr>
                  <w:rFonts w:ascii="Cambria Math" w:hAnsi="Cambria Math"/>
                </w:rPr>
                <m:t>E</m:t>
              </w:ins>
            </m:r>
          </m:e>
          <m:sub>
            <m:r>
              <w:ins w:id="2498" w:author="Lasse J. Laaksonen (Nokia)" w:date="2025-10-09T15:34:00Z" w16du:dateUtc="2025-10-09T12:34:00Z">
                <w:rPr>
                  <w:rFonts w:ascii="Cambria Math" w:hAnsi="Cambria Math"/>
                </w:rPr>
                <m:t>mov</m:t>
              </w:ins>
            </m:r>
          </m:sub>
        </m:sSub>
        <m:d>
          <m:dPr>
            <m:ctrlPr>
              <w:ins w:id="2499" w:author="Lasse J. Laaksonen (Nokia)" w:date="2025-10-09T15:34:00Z" w16du:dateUtc="2025-10-09T12:34:00Z">
                <w:rPr>
                  <w:rFonts w:ascii="Cambria Math" w:hAnsi="Cambria Math"/>
                  <w:i/>
                </w:rPr>
              </w:ins>
            </m:ctrlPr>
          </m:dPr>
          <m:e>
            <m:r>
              <w:ins w:id="2500" w:author="Lasse J. Laaksonen (Nokia)" w:date="2025-10-09T15:34:00Z" w16du:dateUtc="2025-10-09T12:34:00Z">
                <w:rPr>
                  <w:rFonts w:ascii="Cambria Math" w:hAnsi="Cambria Math"/>
                </w:rPr>
                <m:t>b,m,i</m:t>
              </w:ins>
            </m:r>
          </m:e>
        </m:d>
        <m:r>
          <w:ins w:id="2501" w:author="Lasse J. Laaksonen (Nokia)" w:date="2025-10-09T15:34:00Z" w16du:dateUtc="2025-10-09T12:34:00Z">
            <w:rPr>
              <w:rFonts w:ascii="Cambria Math" w:hAnsi="Cambria Math"/>
            </w:rPr>
            <m:t>*N(b,m,i)</m:t>
          </w:ins>
        </m:r>
      </m:oMath>
      <w:ins w:id="2502" w:author="Lasse J. Laaksonen (Nokia)" w:date="2025-10-09T15:34:00Z" w16du:dateUtc="2025-10-09T12:34:00Z">
        <w:r w:rsidRPr="00CD76DC">
          <w:t xml:space="preserve">. </w:t>
        </w:r>
      </w:ins>
    </w:p>
    <w:p w14:paraId="09D870E3" w14:textId="77777777" w:rsidR="004F40D5" w:rsidRPr="00CD76DC" w:rsidRDefault="004F40D5" w:rsidP="004F40D5">
      <w:pPr>
        <w:rPr>
          <w:ins w:id="2503" w:author="Lasse J. Laaksonen (Nokia)" w:date="2025-10-09T15:34:00Z" w16du:dateUtc="2025-10-09T12:34:00Z"/>
        </w:rPr>
      </w:pPr>
      <w:ins w:id="2504" w:author="Lasse J. Laaksonen (Nokia)" w:date="2025-10-09T15:34:00Z" w16du:dateUtc="2025-10-09T12:34:00Z">
        <w:r w:rsidRPr="00CD76DC">
          <w:t>The target total energy, preserved energies and moved energies are then temporally averaged:</w:t>
        </w:r>
      </w:ins>
    </w:p>
    <w:p w14:paraId="4F6F79D9" w14:textId="77777777" w:rsidR="004F40D5" w:rsidRPr="00CD76DC" w:rsidRDefault="00000000" w:rsidP="004F40D5">
      <w:pPr>
        <w:pStyle w:val="EQ"/>
        <w:rPr>
          <w:ins w:id="2505" w:author="Lasse J. Laaksonen (Nokia)" w:date="2025-10-09T15:34:00Z" w16du:dateUtc="2025-10-09T12:34:00Z"/>
        </w:rPr>
      </w:pPr>
      <m:oMathPara>
        <m:oMath>
          <m:sSub>
            <m:sSubPr>
              <m:ctrlPr>
                <w:ins w:id="2506" w:author="Lasse J. Laaksonen (Nokia)" w:date="2025-10-09T15:34:00Z" w16du:dateUtc="2025-10-09T12:34:00Z">
                  <w:rPr>
                    <w:rFonts w:ascii="Cambria Math" w:hAnsi="Cambria Math"/>
                  </w:rPr>
                </w:ins>
              </m:ctrlPr>
            </m:sSubPr>
            <m:e>
              <m:r>
                <w:ins w:id="2507" w:author="Lasse J. Laaksonen (Nokia)" w:date="2025-10-09T15:34:00Z" w16du:dateUtc="2025-10-09T12:34:00Z">
                  <w:rPr>
                    <w:rFonts w:ascii="Cambria Math" w:hAnsi="Cambria Math"/>
                  </w:rPr>
                  <m:t>E</m:t>
                </w:ins>
              </m:r>
            </m:e>
            <m:sub>
              <m:r>
                <w:ins w:id="2508" w:author="Lasse J. Laaksonen (Nokia)" w:date="2025-10-09T15:34:00Z" w16du:dateUtc="2025-10-09T12:34:00Z">
                  <w:rPr>
                    <w:rFonts w:ascii="Cambria Math" w:hAnsi="Cambria Math"/>
                  </w:rPr>
                  <m:t>pres</m:t>
                </w:ins>
              </m:r>
            </m:sub>
          </m:sSub>
          <m:d>
            <m:dPr>
              <m:ctrlPr>
                <w:ins w:id="2509" w:author="Lasse J. Laaksonen (Nokia)" w:date="2025-10-09T15:34:00Z" w16du:dateUtc="2025-10-09T12:34:00Z">
                  <w:rPr>
                    <w:rFonts w:ascii="Cambria Math" w:hAnsi="Cambria Math"/>
                  </w:rPr>
                </w:ins>
              </m:ctrlPr>
            </m:dPr>
            <m:e>
              <m:r>
                <w:ins w:id="2510" w:author="Lasse J. Laaksonen (Nokia)" w:date="2025-10-09T15:34:00Z" w16du:dateUtc="2025-10-09T12:34:00Z">
                  <w:rPr>
                    <w:rFonts w:ascii="Cambria Math" w:hAnsi="Cambria Math"/>
                  </w:rPr>
                  <m:t>b</m:t>
                </w:ins>
              </m:r>
              <m:r>
                <w:ins w:id="2511" w:author="Lasse J. Laaksonen (Nokia)" w:date="2025-10-09T15:34:00Z" w16du:dateUtc="2025-10-09T12:34:00Z">
                  <m:rPr>
                    <m:sty m:val="p"/>
                  </m:rPr>
                  <w:rPr>
                    <w:rFonts w:ascii="Cambria Math" w:hAnsi="Cambria Math"/>
                  </w:rPr>
                  <m:t>,</m:t>
                </w:ins>
              </m:r>
              <m:r>
                <w:ins w:id="2512" w:author="Lasse J. Laaksonen (Nokia)" w:date="2025-10-09T15:34:00Z" w16du:dateUtc="2025-10-09T12:34:00Z">
                  <w:rPr>
                    <w:rFonts w:ascii="Cambria Math" w:hAnsi="Cambria Math"/>
                  </w:rPr>
                  <m:t>m</m:t>
                </w:ins>
              </m:r>
              <m:r>
                <w:ins w:id="2513" w:author="Lasse J. Laaksonen (Nokia)" w:date="2025-10-09T15:34:00Z" w16du:dateUtc="2025-10-09T12:34:00Z">
                  <m:rPr>
                    <m:sty m:val="p"/>
                  </m:rPr>
                  <w:rPr>
                    <w:rFonts w:ascii="Cambria Math" w:hAnsi="Cambria Math"/>
                  </w:rPr>
                  <m:t>,</m:t>
                </w:ins>
              </m:r>
              <m:r>
                <w:ins w:id="2514" w:author="Lasse J. Laaksonen (Nokia)" w:date="2025-10-09T15:34:00Z" w16du:dateUtc="2025-10-09T12:34:00Z">
                  <w:rPr>
                    <w:rFonts w:ascii="Cambria Math" w:hAnsi="Cambria Math"/>
                  </w:rPr>
                  <m:t>i</m:t>
                </w:ins>
              </m:r>
            </m:e>
          </m:d>
          <m:r>
            <w:ins w:id="2515" w:author="Lasse J. Laaksonen (Nokia)" w:date="2025-10-09T15:34:00Z" w16du:dateUtc="2025-10-09T12:34:00Z">
              <m:rPr>
                <m:sty m:val="p"/>
              </m:rPr>
              <w:rPr>
                <w:rFonts w:ascii="Cambria Math" w:hAnsi="Cambria Math"/>
              </w:rPr>
              <m:t>=</m:t>
            </w:ins>
          </m:r>
          <m:sSub>
            <m:sSubPr>
              <m:ctrlPr>
                <w:ins w:id="2516" w:author="Lasse J. Laaksonen (Nokia)" w:date="2025-10-09T15:34:00Z" w16du:dateUtc="2025-10-09T12:34:00Z">
                  <w:rPr>
                    <w:rFonts w:ascii="Cambria Math" w:hAnsi="Cambria Math"/>
                  </w:rPr>
                </w:ins>
              </m:ctrlPr>
            </m:sSubPr>
            <m:e>
              <m:r>
                <w:ins w:id="2517" w:author="Lasse J. Laaksonen (Nokia)" w:date="2025-10-09T15:34:00Z" w16du:dateUtc="2025-10-09T12:34:00Z">
                  <w:rPr>
                    <w:rFonts w:ascii="Cambria Math" w:hAnsi="Cambria Math"/>
                  </w:rPr>
                  <m:t>E</m:t>
                </w:ins>
              </m:r>
            </m:e>
            <m:sub>
              <m:r>
                <w:ins w:id="2518" w:author="Lasse J. Laaksonen (Nokia)" w:date="2025-10-09T15:34:00Z" w16du:dateUtc="2025-10-09T12:34:00Z">
                  <w:rPr>
                    <w:rFonts w:ascii="Cambria Math" w:hAnsi="Cambria Math"/>
                  </w:rPr>
                  <m:t>pres</m:t>
                </w:ins>
              </m:r>
            </m:sub>
          </m:sSub>
          <m:d>
            <m:dPr>
              <m:ctrlPr>
                <w:ins w:id="2519" w:author="Lasse J. Laaksonen (Nokia)" w:date="2025-10-09T15:34:00Z" w16du:dateUtc="2025-10-09T12:34:00Z">
                  <w:rPr>
                    <w:rFonts w:ascii="Cambria Math" w:hAnsi="Cambria Math"/>
                  </w:rPr>
                </w:ins>
              </m:ctrlPr>
            </m:dPr>
            <m:e>
              <m:r>
                <w:ins w:id="2520" w:author="Lasse J. Laaksonen (Nokia)" w:date="2025-10-09T15:34:00Z" w16du:dateUtc="2025-10-09T12:34:00Z">
                  <w:rPr>
                    <w:rFonts w:ascii="Cambria Math" w:hAnsi="Cambria Math"/>
                  </w:rPr>
                  <m:t>b</m:t>
                </w:ins>
              </m:r>
              <m:r>
                <w:ins w:id="2521" w:author="Lasse J. Laaksonen (Nokia)" w:date="2025-10-09T15:34:00Z" w16du:dateUtc="2025-10-09T12:34:00Z">
                  <m:rPr>
                    <m:sty m:val="p"/>
                  </m:rPr>
                  <w:rPr>
                    <w:rFonts w:ascii="Cambria Math" w:hAnsi="Cambria Math"/>
                  </w:rPr>
                  <m:t>,</m:t>
                </w:ins>
              </m:r>
              <m:r>
                <w:ins w:id="2522" w:author="Lasse J. Laaksonen (Nokia)" w:date="2025-10-09T15:34:00Z" w16du:dateUtc="2025-10-09T12:34:00Z">
                  <w:rPr>
                    <w:rFonts w:ascii="Cambria Math" w:hAnsi="Cambria Math"/>
                  </w:rPr>
                  <m:t>m</m:t>
                </w:ins>
              </m:r>
              <m:r>
                <w:ins w:id="2523" w:author="Lasse J. Laaksonen (Nokia)" w:date="2025-10-09T15:34:00Z" w16du:dateUtc="2025-10-09T12:34:00Z">
                  <m:rPr>
                    <m:sty m:val="p"/>
                  </m:rPr>
                  <w:rPr>
                    <w:rFonts w:ascii="Cambria Math" w:hAnsi="Cambria Math"/>
                  </w:rPr>
                  <m:t>,</m:t>
                </w:ins>
              </m:r>
              <m:r>
                <w:ins w:id="2524" w:author="Lasse J. Laaksonen (Nokia)" w:date="2025-10-09T15:34:00Z" w16du:dateUtc="2025-10-09T12:34:00Z">
                  <w:rPr>
                    <w:rFonts w:ascii="Cambria Math" w:hAnsi="Cambria Math"/>
                  </w:rPr>
                  <m:t>i</m:t>
                </w:ins>
              </m:r>
            </m:e>
          </m:d>
          <m:r>
            <w:ins w:id="2525" w:author="Lasse J. Laaksonen (Nokia)" w:date="2025-10-09T15:34:00Z" w16du:dateUtc="2025-10-09T12:34:00Z">
              <m:rPr>
                <m:sty m:val="p"/>
              </m:rPr>
              <w:rPr>
                <w:rFonts w:ascii="Cambria Math" w:hAnsi="Cambria Math"/>
              </w:rPr>
              <m:t>*</m:t>
            </w:ins>
          </m:r>
          <m:sSub>
            <m:sSubPr>
              <m:ctrlPr>
                <w:ins w:id="2526" w:author="Lasse J. Laaksonen (Nokia)" w:date="2025-10-09T15:34:00Z" w16du:dateUtc="2025-10-09T12:34:00Z">
                  <w:rPr>
                    <w:rFonts w:ascii="Cambria Math" w:hAnsi="Cambria Math"/>
                  </w:rPr>
                </w:ins>
              </m:ctrlPr>
            </m:sSubPr>
            <m:e>
              <m:r>
                <w:ins w:id="2527" w:author="Lasse J. Laaksonen (Nokia)" w:date="2025-10-09T15:34:00Z" w16du:dateUtc="2025-10-09T12:34:00Z">
                  <w:rPr>
                    <w:rFonts w:ascii="Cambria Math" w:hAnsi="Cambria Math"/>
                  </w:rPr>
                  <m:t>E</m:t>
                </w:ins>
              </m:r>
            </m:e>
            <m:sub>
              <m:r>
                <w:ins w:id="2528" w:author="Lasse J. Laaksonen (Nokia)" w:date="2025-10-09T15:34:00Z" w16du:dateUtc="2025-10-09T12:34:00Z">
                  <w:rPr>
                    <w:rFonts w:ascii="Cambria Math" w:hAnsi="Cambria Math"/>
                  </w:rPr>
                  <m:t>tot</m:t>
                </w:ins>
              </m:r>
              <m:r>
                <w:ins w:id="2529" w:author="Lasse J. Laaksonen (Nokia)" w:date="2025-10-09T15:34:00Z" w16du:dateUtc="2025-10-09T12:34:00Z">
                  <m:rPr>
                    <m:sty m:val="p"/>
                  </m:rPr>
                  <w:rPr>
                    <w:rFonts w:ascii="Cambria Math" w:hAnsi="Cambria Math"/>
                  </w:rPr>
                  <m:t xml:space="preserve">, </m:t>
                </w:ins>
              </m:r>
              <m:r>
                <w:ins w:id="2530" w:author="Lasse J. Laaksonen (Nokia)" w:date="2025-10-09T15:34:00Z" w16du:dateUtc="2025-10-09T12:34:00Z">
                  <w:rPr>
                    <w:rFonts w:ascii="Cambria Math" w:hAnsi="Cambria Math"/>
                  </w:rPr>
                  <m:t>target</m:t>
                </w:ins>
              </m:r>
            </m:sub>
          </m:sSub>
          <m:d>
            <m:dPr>
              <m:ctrlPr>
                <w:ins w:id="2531" w:author="Lasse J. Laaksonen (Nokia)" w:date="2025-10-09T15:34:00Z" w16du:dateUtc="2025-10-09T12:34:00Z">
                  <w:rPr>
                    <w:rFonts w:ascii="Cambria Math" w:hAnsi="Cambria Math"/>
                  </w:rPr>
                </w:ins>
              </m:ctrlPr>
            </m:dPr>
            <m:e>
              <m:r>
                <w:ins w:id="2532" w:author="Lasse J. Laaksonen (Nokia)" w:date="2025-10-09T15:34:00Z" w16du:dateUtc="2025-10-09T12:34:00Z">
                  <w:rPr>
                    <w:rFonts w:ascii="Cambria Math" w:hAnsi="Cambria Math"/>
                  </w:rPr>
                  <m:t>b</m:t>
                </w:ins>
              </m:r>
              <m:r>
                <w:ins w:id="2533" w:author="Lasse J. Laaksonen (Nokia)" w:date="2025-10-09T15:34:00Z" w16du:dateUtc="2025-10-09T12:34:00Z">
                  <m:rPr>
                    <m:sty m:val="p"/>
                  </m:rPr>
                  <w:rPr>
                    <w:rFonts w:ascii="Cambria Math" w:hAnsi="Cambria Math"/>
                  </w:rPr>
                  <m:t>,</m:t>
                </w:ins>
              </m:r>
              <m:r>
                <w:ins w:id="2534" w:author="Lasse J. Laaksonen (Nokia)" w:date="2025-10-09T15:34:00Z" w16du:dateUtc="2025-10-09T12:34:00Z">
                  <w:rPr>
                    <w:rFonts w:ascii="Cambria Math" w:hAnsi="Cambria Math"/>
                  </w:rPr>
                  <m:t>m</m:t>
                </w:ins>
              </m:r>
            </m:e>
          </m:d>
          <m:r>
            <w:ins w:id="2535" w:author="Lasse J. Laaksonen (Nokia)" w:date="2025-10-09T15:34:00Z" w16du:dateUtc="2025-10-09T12:34:00Z">
              <m:rPr>
                <m:sty m:val="p"/>
              </m:rPr>
              <w:rPr>
                <w:rFonts w:ascii="Cambria Math" w:hAnsi="Cambria Math"/>
              </w:rPr>
              <m:t>+0.9*</m:t>
            </w:ins>
          </m:r>
          <m:sSub>
            <m:sSubPr>
              <m:ctrlPr>
                <w:ins w:id="2536" w:author="Lasse J. Laaksonen (Nokia)" w:date="2025-10-09T15:34:00Z" w16du:dateUtc="2025-10-09T12:34:00Z">
                  <w:rPr>
                    <w:rFonts w:ascii="Cambria Math" w:hAnsi="Cambria Math"/>
                  </w:rPr>
                </w:ins>
              </m:ctrlPr>
            </m:sSubPr>
            <m:e>
              <m:r>
                <w:ins w:id="2537" w:author="Lasse J. Laaksonen (Nokia)" w:date="2025-10-09T15:34:00Z" w16du:dateUtc="2025-10-09T12:34:00Z">
                  <w:rPr>
                    <w:rFonts w:ascii="Cambria Math" w:hAnsi="Cambria Math"/>
                  </w:rPr>
                  <m:t>E</m:t>
                </w:ins>
              </m:r>
            </m:e>
            <m:sub>
              <m:r>
                <w:ins w:id="2538" w:author="Lasse J. Laaksonen (Nokia)" w:date="2025-10-09T15:34:00Z" w16du:dateUtc="2025-10-09T12:34:00Z">
                  <w:rPr>
                    <w:rFonts w:ascii="Cambria Math" w:hAnsi="Cambria Math"/>
                  </w:rPr>
                  <m:t>pres</m:t>
                </w:ins>
              </m:r>
            </m:sub>
          </m:sSub>
          <m:d>
            <m:dPr>
              <m:ctrlPr>
                <w:ins w:id="2539" w:author="Lasse J. Laaksonen (Nokia)" w:date="2025-10-09T15:34:00Z" w16du:dateUtc="2025-10-09T12:34:00Z">
                  <w:rPr>
                    <w:rFonts w:ascii="Cambria Math" w:hAnsi="Cambria Math"/>
                  </w:rPr>
                </w:ins>
              </m:ctrlPr>
            </m:dPr>
            <m:e>
              <m:r>
                <w:ins w:id="2540" w:author="Lasse J. Laaksonen (Nokia)" w:date="2025-10-09T15:34:00Z" w16du:dateUtc="2025-10-09T12:34:00Z">
                  <w:rPr>
                    <w:rFonts w:ascii="Cambria Math" w:hAnsi="Cambria Math"/>
                  </w:rPr>
                  <m:t>b</m:t>
                </w:ins>
              </m:r>
              <m:r>
                <w:ins w:id="2541" w:author="Lasse J. Laaksonen (Nokia)" w:date="2025-10-09T15:34:00Z" w16du:dateUtc="2025-10-09T12:34:00Z">
                  <m:rPr>
                    <m:sty m:val="p"/>
                  </m:rPr>
                  <w:rPr>
                    <w:rFonts w:ascii="Cambria Math" w:hAnsi="Cambria Math"/>
                  </w:rPr>
                  <m:t>,</m:t>
                </w:ins>
              </m:r>
              <m:r>
                <w:ins w:id="2542" w:author="Lasse J. Laaksonen (Nokia)" w:date="2025-10-09T15:34:00Z" w16du:dateUtc="2025-10-09T12:34:00Z">
                  <w:rPr>
                    <w:rFonts w:ascii="Cambria Math" w:hAnsi="Cambria Math"/>
                  </w:rPr>
                  <m:t>m</m:t>
                </w:ins>
              </m:r>
              <m:r>
                <w:ins w:id="2543" w:author="Lasse J. Laaksonen (Nokia)" w:date="2025-10-09T15:34:00Z" w16du:dateUtc="2025-10-09T12:34:00Z">
                  <m:rPr>
                    <m:sty m:val="p"/>
                  </m:rPr>
                  <w:rPr>
                    <w:rFonts w:ascii="Cambria Math" w:hAnsi="Cambria Math"/>
                  </w:rPr>
                  <m:t>-1,</m:t>
                </w:ins>
              </m:r>
              <m:r>
                <w:ins w:id="2544" w:author="Lasse J. Laaksonen (Nokia)" w:date="2025-10-09T15:34:00Z" w16du:dateUtc="2025-10-09T12:34:00Z">
                  <w:rPr>
                    <w:rFonts w:ascii="Cambria Math" w:hAnsi="Cambria Math"/>
                  </w:rPr>
                  <m:t>i</m:t>
                </w:ins>
              </m:r>
            </m:e>
          </m:d>
        </m:oMath>
      </m:oMathPara>
    </w:p>
    <w:p w14:paraId="02A25B51" w14:textId="77777777" w:rsidR="004F40D5" w:rsidRPr="00CD76DC" w:rsidRDefault="00000000" w:rsidP="004F40D5">
      <w:pPr>
        <w:pStyle w:val="EQ"/>
        <w:rPr>
          <w:ins w:id="2545" w:author="Lasse J. Laaksonen (Nokia)" w:date="2025-10-09T15:34:00Z" w16du:dateUtc="2025-10-09T12:34:00Z"/>
        </w:rPr>
      </w:pPr>
      <m:oMathPara>
        <m:oMath>
          <m:sSub>
            <m:sSubPr>
              <m:ctrlPr>
                <w:ins w:id="2546" w:author="Lasse J. Laaksonen (Nokia)" w:date="2025-10-09T15:34:00Z" w16du:dateUtc="2025-10-09T12:34:00Z">
                  <w:rPr>
                    <w:rFonts w:ascii="Cambria Math" w:hAnsi="Cambria Math"/>
                  </w:rPr>
                </w:ins>
              </m:ctrlPr>
            </m:sSubPr>
            <m:e>
              <m:r>
                <w:ins w:id="2547" w:author="Lasse J. Laaksonen (Nokia)" w:date="2025-10-09T15:34:00Z" w16du:dateUtc="2025-10-09T12:34:00Z">
                  <w:rPr>
                    <w:rFonts w:ascii="Cambria Math" w:hAnsi="Cambria Math"/>
                  </w:rPr>
                  <m:t>E</m:t>
                </w:ins>
              </m:r>
            </m:e>
            <m:sub>
              <m:r>
                <w:ins w:id="2548" w:author="Lasse J. Laaksonen (Nokia)" w:date="2025-10-09T15:34:00Z" w16du:dateUtc="2025-10-09T12:34:00Z">
                  <w:rPr>
                    <w:rFonts w:ascii="Cambria Math" w:hAnsi="Cambria Math"/>
                  </w:rPr>
                  <m:t>mov</m:t>
                </w:ins>
              </m:r>
            </m:sub>
          </m:sSub>
          <m:d>
            <m:dPr>
              <m:ctrlPr>
                <w:ins w:id="2549" w:author="Lasse J. Laaksonen (Nokia)" w:date="2025-10-09T15:34:00Z" w16du:dateUtc="2025-10-09T12:34:00Z">
                  <w:rPr>
                    <w:rFonts w:ascii="Cambria Math" w:hAnsi="Cambria Math"/>
                  </w:rPr>
                </w:ins>
              </m:ctrlPr>
            </m:dPr>
            <m:e>
              <m:r>
                <w:ins w:id="2550" w:author="Lasse J. Laaksonen (Nokia)" w:date="2025-10-09T15:34:00Z" w16du:dateUtc="2025-10-09T12:34:00Z">
                  <w:rPr>
                    <w:rFonts w:ascii="Cambria Math" w:hAnsi="Cambria Math"/>
                  </w:rPr>
                  <m:t>b</m:t>
                </w:ins>
              </m:r>
              <m:r>
                <w:ins w:id="2551" w:author="Lasse J. Laaksonen (Nokia)" w:date="2025-10-09T15:34:00Z" w16du:dateUtc="2025-10-09T12:34:00Z">
                  <m:rPr>
                    <m:sty m:val="p"/>
                  </m:rPr>
                  <w:rPr>
                    <w:rFonts w:ascii="Cambria Math" w:hAnsi="Cambria Math"/>
                  </w:rPr>
                  <m:t>,</m:t>
                </w:ins>
              </m:r>
              <m:r>
                <w:ins w:id="2552" w:author="Lasse J. Laaksonen (Nokia)" w:date="2025-10-09T15:34:00Z" w16du:dateUtc="2025-10-09T12:34:00Z">
                  <w:rPr>
                    <w:rFonts w:ascii="Cambria Math" w:hAnsi="Cambria Math"/>
                  </w:rPr>
                  <m:t>m</m:t>
                </w:ins>
              </m:r>
              <m:r>
                <w:ins w:id="2553" w:author="Lasse J. Laaksonen (Nokia)" w:date="2025-10-09T15:34:00Z" w16du:dateUtc="2025-10-09T12:34:00Z">
                  <m:rPr>
                    <m:sty m:val="p"/>
                  </m:rPr>
                  <w:rPr>
                    <w:rFonts w:ascii="Cambria Math" w:hAnsi="Cambria Math"/>
                  </w:rPr>
                  <m:t>,</m:t>
                </w:ins>
              </m:r>
              <m:r>
                <w:ins w:id="2554" w:author="Lasse J. Laaksonen (Nokia)" w:date="2025-10-09T15:34:00Z" w16du:dateUtc="2025-10-09T12:34:00Z">
                  <w:rPr>
                    <w:rFonts w:ascii="Cambria Math" w:hAnsi="Cambria Math"/>
                  </w:rPr>
                  <m:t>i</m:t>
                </w:ins>
              </m:r>
            </m:e>
          </m:d>
          <m:r>
            <w:ins w:id="2555" w:author="Lasse J. Laaksonen (Nokia)" w:date="2025-10-09T15:34:00Z" w16du:dateUtc="2025-10-09T12:34:00Z">
              <m:rPr>
                <m:sty m:val="p"/>
              </m:rPr>
              <w:rPr>
                <w:rFonts w:ascii="Cambria Math" w:hAnsi="Cambria Math"/>
              </w:rPr>
              <m:t>=</m:t>
            </w:ins>
          </m:r>
          <m:sSub>
            <m:sSubPr>
              <m:ctrlPr>
                <w:ins w:id="2556" w:author="Lasse J. Laaksonen (Nokia)" w:date="2025-10-09T15:34:00Z" w16du:dateUtc="2025-10-09T12:34:00Z">
                  <w:rPr>
                    <w:rFonts w:ascii="Cambria Math" w:hAnsi="Cambria Math"/>
                  </w:rPr>
                </w:ins>
              </m:ctrlPr>
            </m:sSubPr>
            <m:e>
              <m:r>
                <w:ins w:id="2557" w:author="Lasse J. Laaksonen (Nokia)" w:date="2025-10-09T15:34:00Z" w16du:dateUtc="2025-10-09T12:34:00Z">
                  <w:rPr>
                    <w:rFonts w:ascii="Cambria Math" w:hAnsi="Cambria Math"/>
                  </w:rPr>
                  <m:t>E</m:t>
                </w:ins>
              </m:r>
            </m:e>
            <m:sub>
              <m:r>
                <w:ins w:id="2558" w:author="Lasse J. Laaksonen (Nokia)" w:date="2025-10-09T15:34:00Z" w16du:dateUtc="2025-10-09T12:34:00Z">
                  <w:rPr>
                    <w:rFonts w:ascii="Cambria Math" w:hAnsi="Cambria Math"/>
                  </w:rPr>
                  <m:t>mov</m:t>
                </w:ins>
              </m:r>
            </m:sub>
          </m:sSub>
          <m:d>
            <m:dPr>
              <m:ctrlPr>
                <w:ins w:id="2559" w:author="Lasse J. Laaksonen (Nokia)" w:date="2025-10-09T15:34:00Z" w16du:dateUtc="2025-10-09T12:34:00Z">
                  <w:rPr>
                    <w:rFonts w:ascii="Cambria Math" w:hAnsi="Cambria Math"/>
                  </w:rPr>
                </w:ins>
              </m:ctrlPr>
            </m:dPr>
            <m:e>
              <m:r>
                <w:ins w:id="2560" w:author="Lasse J. Laaksonen (Nokia)" w:date="2025-10-09T15:34:00Z" w16du:dateUtc="2025-10-09T12:34:00Z">
                  <w:rPr>
                    <w:rFonts w:ascii="Cambria Math" w:hAnsi="Cambria Math"/>
                  </w:rPr>
                  <m:t>b</m:t>
                </w:ins>
              </m:r>
              <m:r>
                <w:ins w:id="2561" w:author="Lasse J. Laaksonen (Nokia)" w:date="2025-10-09T15:34:00Z" w16du:dateUtc="2025-10-09T12:34:00Z">
                  <m:rPr>
                    <m:sty m:val="p"/>
                  </m:rPr>
                  <w:rPr>
                    <w:rFonts w:ascii="Cambria Math" w:hAnsi="Cambria Math"/>
                  </w:rPr>
                  <m:t>,</m:t>
                </w:ins>
              </m:r>
              <m:r>
                <w:ins w:id="2562" w:author="Lasse J. Laaksonen (Nokia)" w:date="2025-10-09T15:34:00Z" w16du:dateUtc="2025-10-09T12:34:00Z">
                  <w:rPr>
                    <w:rFonts w:ascii="Cambria Math" w:hAnsi="Cambria Math"/>
                  </w:rPr>
                  <m:t>m</m:t>
                </w:ins>
              </m:r>
              <m:r>
                <w:ins w:id="2563" w:author="Lasse J. Laaksonen (Nokia)" w:date="2025-10-09T15:34:00Z" w16du:dateUtc="2025-10-09T12:34:00Z">
                  <m:rPr>
                    <m:sty m:val="p"/>
                  </m:rPr>
                  <w:rPr>
                    <w:rFonts w:ascii="Cambria Math" w:hAnsi="Cambria Math"/>
                  </w:rPr>
                  <m:t>,</m:t>
                </w:ins>
              </m:r>
              <m:r>
                <w:ins w:id="2564" w:author="Lasse J. Laaksonen (Nokia)" w:date="2025-10-09T15:34:00Z" w16du:dateUtc="2025-10-09T12:34:00Z">
                  <w:rPr>
                    <w:rFonts w:ascii="Cambria Math" w:hAnsi="Cambria Math"/>
                  </w:rPr>
                  <m:t>i</m:t>
                </w:ins>
              </m:r>
            </m:e>
          </m:d>
          <m:r>
            <w:ins w:id="2565" w:author="Lasse J. Laaksonen (Nokia)" w:date="2025-10-09T15:34:00Z" w16du:dateUtc="2025-10-09T12:34:00Z">
              <m:rPr>
                <m:sty m:val="p"/>
              </m:rPr>
              <w:rPr>
                <w:rFonts w:ascii="Cambria Math" w:hAnsi="Cambria Math"/>
              </w:rPr>
              <m:t>*</m:t>
            </w:ins>
          </m:r>
          <m:sSub>
            <m:sSubPr>
              <m:ctrlPr>
                <w:ins w:id="2566" w:author="Lasse J. Laaksonen (Nokia)" w:date="2025-10-09T15:34:00Z" w16du:dateUtc="2025-10-09T12:34:00Z">
                  <w:rPr>
                    <w:rFonts w:ascii="Cambria Math" w:hAnsi="Cambria Math"/>
                  </w:rPr>
                </w:ins>
              </m:ctrlPr>
            </m:sSubPr>
            <m:e>
              <m:r>
                <w:ins w:id="2567" w:author="Lasse J. Laaksonen (Nokia)" w:date="2025-10-09T15:34:00Z" w16du:dateUtc="2025-10-09T12:34:00Z">
                  <w:rPr>
                    <w:rFonts w:ascii="Cambria Math" w:hAnsi="Cambria Math"/>
                  </w:rPr>
                  <m:t>E</m:t>
                </w:ins>
              </m:r>
            </m:e>
            <m:sub>
              <m:r>
                <w:ins w:id="2568" w:author="Lasse J. Laaksonen (Nokia)" w:date="2025-10-09T15:34:00Z" w16du:dateUtc="2025-10-09T12:34:00Z">
                  <w:rPr>
                    <w:rFonts w:ascii="Cambria Math" w:hAnsi="Cambria Math"/>
                  </w:rPr>
                  <m:t>tot</m:t>
                </w:ins>
              </m:r>
              <m:r>
                <w:ins w:id="2569" w:author="Lasse J. Laaksonen (Nokia)" w:date="2025-10-09T15:34:00Z" w16du:dateUtc="2025-10-09T12:34:00Z">
                  <m:rPr>
                    <m:sty m:val="p"/>
                  </m:rPr>
                  <w:rPr>
                    <w:rFonts w:ascii="Cambria Math" w:hAnsi="Cambria Math"/>
                  </w:rPr>
                  <m:t xml:space="preserve">, </m:t>
                </w:ins>
              </m:r>
              <m:r>
                <w:ins w:id="2570" w:author="Lasse J. Laaksonen (Nokia)" w:date="2025-10-09T15:34:00Z" w16du:dateUtc="2025-10-09T12:34:00Z">
                  <w:rPr>
                    <w:rFonts w:ascii="Cambria Math" w:hAnsi="Cambria Math"/>
                  </w:rPr>
                  <m:t>target</m:t>
                </w:ins>
              </m:r>
            </m:sub>
          </m:sSub>
          <m:d>
            <m:dPr>
              <m:ctrlPr>
                <w:ins w:id="2571" w:author="Lasse J. Laaksonen (Nokia)" w:date="2025-10-09T15:34:00Z" w16du:dateUtc="2025-10-09T12:34:00Z">
                  <w:rPr>
                    <w:rFonts w:ascii="Cambria Math" w:hAnsi="Cambria Math"/>
                  </w:rPr>
                </w:ins>
              </m:ctrlPr>
            </m:dPr>
            <m:e>
              <m:r>
                <w:ins w:id="2572" w:author="Lasse J. Laaksonen (Nokia)" w:date="2025-10-09T15:34:00Z" w16du:dateUtc="2025-10-09T12:34:00Z">
                  <w:rPr>
                    <w:rFonts w:ascii="Cambria Math" w:hAnsi="Cambria Math"/>
                  </w:rPr>
                  <m:t>b</m:t>
                </w:ins>
              </m:r>
              <m:r>
                <w:ins w:id="2573" w:author="Lasse J. Laaksonen (Nokia)" w:date="2025-10-09T15:34:00Z" w16du:dateUtc="2025-10-09T12:34:00Z">
                  <m:rPr>
                    <m:sty m:val="p"/>
                  </m:rPr>
                  <w:rPr>
                    <w:rFonts w:ascii="Cambria Math" w:hAnsi="Cambria Math"/>
                  </w:rPr>
                  <m:t>,</m:t>
                </w:ins>
              </m:r>
              <m:r>
                <w:ins w:id="2574" w:author="Lasse J. Laaksonen (Nokia)" w:date="2025-10-09T15:34:00Z" w16du:dateUtc="2025-10-09T12:34:00Z">
                  <w:rPr>
                    <w:rFonts w:ascii="Cambria Math" w:hAnsi="Cambria Math"/>
                  </w:rPr>
                  <m:t>m</m:t>
                </w:ins>
              </m:r>
            </m:e>
          </m:d>
          <m:r>
            <w:ins w:id="2575" w:author="Lasse J. Laaksonen (Nokia)" w:date="2025-10-09T15:34:00Z" w16du:dateUtc="2025-10-09T12:34:00Z">
              <m:rPr>
                <m:sty m:val="p"/>
              </m:rPr>
              <w:rPr>
                <w:rFonts w:ascii="Cambria Math" w:hAnsi="Cambria Math"/>
              </w:rPr>
              <m:t>+0.9*</m:t>
            </w:ins>
          </m:r>
          <m:sSub>
            <m:sSubPr>
              <m:ctrlPr>
                <w:ins w:id="2576" w:author="Lasse J. Laaksonen (Nokia)" w:date="2025-10-09T15:34:00Z" w16du:dateUtc="2025-10-09T12:34:00Z">
                  <w:rPr>
                    <w:rFonts w:ascii="Cambria Math" w:hAnsi="Cambria Math"/>
                  </w:rPr>
                </w:ins>
              </m:ctrlPr>
            </m:sSubPr>
            <m:e>
              <m:r>
                <w:ins w:id="2577" w:author="Lasse J. Laaksonen (Nokia)" w:date="2025-10-09T15:34:00Z" w16du:dateUtc="2025-10-09T12:34:00Z">
                  <w:rPr>
                    <w:rFonts w:ascii="Cambria Math" w:hAnsi="Cambria Math"/>
                  </w:rPr>
                  <m:t>E</m:t>
                </w:ins>
              </m:r>
            </m:e>
            <m:sub>
              <m:r>
                <w:ins w:id="2578" w:author="Lasse J. Laaksonen (Nokia)" w:date="2025-10-09T15:34:00Z" w16du:dateUtc="2025-10-09T12:34:00Z">
                  <w:rPr>
                    <w:rFonts w:ascii="Cambria Math" w:hAnsi="Cambria Math"/>
                  </w:rPr>
                  <m:t>mov</m:t>
                </w:ins>
              </m:r>
            </m:sub>
          </m:sSub>
          <m:d>
            <m:dPr>
              <m:ctrlPr>
                <w:ins w:id="2579" w:author="Lasse J. Laaksonen (Nokia)" w:date="2025-10-09T15:34:00Z" w16du:dateUtc="2025-10-09T12:34:00Z">
                  <w:rPr>
                    <w:rFonts w:ascii="Cambria Math" w:hAnsi="Cambria Math"/>
                  </w:rPr>
                </w:ins>
              </m:ctrlPr>
            </m:dPr>
            <m:e>
              <m:r>
                <w:ins w:id="2580" w:author="Lasse J. Laaksonen (Nokia)" w:date="2025-10-09T15:34:00Z" w16du:dateUtc="2025-10-09T12:34:00Z">
                  <w:rPr>
                    <w:rFonts w:ascii="Cambria Math" w:hAnsi="Cambria Math"/>
                  </w:rPr>
                  <m:t>b</m:t>
                </w:ins>
              </m:r>
              <m:r>
                <w:ins w:id="2581" w:author="Lasse J. Laaksonen (Nokia)" w:date="2025-10-09T15:34:00Z" w16du:dateUtc="2025-10-09T12:34:00Z">
                  <m:rPr>
                    <m:sty m:val="p"/>
                  </m:rPr>
                  <w:rPr>
                    <w:rFonts w:ascii="Cambria Math" w:hAnsi="Cambria Math"/>
                  </w:rPr>
                  <m:t>,</m:t>
                </w:ins>
              </m:r>
              <m:r>
                <w:ins w:id="2582" w:author="Lasse J. Laaksonen (Nokia)" w:date="2025-10-09T15:34:00Z" w16du:dateUtc="2025-10-09T12:34:00Z">
                  <w:rPr>
                    <w:rFonts w:ascii="Cambria Math" w:hAnsi="Cambria Math"/>
                  </w:rPr>
                  <m:t>m</m:t>
                </w:ins>
              </m:r>
              <m:r>
                <w:ins w:id="2583" w:author="Lasse J. Laaksonen (Nokia)" w:date="2025-10-09T15:34:00Z" w16du:dateUtc="2025-10-09T12:34:00Z">
                  <m:rPr>
                    <m:sty m:val="p"/>
                  </m:rPr>
                  <w:rPr>
                    <w:rFonts w:ascii="Cambria Math" w:hAnsi="Cambria Math"/>
                  </w:rPr>
                  <m:t>-1,</m:t>
                </w:ins>
              </m:r>
              <m:r>
                <w:ins w:id="2584" w:author="Lasse J. Laaksonen (Nokia)" w:date="2025-10-09T15:34:00Z" w16du:dateUtc="2025-10-09T12:34:00Z">
                  <w:rPr>
                    <w:rFonts w:ascii="Cambria Math" w:hAnsi="Cambria Math"/>
                  </w:rPr>
                  <m:t>i</m:t>
                </w:ins>
              </m:r>
            </m:e>
          </m:d>
        </m:oMath>
      </m:oMathPara>
    </w:p>
    <w:p w14:paraId="2995F1F7" w14:textId="77777777" w:rsidR="004F40D5" w:rsidRPr="00CD76DC" w:rsidRDefault="00000000" w:rsidP="004F40D5">
      <w:pPr>
        <w:pStyle w:val="EQ"/>
        <w:rPr>
          <w:ins w:id="2585" w:author="Lasse J. Laaksonen (Nokia)" w:date="2025-10-09T15:34:00Z" w16du:dateUtc="2025-10-09T12:34:00Z"/>
        </w:rPr>
      </w:pPr>
      <m:oMathPara>
        <m:oMath>
          <m:sSub>
            <m:sSubPr>
              <m:ctrlPr>
                <w:ins w:id="2586" w:author="Lasse J. Laaksonen (Nokia)" w:date="2025-10-09T15:34:00Z" w16du:dateUtc="2025-10-09T12:34:00Z">
                  <w:rPr>
                    <w:rFonts w:ascii="Cambria Math" w:hAnsi="Cambria Math"/>
                  </w:rPr>
                </w:ins>
              </m:ctrlPr>
            </m:sSubPr>
            <m:e>
              <m:r>
                <w:ins w:id="2587" w:author="Lasse J. Laaksonen (Nokia)" w:date="2025-10-09T15:34:00Z" w16du:dateUtc="2025-10-09T12:34:00Z">
                  <w:rPr>
                    <w:rFonts w:ascii="Cambria Math" w:hAnsi="Cambria Math"/>
                  </w:rPr>
                  <m:t>E</m:t>
                </w:ins>
              </m:r>
            </m:e>
            <m:sub>
              <m:r>
                <w:ins w:id="2588" w:author="Lasse J. Laaksonen (Nokia)" w:date="2025-10-09T15:34:00Z" w16du:dateUtc="2025-10-09T12:34:00Z">
                  <w:rPr>
                    <w:rFonts w:ascii="Cambria Math" w:hAnsi="Cambria Math"/>
                  </w:rPr>
                  <m:t>tot</m:t>
                </w:ins>
              </m:r>
              <m:r>
                <w:ins w:id="2589" w:author="Lasse J. Laaksonen (Nokia)" w:date="2025-10-09T15:34:00Z" w16du:dateUtc="2025-10-09T12:34:00Z">
                  <m:rPr>
                    <m:sty m:val="p"/>
                  </m:rPr>
                  <w:rPr>
                    <w:rFonts w:ascii="Cambria Math" w:hAnsi="Cambria Math"/>
                  </w:rPr>
                  <m:t xml:space="preserve">, </m:t>
                </w:ins>
              </m:r>
              <m:r>
                <w:ins w:id="2590" w:author="Lasse J. Laaksonen (Nokia)" w:date="2025-10-09T15:34:00Z" w16du:dateUtc="2025-10-09T12:34:00Z">
                  <w:rPr>
                    <w:rFonts w:ascii="Cambria Math" w:hAnsi="Cambria Math"/>
                  </w:rPr>
                  <m:t>target</m:t>
                </w:ins>
              </m:r>
            </m:sub>
          </m:sSub>
          <m:d>
            <m:dPr>
              <m:ctrlPr>
                <w:ins w:id="2591" w:author="Lasse J. Laaksonen (Nokia)" w:date="2025-10-09T15:34:00Z" w16du:dateUtc="2025-10-09T12:34:00Z">
                  <w:rPr>
                    <w:rFonts w:ascii="Cambria Math" w:hAnsi="Cambria Math"/>
                  </w:rPr>
                </w:ins>
              </m:ctrlPr>
            </m:dPr>
            <m:e>
              <m:r>
                <w:ins w:id="2592" w:author="Lasse J. Laaksonen (Nokia)" w:date="2025-10-09T15:34:00Z" w16du:dateUtc="2025-10-09T12:34:00Z">
                  <w:rPr>
                    <w:rFonts w:ascii="Cambria Math" w:hAnsi="Cambria Math"/>
                  </w:rPr>
                  <m:t>b</m:t>
                </w:ins>
              </m:r>
              <m:r>
                <w:ins w:id="2593" w:author="Lasse J. Laaksonen (Nokia)" w:date="2025-10-09T15:34:00Z" w16du:dateUtc="2025-10-09T12:34:00Z">
                  <m:rPr>
                    <m:sty m:val="p"/>
                  </m:rPr>
                  <w:rPr>
                    <w:rFonts w:ascii="Cambria Math" w:hAnsi="Cambria Math"/>
                  </w:rPr>
                  <m:t>,</m:t>
                </w:ins>
              </m:r>
              <m:r>
                <w:ins w:id="2594" w:author="Lasse J. Laaksonen (Nokia)" w:date="2025-10-09T15:34:00Z" w16du:dateUtc="2025-10-09T12:34:00Z">
                  <w:rPr>
                    <w:rFonts w:ascii="Cambria Math" w:hAnsi="Cambria Math"/>
                  </w:rPr>
                  <m:t>m</m:t>
                </w:ins>
              </m:r>
            </m:e>
          </m:d>
          <m:r>
            <w:ins w:id="2595" w:author="Lasse J. Laaksonen (Nokia)" w:date="2025-10-09T15:34:00Z" w16du:dateUtc="2025-10-09T12:34:00Z">
              <m:rPr>
                <m:sty m:val="p"/>
              </m:rPr>
              <w:rPr>
                <w:rFonts w:ascii="Cambria Math" w:hAnsi="Cambria Math"/>
              </w:rPr>
              <m:t>=</m:t>
            </w:ins>
          </m:r>
          <m:sSub>
            <m:sSubPr>
              <m:ctrlPr>
                <w:ins w:id="2596" w:author="Lasse J. Laaksonen (Nokia)" w:date="2025-10-09T15:34:00Z" w16du:dateUtc="2025-10-09T12:34:00Z">
                  <w:rPr>
                    <w:rFonts w:ascii="Cambria Math" w:hAnsi="Cambria Math"/>
                  </w:rPr>
                </w:ins>
              </m:ctrlPr>
            </m:sSubPr>
            <m:e>
              <m:r>
                <w:ins w:id="2597" w:author="Lasse J. Laaksonen (Nokia)" w:date="2025-10-09T15:34:00Z" w16du:dateUtc="2025-10-09T12:34:00Z">
                  <w:rPr>
                    <w:rFonts w:ascii="Cambria Math" w:hAnsi="Cambria Math"/>
                  </w:rPr>
                  <m:t>E</m:t>
                </w:ins>
              </m:r>
            </m:e>
            <m:sub>
              <m:r>
                <w:ins w:id="2598" w:author="Lasse J. Laaksonen (Nokia)" w:date="2025-10-09T15:34:00Z" w16du:dateUtc="2025-10-09T12:34:00Z">
                  <w:rPr>
                    <w:rFonts w:ascii="Cambria Math" w:hAnsi="Cambria Math"/>
                  </w:rPr>
                  <m:t>tot</m:t>
                </w:ins>
              </m:r>
              <m:r>
                <w:ins w:id="2599" w:author="Lasse J. Laaksonen (Nokia)" w:date="2025-10-09T15:34:00Z" w16du:dateUtc="2025-10-09T12:34:00Z">
                  <m:rPr>
                    <m:sty m:val="p"/>
                  </m:rPr>
                  <w:rPr>
                    <w:rFonts w:ascii="Cambria Math" w:hAnsi="Cambria Math"/>
                  </w:rPr>
                  <m:t xml:space="preserve">, </m:t>
                </w:ins>
              </m:r>
              <m:r>
                <w:ins w:id="2600" w:author="Lasse J. Laaksonen (Nokia)" w:date="2025-10-09T15:34:00Z" w16du:dateUtc="2025-10-09T12:34:00Z">
                  <w:rPr>
                    <w:rFonts w:ascii="Cambria Math" w:hAnsi="Cambria Math"/>
                  </w:rPr>
                  <m:t>target</m:t>
                </w:ins>
              </m:r>
            </m:sub>
          </m:sSub>
          <m:d>
            <m:dPr>
              <m:ctrlPr>
                <w:ins w:id="2601" w:author="Lasse J. Laaksonen (Nokia)" w:date="2025-10-09T15:34:00Z" w16du:dateUtc="2025-10-09T12:34:00Z">
                  <w:rPr>
                    <w:rFonts w:ascii="Cambria Math" w:hAnsi="Cambria Math"/>
                  </w:rPr>
                </w:ins>
              </m:ctrlPr>
            </m:dPr>
            <m:e>
              <m:r>
                <w:ins w:id="2602" w:author="Lasse J. Laaksonen (Nokia)" w:date="2025-10-09T15:34:00Z" w16du:dateUtc="2025-10-09T12:34:00Z">
                  <w:rPr>
                    <w:rFonts w:ascii="Cambria Math" w:hAnsi="Cambria Math"/>
                  </w:rPr>
                  <m:t>b</m:t>
                </w:ins>
              </m:r>
              <m:r>
                <w:ins w:id="2603" w:author="Lasse J. Laaksonen (Nokia)" w:date="2025-10-09T15:34:00Z" w16du:dateUtc="2025-10-09T12:34:00Z">
                  <m:rPr>
                    <m:sty m:val="p"/>
                  </m:rPr>
                  <w:rPr>
                    <w:rFonts w:ascii="Cambria Math" w:hAnsi="Cambria Math"/>
                  </w:rPr>
                  <m:t>,</m:t>
                </w:ins>
              </m:r>
              <m:r>
                <w:ins w:id="2604" w:author="Lasse J. Laaksonen (Nokia)" w:date="2025-10-09T15:34:00Z" w16du:dateUtc="2025-10-09T12:34:00Z">
                  <w:rPr>
                    <w:rFonts w:ascii="Cambria Math" w:hAnsi="Cambria Math"/>
                  </w:rPr>
                  <m:t>m</m:t>
                </w:ins>
              </m:r>
            </m:e>
          </m:d>
          <m:r>
            <w:ins w:id="2605" w:author="Lasse J. Laaksonen (Nokia)" w:date="2025-10-09T15:34:00Z" w16du:dateUtc="2025-10-09T12:34:00Z">
              <m:rPr>
                <m:sty m:val="p"/>
              </m:rPr>
              <w:rPr>
                <w:rFonts w:ascii="Cambria Math" w:hAnsi="Cambria Math"/>
              </w:rPr>
              <m:t>+ 0.9*</m:t>
            </w:ins>
          </m:r>
          <m:sSub>
            <m:sSubPr>
              <m:ctrlPr>
                <w:ins w:id="2606" w:author="Lasse J. Laaksonen (Nokia)" w:date="2025-10-09T15:34:00Z" w16du:dateUtc="2025-10-09T12:34:00Z">
                  <w:rPr>
                    <w:rFonts w:ascii="Cambria Math" w:hAnsi="Cambria Math"/>
                  </w:rPr>
                </w:ins>
              </m:ctrlPr>
            </m:sSubPr>
            <m:e>
              <m:r>
                <w:ins w:id="2607" w:author="Lasse J. Laaksonen (Nokia)" w:date="2025-10-09T15:34:00Z" w16du:dateUtc="2025-10-09T12:34:00Z">
                  <w:rPr>
                    <w:rFonts w:ascii="Cambria Math" w:hAnsi="Cambria Math"/>
                  </w:rPr>
                  <m:t>E</m:t>
                </w:ins>
              </m:r>
            </m:e>
            <m:sub>
              <m:r>
                <w:ins w:id="2608" w:author="Lasse J. Laaksonen (Nokia)" w:date="2025-10-09T15:34:00Z" w16du:dateUtc="2025-10-09T12:34:00Z">
                  <w:rPr>
                    <w:rFonts w:ascii="Cambria Math" w:hAnsi="Cambria Math"/>
                  </w:rPr>
                  <m:t>tot</m:t>
                </w:ins>
              </m:r>
              <m:r>
                <w:ins w:id="2609" w:author="Lasse J. Laaksonen (Nokia)" w:date="2025-10-09T15:34:00Z" w16du:dateUtc="2025-10-09T12:34:00Z">
                  <m:rPr>
                    <m:sty m:val="p"/>
                  </m:rPr>
                  <w:rPr>
                    <w:rFonts w:ascii="Cambria Math" w:hAnsi="Cambria Math"/>
                  </w:rPr>
                  <m:t xml:space="preserve">, </m:t>
                </w:ins>
              </m:r>
              <m:r>
                <w:ins w:id="2610" w:author="Lasse J. Laaksonen (Nokia)" w:date="2025-10-09T15:34:00Z" w16du:dateUtc="2025-10-09T12:34:00Z">
                  <w:rPr>
                    <w:rFonts w:ascii="Cambria Math" w:hAnsi="Cambria Math"/>
                  </w:rPr>
                  <m:t>target</m:t>
                </w:ins>
              </m:r>
            </m:sub>
          </m:sSub>
          <m:r>
            <w:ins w:id="2611" w:author="Lasse J. Laaksonen (Nokia)" w:date="2025-10-09T15:34:00Z" w16du:dateUtc="2025-10-09T12:34:00Z">
              <m:rPr>
                <m:sty m:val="p"/>
              </m:rPr>
              <w:rPr>
                <w:rFonts w:ascii="Cambria Math" w:hAnsi="Cambria Math"/>
              </w:rPr>
              <m:t>(</m:t>
            </w:ins>
          </m:r>
          <m:r>
            <w:ins w:id="2612" w:author="Lasse J. Laaksonen (Nokia)" w:date="2025-10-09T15:34:00Z" w16du:dateUtc="2025-10-09T12:34:00Z">
              <w:rPr>
                <w:rFonts w:ascii="Cambria Math" w:hAnsi="Cambria Math"/>
              </w:rPr>
              <m:t>b</m:t>
            </w:ins>
          </m:r>
          <m:r>
            <w:ins w:id="2613" w:author="Lasse J. Laaksonen (Nokia)" w:date="2025-10-09T15:34:00Z" w16du:dateUtc="2025-10-09T12:34:00Z">
              <m:rPr>
                <m:sty m:val="p"/>
              </m:rPr>
              <w:rPr>
                <w:rFonts w:ascii="Cambria Math" w:hAnsi="Cambria Math"/>
              </w:rPr>
              <m:t>,</m:t>
            </w:ins>
          </m:r>
          <m:r>
            <w:ins w:id="2614" w:author="Lasse J. Laaksonen (Nokia)" w:date="2025-10-09T15:34:00Z" w16du:dateUtc="2025-10-09T12:34:00Z">
              <w:rPr>
                <w:rFonts w:ascii="Cambria Math" w:hAnsi="Cambria Math"/>
              </w:rPr>
              <m:t>m</m:t>
            </w:ins>
          </m:r>
          <m:r>
            <w:ins w:id="2615" w:author="Lasse J. Laaksonen (Nokia)" w:date="2025-10-09T15:34:00Z" w16du:dateUtc="2025-10-09T12:34:00Z">
              <m:rPr>
                <m:sty m:val="p"/>
              </m:rPr>
              <w:rPr>
                <w:rFonts w:ascii="Cambria Math" w:hAnsi="Cambria Math"/>
              </w:rPr>
              <m:t>-1)</m:t>
            </w:ins>
          </m:r>
        </m:oMath>
      </m:oMathPara>
    </w:p>
    <w:p w14:paraId="78706BC4" w14:textId="77777777" w:rsidR="004F40D5" w:rsidRPr="00CD76DC" w:rsidRDefault="004F40D5" w:rsidP="004F40D5">
      <w:pPr>
        <w:rPr>
          <w:ins w:id="2616" w:author="Lasse J. Laaksonen (Nokia)" w:date="2025-10-09T15:35:00Z" w16du:dateUtc="2025-10-09T12:35:00Z"/>
        </w:rPr>
      </w:pPr>
      <w:ins w:id="2617" w:author="Lasse J. Laaksonen (Nokia)" w:date="2025-10-09T15:35:00Z" w16du:dateUtc="2025-10-09T12:35:00Z">
        <w:r w:rsidRPr="00CD76DC">
          <w:t xml:space="preserve">Stereo transport audio mixing information, in form of a preprocessing matrix </w:t>
        </w:r>
      </w:ins>
      <m:oMath>
        <m:sSub>
          <m:sSubPr>
            <m:ctrlPr>
              <w:ins w:id="2618" w:author="Lasse J. Laaksonen (Nokia)" w:date="2025-10-09T15:35:00Z" w16du:dateUtc="2025-10-09T12:35:00Z">
                <w:rPr>
                  <w:rFonts w:ascii="Cambria Math" w:hAnsi="Cambria Math"/>
                  <w:b/>
                  <w:bCs/>
                </w:rPr>
              </w:ins>
            </m:ctrlPr>
          </m:sSubPr>
          <m:e>
            <m:r>
              <w:ins w:id="2619" w:author="Lasse J. Laaksonen (Nokia)" w:date="2025-10-09T15:35:00Z" w16du:dateUtc="2025-10-09T12:35:00Z">
                <m:rPr>
                  <m:sty m:val="b"/>
                </m:rPr>
                <w:rPr>
                  <w:rFonts w:ascii="Cambria Math" w:hAnsi="Cambria Math"/>
                </w:rPr>
                <m:t>M</m:t>
              </w:ins>
            </m:r>
          </m:e>
          <m:sub>
            <m:r>
              <w:ins w:id="2620" w:author="Lasse J. Laaksonen (Nokia)" w:date="2025-10-09T15:35:00Z" w16du:dateUtc="2025-10-09T12:35:00Z">
                <m:rPr>
                  <m:sty m:val="bi"/>
                </m:rPr>
                <w:rPr>
                  <w:rFonts w:ascii="Cambria Math" w:hAnsi="Cambria Math"/>
                </w:rPr>
                <m:t>pre</m:t>
              </w:ins>
            </m:r>
          </m:sub>
        </m:sSub>
      </m:oMath>
      <w:ins w:id="2621" w:author="Lasse J. Laaksonen (Nokia)" w:date="2025-10-09T15:35:00Z" w16du:dateUtc="2025-10-09T12:35:00Z">
        <w:r w:rsidRPr="00CD76DC">
          <w:rPr>
            <w:b/>
            <w:bCs/>
          </w:rPr>
          <w:t xml:space="preserve"> </w:t>
        </w:r>
        <w:r w:rsidRPr="00CD76DC">
          <w:t>containing four mixing gain values (direct and cross channel mixing values), is then determined based on the temporally averaged energies:</w:t>
        </w:r>
      </w:ins>
    </w:p>
    <w:p w14:paraId="0BE349A6" w14:textId="77777777" w:rsidR="004F40D5" w:rsidRPr="00CD76DC" w:rsidRDefault="00000000" w:rsidP="004F40D5">
      <w:pPr>
        <w:pStyle w:val="EQ"/>
        <w:rPr>
          <w:ins w:id="2622" w:author="Lasse J. Laaksonen (Nokia)" w:date="2025-10-09T15:35:00Z" w16du:dateUtc="2025-10-09T12:35:00Z"/>
          <w:lang w:val="sv-SE"/>
        </w:rPr>
      </w:pPr>
      <m:oMathPara>
        <m:oMath>
          <m:sSub>
            <m:sSubPr>
              <m:ctrlPr>
                <w:ins w:id="2623" w:author="Lasse J. Laaksonen (Nokia)" w:date="2025-10-09T15:35:00Z" w16du:dateUtc="2025-10-09T12:35:00Z">
                  <w:rPr>
                    <w:rFonts w:ascii="Cambria Math" w:hAnsi="Cambria Math"/>
                    <w:b/>
                    <w:bCs/>
                  </w:rPr>
                </w:ins>
              </m:ctrlPr>
            </m:sSubPr>
            <m:e>
              <m:r>
                <w:ins w:id="2624" w:author="Lasse J. Laaksonen (Nokia)" w:date="2025-10-09T15:35:00Z" w16du:dateUtc="2025-10-09T12:35:00Z">
                  <m:rPr>
                    <m:sty m:val="b"/>
                  </m:rPr>
                  <w:rPr>
                    <w:rFonts w:ascii="Cambria Math" w:hAnsi="Cambria Math"/>
                  </w:rPr>
                  <m:t>M</m:t>
                </w:ins>
              </m:r>
            </m:e>
            <m:sub>
              <m:r>
                <w:ins w:id="2625" w:author="Lasse J. Laaksonen (Nokia)" w:date="2025-10-09T15:35:00Z" w16du:dateUtc="2025-10-09T12:35:00Z">
                  <m:rPr>
                    <m:sty m:val="bi"/>
                  </m:rPr>
                  <w:rPr>
                    <w:rFonts w:ascii="Cambria Math" w:hAnsi="Cambria Math"/>
                  </w:rPr>
                  <m:t>pre</m:t>
                </w:ins>
              </m:r>
            </m:sub>
          </m:sSub>
          <m:r>
            <w:ins w:id="2626" w:author="Lasse J. Laaksonen (Nokia)" w:date="2025-10-09T15:35:00Z" w16du:dateUtc="2025-10-09T12:35:00Z">
              <m:rPr>
                <m:sty m:val="b"/>
              </m:rPr>
              <w:rPr>
                <w:rFonts w:ascii="Cambria Math" w:hAnsi="Cambria Math"/>
                <w:lang w:val="sv-SE"/>
              </w:rPr>
              <m:t xml:space="preserve">= </m:t>
            </w:ins>
          </m:r>
          <m:d>
            <m:dPr>
              <m:begChr m:val="["/>
              <m:endChr m:val="]"/>
              <m:ctrlPr>
                <w:ins w:id="2627" w:author="Lasse J. Laaksonen (Nokia)" w:date="2025-10-09T15:35:00Z" w16du:dateUtc="2025-10-09T12:35:00Z">
                  <w:rPr>
                    <w:rFonts w:ascii="Cambria Math" w:hAnsi="Cambria Math"/>
                    <w:b/>
                    <w:bCs/>
                  </w:rPr>
                </w:ins>
              </m:ctrlPr>
            </m:dPr>
            <m:e>
              <m:m>
                <m:mPr>
                  <m:mcs>
                    <m:mc>
                      <m:mcPr>
                        <m:count m:val="2"/>
                        <m:mcJc m:val="center"/>
                      </m:mcPr>
                    </m:mc>
                  </m:mcs>
                  <m:ctrlPr>
                    <w:ins w:id="2628" w:author="Lasse J. Laaksonen (Nokia)" w:date="2025-10-09T15:35:00Z" w16du:dateUtc="2025-10-09T12:35:00Z">
                      <w:rPr>
                        <w:rFonts w:ascii="Cambria Math" w:hAnsi="Cambria Math"/>
                        <w:b/>
                        <w:bCs/>
                      </w:rPr>
                    </w:ins>
                  </m:ctrlPr>
                </m:mPr>
                <m:mr>
                  <m:e>
                    <m:r>
                      <w:ins w:id="2629" w:author="Lasse J. Laaksonen (Nokia)" w:date="2025-10-09T15:35:00Z" w16du:dateUtc="2025-10-09T12:35:00Z">
                        <m:rPr>
                          <m:nor/>
                        </m:rPr>
                        <w:rPr>
                          <w:lang w:val="sv-SE"/>
                        </w:rPr>
                        <m:t>min</m:t>
                      </w:ins>
                    </m:r>
                    <m:d>
                      <m:dPr>
                        <m:ctrlPr>
                          <w:ins w:id="2630" w:author="Lasse J. Laaksonen (Nokia)" w:date="2025-10-09T15:35:00Z" w16du:dateUtc="2025-10-09T12:35:00Z">
                            <w:rPr>
                              <w:rFonts w:ascii="Cambria Math" w:hAnsi="Cambria Math"/>
                            </w:rPr>
                          </w:ins>
                        </m:ctrlPr>
                      </m:dPr>
                      <m:e>
                        <m:r>
                          <w:ins w:id="2631" w:author="Lasse J. Laaksonen (Nokia)" w:date="2025-10-09T15:35:00Z" w16du:dateUtc="2025-10-09T12:35:00Z">
                            <m:rPr>
                              <m:sty m:val="p"/>
                            </m:rPr>
                            <w:rPr>
                              <w:rFonts w:ascii="Cambria Math" w:hAnsi="Cambria Math"/>
                              <w:lang w:val="sv-SE"/>
                            </w:rPr>
                            <m:t>4,</m:t>
                          </w:ins>
                        </m:r>
                        <m:rad>
                          <m:radPr>
                            <m:degHide m:val="1"/>
                            <m:ctrlPr>
                              <w:ins w:id="2632" w:author="Lasse J. Laaksonen (Nokia)" w:date="2025-10-09T15:35:00Z" w16du:dateUtc="2025-10-09T12:35:00Z">
                                <w:rPr>
                                  <w:rFonts w:ascii="Cambria Math" w:hAnsi="Cambria Math"/>
                                </w:rPr>
                              </w:ins>
                            </m:ctrlPr>
                          </m:radPr>
                          <m:deg/>
                          <m:e>
                            <m:f>
                              <m:fPr>
                                <m:ctrlPr>
                                  <w:ins w:id="2633" w:author="Lasse J. Laaksonen (Nokia)" w:date="2025-10-09T15:35:00Z" w16du:dateUtc="2025-10-09T12:35:00Z">
                                    <w:rPr>
                                      <w:rFonts w:ascii="Cambria Math" w:hAnsi="Cambria Math"/>
                                    </w:rPr>
                                  </w:ins>
                                </m:ctrlPr>
                              </m:fPr>
                              <m:num>
                                <m:sSub>
                                  <m:sSubPr>
                                    <m:ctrlPr>
                                      <w:ins w:id="2634" w:author="Lasse J. Laaksonen (Nokia)" w:date="2025-10-09T15:35:00Z" w16du:dateUtc="2025-10-09T12:35:00Z">
                                        <w:rPr>
                                          <w:rFonts w:ascii="Cambria Math" w:hAnsi="Cambria Math"/>
                                        </w:rPr>
                                      </w:ins>
                                    </m:ctrlPr>
                                  </m:sSubPr>
                                  <m:e>
                                    <m:r>
                                      <w:ins w:id="2635" w:author="Lasse J. Laaksonen (Nokia)" w:date="2025-10-09T15:35:00Z" w16du:dateUtc="2025-10-09T12:35:00Z">
                                        <w:rPr>
                                          <w:rFonts w:ascii="Cambria Math" w:hAnsi="Cambria Math"/>
                                        </w:rPr>
                                        <m:t>E</m:t>
                                      </w:ins>
                                    </m:r>
                                  </m:e>
                                  <m:sub>
                                    <m:r>
                                      <w:ins w:id="2636" w:author="Lasse J. Laaksonen (Nokia)" w:date="2025-10-09T15:35:00Z" w16du:dateUtc="2025-10-09T12:35:00Z">
                                        <w:rPr>
                                          <w:rFonts w:ascii="Cambria Math" w:hAnsi="Cambria Math"/>
                                        </w:rPr>
                                        <m:t>pres</m:t>
                                      </w:ins>
                                    </m:r>
                                  </m:sub>
                                </m:sSub>
                                <m:d>
                                  <m:dPr>
                                    <m:ctrlPr>
                                      <w:ins w:id="2637" w:author="Lasse J. Laaksonen (Nokia)" w:date="2025-10-09T15:35:00Z" w16du:dateUtc="2025-10-09T12:35:00Z">
                                        <w:rPr>
                                          <w:rFonts w:ascii="Cambria Math" w:hAnsi="Cambria Math"/>
                                        </w:rPr>
                                      </w:ins>
                                    </m:ctrlPr>
                                  </m:dPr>
                                  <m:e>
                                    <m:r>
                                      <w:ins w:id="2638" w:author="Lasse J. Laaksonen (Nokia)" w:date="2025-10-09T15:35:00Z" w16du:dateUtc="2025-10-09T12:35:00Z">
                                        <w:rPr>
                                          <w:rFonts w:ascii="Cambria Math" w:hAnsi="Cambria Math"/>
                                        </w:rPr>
                                        <m:t>b</m:t>
                                      </w:ins>
                                    </m:r>
                                    <m:r>
                                      <w:ins w:id="2639" w:author="Lasse J. Laaksonen (Nokia)" w:date="2025-10-09T15:35:00Z" w16du:dateUtc="2025-10-09T12:35:00Z">
                                        <m:rPr>
                                          <m:sty m:val="p"/>
                                        </m:rPr>
                                        <w:rPr>
                                          <w:rFonts w:ascii="Cambria Math" w:hAnsi="Cambria Math"/>
                                          <w:lang w:val="sv-SE"/>
                                        </w:rPr>
                                        <m:t>,</m:t>
                                      </w:ins>
                                    </m:r>
                                    <m:r>
                                      <w:ins w:id="2640" w:author="Lasse J. Laaksonen (Nokia)" w:date="2025-10-09T15:35:00Z" w16du:dateUtc="2025-10-09T12:35:00Z">
                                        <w:rPr>
                                          <w:rFonts w:ascii="Cambria Math" w:hAnsi="Cambria Math"/>
                                        </w:rPr>
                                        <m:t>m</m:t>
                                      </w:ins>
                                    </m:r>
                                    <m:r>
                                      <w:ins w:id="2641" w:author="Lasse J. Laaksonen (Nokia)" w:date="2025-10-09T15:35:00Z" w16du:dateUtc="2025-10-09T12:35:00Z">
                                        <m:rPr>
                                          <m:sty m:val="p"/>
                                        </m:rPr>
                                        <w:rPr>
                                          <w:rFonts w:ascii="Cambria Math" w:hAnsi="Cambria Math"/>
                                          <w:lang w:val="sv-SE"/>
                                        </w:rPr>
                                        <m:t>,1</m:t>
                                      </w:ins>
                                    </m:r>
                                  </m:e>
                                </m:d>
                              </m:num>
                              <m:den>
                                <m:r>
                                  <w:ins w:id="2642" w:author="Lasse J. Laaksonen (Nokia)" w:date="2025-10-09T15:35:00Z" w16du:dateUtc="2025-10-09T12:35:00Z">
                                    <m:rPr>
                                      <m:nor/>
                                    </m:rPr>
                                    <w:rPr>
                                      <w:lang w:val="sv-SE"/>
                                    </w:rPr>
                                    <m:t>max</m:t>
                                  </w:ins>
                                </m:r>
                                <m:d>
                                  <m:dPr>
                                    <m:ctrlPr>
                                      <w:ins w:id="2643" w:author="Lasse J. Laaksonen (Nokia)" w:date="2025-10-09T15:35:00Z" w16du:dateUtc="2025-10-09T12:35:00Z">
                                        <w:rPr>
                                          <w:rFonts w:ascii="Cambria Math" w:hAnsi="Cambria Math"/>
                                          <w:lang w:val="sv-SE"/>
                                        </w:rPr>
                                      </w:ins>
                                    </m:ctrlPr>
                                  </m:dPr>
                                  <m:e>
                                    <m:r>
                                      <w:ins w:id="2644" w:author="Lasse J. Laaksonen (Nokia)" w:date="2025-10-09T15:35:00Z" w16du:dateUtc="2025-10-09T12:35:00Z">
                                        <w:rPr>
                                          <w:rFonts w:ascii="Cambria Math" w:hAnsi="Cambria Math"/>
                                          <w:lang w:val="sv-SE"/>
                                        </w:rPr>
                                        <m:t>epsilon</m:t>
                                      </w:ins>
                                    </m:r>
                                    <m:r>
                                      <w:ins w:id="2645" w:author="Lasse J. Laaksonen (Nokia)" w:date="2025-10-09T15:35:00Z" w16du:dateUtc="2025-10-09T12:35:00Z">
                                        <m:rPr>
                                          <m:sty m:val="p"/>
                                        </m:rPr>
                                        <w:rPr>
                                          <w:rFonts w:ascii="Cambria Math" w:hAnsi="Cambria Math"/>
                                          <w:lang w:val="sv-SE"/>
                                        </w:rPr>
                                        <m:t>,</m:t>
                                      </w:ins>
                                    </m:r>
                                    <m:sSub>
                                      <m:sSubPr>
                                        <m:ctrlPr>
                                          <w:ins w:id="2646" w:author="Lasse J. Laaksonen (Nokia)" w:date="2025-10-09T15:35:00Z" w16du:dateUtc="2025-10-09T12:35:00Z">
                                            <w:rPr>
                                              <w:rFonts w:ascii="Cambria Math" w:hAnsi="Cambria Math"/>
                                            </w:rPr>
                                          </w:ins>
                                        </m:ctrlPr>
                                      </m:sSubPr>
                                      <m:e>
                                        <m:r>
                                          <w:ins w:id="2647" w:author="Lasse J. Laaksonen (Nokia)" w:date="2025-10-09T15:35:00Z" w16du:dateUtc="2025-10-09T12:35:00Z">
                                            <w:rPr>
                                              <w:rFonts w:ascii="Cambria Math" w:hAnsi="Cambria Math"/>
                                            </w:rPr>
                                            <m:t>E</m:t>
                                          </w:ins>
                                        </m:r>
                                      </m:e>
                                      <m:sub>
                                        <m:r>
                                          <w:ins w:id="2648" w:author="Lasse J. Laaksonen (Nokia)" w:date="2025-10-09T15:35:00Z" w16du:dateUtc="2025-10-09T12:35:00Z">
                                            <w:rPr>
                                              <w:rFonts w:ascii="Cambria Math" w:hAnsi="Cambria Math"/>
                                            </w:rPr>
                                            <m:t>tot</m:t>
                                          </w:ins>
                                        </m:r>
                                        <m:r>
                                          <w:ins w:id="2649" w:author="Lasse J. Laaksonen (Nokia)" w:date="2025-10-09T15:35:00Z" w16du:dateUtc="2025-10-09T12:35:00Z">
                                            <m:rPr>
                                              <m:sty m:val="p"/>
                                            </m:rPr>
                                            <w:rPr>
                                              <w:rFonts w:ascii="Cambria Math" w:hAnsi="Cambria Math"/>
                                              <w:lang w:val="sv-SE"/>
                                            </w:rPr>
                                            <m:t xml:space="preserve">, </m:t>
                                          </w:ins>
                                        </m:r>
                                        <m:r>
                                          <w:ins w:id="2650" w:author="Lasse J. Laaksonen (Nokia)" w:date="2025-10-09T15:35:00Z" w16du:dateUtc="2025-10-09T12:35:00Z">
                                            <w:rPr>
                                              <w:rFonts w:ascii="Cambria Math" w:hAnsi="Cambria Math"/>
                                            </w:rPr>
                                            <m:t>target</m:t>
                                          </w:ins>
                                        </m:r>
                                      </m:sub>
                                    </m:sSub>
                                    <m:d>
                                      <m:dPr>
                                        <m:ctrlPr>
                                          <w:ins w:id="2651" w:author="Lasse J. Laaksonen (Nokia)" w:date="2025-10-09T15:35:00Z" w16du:dateUtc="2025-10-09T12:35:00Z">
                                            <w:rPr>
                                              <w:rFonts w:ascii="Cambria Math" w:hAnsi="Cambria Math"/>
                                            </w:rPr>
                                          </w:ins>
                                        </m:ctrlPr>
                                      </m:dPr>
                                      <m:e>
                                        <m:r>
                                          <w:ins w:id="2652" w:author="Lasse J. Laaksonen (Nokia)" w:date="2025-10-09T15:35:00Z" w16du:dateUtc="2025-10-09T12:35:00Z">
                                            <w:rPr>
                                              <w:rFonts w:ascii="Cambria Math" w:hAnsi="Cambria Math"/>
                                            </w:rPr>
                                            <m:t>b</m:t>
                                          </w:ins>
                                        </m:r>
                                        <m:r>
                                          <w:ins w:id="2653" w:author="Lasse J. Laaksonen (Nokia)" w:date="2025-10-09T15:35:00Z" w16du:dateUtc="2025-10-09T12:35:00Z">
                                            <m:rPr>
                                              <m:sty m:val="p"/>
                                            </m:rPr>
                                            <w:rPr>
                                              <w:rFonts w:ascii="Cambria Math" w:hAnsi="Cambria Math"/>
                                              <w:lang w:val="sv-SE"/>
                                            </w:rPr>
                                            <m:t>,</m:t>
                                          </w:ins>
                                        </m:r>
                                        <m:r>
                                          <w:ins w:id="2654" w:author="Lasse J. Laaksonen (Nokia)" w:date="2025-10-09T15:35:00Z" w16du:dateUtc="2025-10-09T12:35:00Z">
                                            <w:rPr>
                                              <w:rFonts w:ascii="Cambria Math" w:hAnsi="Cambria Math"/>
                                            </w:rPr>
                                            <m:t>m</m:t>
                                          </w:ins>
                                        </m:r>
                                      </m:e>
                                    </m:d>
                                    <m:r>
                                      <w:ins w:id="2655" w:author="Lasse J. Laaksonen (Nokia)" w:date="2025-10-09T15:35:00Z" w16du:dateUtc="2025-10-09T12:35:00Z">
                                        <m:rPr>
                                          <m:sty m:val="p"/>
                                        </m:rPr>
                                        <w:rPr>
                                          <w:rFonts w:ascii="Cambria Math" w:hAnsi="Cambria Math"/>
                                          <w:lang w:val="sv-SE"/>
                                        </w:rPr>
                                        <m:t xml:space="preserve"> </m:t>
                                      </w:ins>
                                    </m:r>
                                  </m:e>
                                </m:d>
                              </m:den>
                            </m:f>
                          </m:e>
                        </m:rad>
                      </m:e>
                    </m:d>
                  </m:e>
                  <m:e>
                    <m:r>
                      <w:ins w:id="2656" w:author="Lasse J. Laaksonen (Nokia)" w:date="2025-10-09T15:35:00Z" w16du:dateUtc="2025-10-09T12:35:00Z">
                        <m:rPr>
                          <m:nor/>
                        </m:rPr>
                        <w:rPr>
                          <w:lang w:val="sv-SE"/>
                        </w:rPr>
                        <m:t>min</m:t>
                      </w:ins>
                    </m:r>
                    <m:d>
                      <m:dPr>
                        <m:ctrlPr>
                          <w:ins w:id="2657" w:author="Lasse J. Laaksonen (Nokia)" w:date="2025-10-09T15:35:00Z" w16du:dateUtc="2025-10-09T12:35:00Z">
                            <w:rPr>
                              <w:rFonts w:ascii="Cambria Math" w:hAnsi="Cambria Math"/>
                            </w:rPr>
                          </w:ins>
                        </m:ctrlPr>
                      </m:dPr>
                      <m:e>
                        <m:r>
                          <w:ins w:id="2658" w:author="Lasse J. Laaksonen (Nokia)" w:date="2025-10-09T15:35:00Z" w16du:dateUtc="2025-10-09T12:35:00Z">
                            <m:rPr>
                              <m:sty m:val="p"/>
                            </m:rPr>
                            <w:rPr>
                              <w:rFonts w:ascii="Cambria Math" w:hAnsi="Cambria Math"/>
                              <w:lang w:val="sv-SE"/>
                            </w:rPr>
                            <m:t>4,</m:t>
                          </w:ins>
                        </m:r>
                        <m:rad>
                          <m:radPr>
                            <m:degHide m:val="1"/>
                            <m:ctrlPr>
                              <w:ins w:id="2659" w:author="Lasse J. Laaksonen (Nokia)" w:date="2025-10-09T15:35:00Z" w16du:dateUtc="2025-10-09T12:35:00Z">
                                <w:rPr>
                                  <w:rFonts w:ascii="Cambria Math" w:hAnsi="Cambria Math"/>
                                </w:rPr>
                              </w:ins>
                            </m:ctrlPr>
                          </m:radPr>
                          <m:deg/>
                          <m:e>
                            <m:f>
                              <m:fPr>
                                <m:ctrlPr>
                                  <w:ins w:id="2660" w:author="Lasse J. Laaksonen (Nokia)" w:date="2025-10-09T15:35:00Z" w16du:dateUtc="2025-10-09T12:35:00Z">
                                    <w:rPr>
                                      <w:rFonts w:ascii="Cambria Math" w:hAnsi="Cambria Math"/>
                                    </w:rPr>
                                  </w:ins>
                                </m:ctrlPr>
                              </m:fPr>
                              <m:num>
                                <m:sSub>
                                  <m:sSubPr>
                                    <m:ctrlPr>
                                      <w:ins w:id="2661" w:author="Lasse J. Laaksonen (Nokia)" w:date="2025-10-09T15:35:00Z" w16du:dateUtc="2025-10-09T12:35:00Z">
                                        <w:rPr>
                                          <w:rFonts w:ascii="Cambria Math" w:hAnsi="Cambria Math"/>
                                        </w:rPr>
                                      </w:ins>
                                    </m:ctrlPr>
                                  </m:sSubPr>
                                  <m:e>
                                    <m:r>
                                      <w:ins w:id="2662" w:author="Lasse J. Laaksonen (Nokia)" w:date="2025-10-09T15:35:00Z" w16du:dateUtc="2025-10-09T12:35:00Z">
                                        <w:rPr>
                                          <w:rFonts w:ascii="Cambria Math" w:hAnsi="Cambria Math"/>
                                        </w:rPr>
                                        <m:t>E</m:t>
                                      </w:ins>
                                    </m:r>
                                  </m:e>
                                  <m:sub>
                                    <m:r>
                                      <w:ins w:id="2663" w:author="Lasse J. Laaksonen (Nokia)" w:date="2025-10-09T15:35:00Z" w16du:dateUtc="2025-10-09T12:35:00Z">
                                        <w:rPr>
                                          <w:rFonts w:ascii="Cambria Math" w:hAnsi="Cambria Math"/>
                                        </w:rPr>
                                        <m:t>mov</m:t>
                                      </w:ins>
                                    </m:r>
                                  </m:sub>
                                </m:sSub>
                                <m:d>
                                  <m:dPr>
                                    <m:ctrlPr>
                                      <w:ins w:id="2664" w:author="Lasse J. Laaksonen (Nokia)" w:date="2025-10-09T15:35:00Z" w16du:dateUtc="2025-10-09T12:35:00Z">
                                        <w:rPr>
                                          <w:rFonts w:ascii="Cambria Math" w:hAnsi="Cambria Math"/>
                                        </w:rPr>
                                      </w:ins>
                                    </m:ctrlPr>
                                  </m:dPr>
                                  <m:e>
                                    <m:r>
                                      <w:ins w:id="2665" w:author="Lasse J. Laaksonen (Nokia)" w:date="2025-10-09T15:35:00Z" w16du:dateUtc="2025-10-09T12:35:00Z">
                                        <w:rPr>
                                          <w:rFonts w:ascii="Cambria Math" w:hAnsi="Cambria Math"/>
                                        </w:rPr>
                                        <m:t>b</m:t>
                                      </w:ins>
                                    </m:r>
                                    <m:r>
                                      <w:ins w:id="2666" w:author="Lasse J. Laaksonen (Nokia)" w:date="2025-10-09T15:35:00Z" w16du:dateUtc="2025-10-09T12:35:00Z">
                                        <m:rPr>
                                          <m:sty m:val="p"/>
                                        </m:rPr>
                                        <w:rPr>
                                          <w:rFonts w:ascii="Cambria Math" w:hAnsi="Cambria Math"/>
                                          <w:lang w:val="sv-SE"/>
                                        </w:rPr>
                                        <m:t>,</m:t>
                                      </w:ins>
                                    </m:r>
                                    <m:r>
                                      <w:ins w:id="2667" w:author="Lasse J. Laaksonen (Nokia)" w:date="2025-10-09T15:35:00Z" w16du:dateUtc="2025-10-09T12:35:00Z">
                                        <w:rPr>
                                          <w:rFonts w:ascii="Cambria Math" w:hAnsi="Cambria Math"/>
                                        </w:rPr>
                                        <m:t>m</m:t>
                                      </w:ins>
                                    </m:r>
                                    <m:r>
                                      <w:ins w:id="2668" w:author="Lasse J. Laaksonen (Nokia)" w:date="2025-10-09T15:35:00Z" w16du:dateUtc="2025-10-09T12:35:00Z">
                                        <m:rPr>
                                          <m:sty m:val="p"/>
                                        </m:rPr>
                                        <w:rPr>
                                          <w:rFonts w:ascii="Cambria Math" w:hAnsi="Cambria Math"/>
                                          <w:lang w:val="sv-SE"/>
                                        </w:rPr>
                                        <m:t>,1</m:t>
                                      </w:ins>
                                    </m:r>
                                  </m:e>
                                </m:d>
                              </m:num>
                              <m:den>
                                <m:r>
                                  <w:ins w:id="2669" w:author="Lasse J. Laaksonen (Nokia)" w:date="2025-10-09T15:35:00Z" w16du:dateUtc="2025-10-09T12:35:00Z">
                                    <m:rPr>
                                      <m:nor/>
                                    </m:rPr>
                                    <w:rPr>
                                      <w:lang w:val="sv-SE"/>
                                    </w:rPr>
                                    <m:t>max</m:t>
                                  </w:ins>
                                </m:r>
                                <m:d>
                                  <m:dPr>
                                    <m:ctrlPr>
                                      <w:ins w:id="2670" w:author="Lasse J. Laaksonen (Nokia)" w:date="2025-10-09T15:35:00Z" w16du:dateUtc="2025-10-09T12:35:00Z">
                                        <w:rPr>
                                          <w:rFonts w:ascii="Cambria Math" w:hAnsi="Cambria Math"/>
                                          <w:lang w:val="sv-SE"/>
                                        </w:rPr>
                                      </w:ins>
                                    </m:ctrlPr>
                                  </m:dPr>
                                  <m:e>
                                    <m:r>
                                      <w:ins w:id="2671" w:author="Lasse J. Laaksonen (Nokia)" w:date="2025-10-09T15:35:00Z" w16du:dateUtc="2025-10-09T12:35:00Z">
                                        <w:rPr>
                                          <w:rFonts w:ascii="Cambria Math" w:hAnsi="Cambria Math"/>
                                          <w:lang w:val="sv-SE"/>
                                        </w:rPr>
                                        <m:t>epsilon</m:t>
                                      </w:ins>
                                    </m:r>
                                    <m:r>
                                      <w:ins w:id="2672" w:author="Lasse J. Laaksonen (Nokia)" w:date="2025-10-09T15:35:00Z" w16du:dateUtc="2025-10-09T12:35:00Z">
                                        <m:rPr>
                                          <m:sty m:val="p"/>
                                        </m:rPr>
                                        <w:rPr>
                                          <w:rFonts w:ascii="Cambria Math" w:hAnsi="Cambria Math"/>
                                          <w:lang w:val="sv-SE"/>
                                        </w:rPr>
                                        <m:t>,</m:t>
                                      </w:ins>
                                    </m:r>
                                    <m:sSub>
                                      <m:sSubPr>
                                        <m:ctrlPr>
                                          <w:ins w:id="2673" w:author="Lasse J. Laaksonen (Nokia)" w:date="2025-10-09T15:35:00Z" w16du:dateUtc="2025-10-09T12:35:00Z">
                                            <w:rPr>
                                              <w:rFonts w:ascii="Cambria Math" w:hAnsi="Cambria Math"/>
                                            </w:rPr>
                                          </w:ins>
                                        </m:ctrlPr>
                                      </m:sSubPr>
                                      <m:e>
                                        <m:r>
                                          <w:ins w:id="2674" w:author="Lasse J. Laaksonen (Nokia)" w:date="2025-10-09T15:35:00Z" w16du:dateUtc="2025-10-09T12:35:00Z">
                                            <w:rPr>
                                              <w:rFonts w:ascii="Cambria Math" w:hAnsi="Cambria Math"/>
                                            </w:rPr>
                                            <m:t>E</m:t>
                                          </w:ins>
                                        </m:r>
                                      </m:e>
                                      <m:sub>
                                        <m:r>
                                          <w:ins w:id="2675" w:author="Lasse J. Laaksonen (Nokia)" w:date="2025-10-09T15:35:00Z" w16du:dateUtc="2025-10-09T12:35:00Z">
                                            <w:rPr>
                                              <w:rFonts w:ascii="Cambria Math" w:hAnsi="Cambria Math"/>
                                            </w:rPr>
                                            <m:t>tot</m:t>
                                          </w:ins>
                                        </m:r>
                                        <m:r>
                                          <w:ins w:id="2676" w:author="Lasse J. Laaksonen (Nokia)" w:date="2025-10-09T15:35:00Z" w16du:dateUtc="2025-10-09T12:35:00Z">
                                            <m:rPr>
                                              <m:sty m:val="p"/>
                                            </m:rPr>
                                            <w:rPr>
                                              <w:rFonts w:ascii="Cambria Math" w:hAnsi="Cambria Math"/>
                                              <w:lang w:val="sv-SE"/>
                                            </w:rPr>
                                            <m:t xml:space="preserve">, </m:t>
                                          </w:ins>
                                        </m:r>
                                        <m:r>
                                          <w:ins w:id="2677" w:author="Lasse J. Laaksonen (Nokia)" w:date="2025-10-09T15:35:00Z" w16du:dateUtc="2025-10-09T12:35:00Z">
                                            <w:rPr>
                                              <w:rFonts w:ascii="Cambria Math" w:hAnsi="Cambria Math"/>
                                            </w:rPr>
                                            <m:t>target</m:t>
                                          </w:ins>
                                        </m:r>
                                      </m:sub>
                                    </m:sSub>
                                    <m:d>
                                      <m:dPr>
                                        <m:ctrlPr>
                                          <w:ins w:id="2678" w:author="Lasse J. Laaksonen (Nokia)" w:date="2025-10-09T15:35:00Z" w16du:dateUtc="2025-10-09T12:35:00Z">
                                            <w:rPr>
                                              <w:rFonts w:ascii="Cambria Math" w:hAnsi="Cambria Math"/>
                                            </w:rPr>
                                          </w:ins>
                                        </m:ctrlPr>
                                      </m:dPr>
                                      <m:e>
                                        <m:r>
                                          <w:ins w:id="2679" w:author="Lasse J. Laaksonen (Nokia)" w:date="2025-10-09T15:35:00Z" w16du:dateUtc="2025-10-09T12:35:00Z">
                                            <w:rPr>
                                              <w:rFonts w:ascii="Cambria Math" w:hAnsi="Cambria Math"/>
                                            </w:rPr>
                                            <m:t>b</m:t>
                                          </w:ins>
                                        </m:r>
                                        <m:r>
                                          <w:ins w:id="2680" w:author="Lasse J. Laaksonen (Nokia)" w:date="2025-10-09T15:35:00Z" w16du:dateUtc="2025-10-09T12:35:00Z">
                                            <m:rPr>
                                              <m:sty m:val="p"/>
                                            </m:rPr>
                                            <w:rPr>
                                              <w:rFonts w:ascii="Cambria Math" w:hAnsi="Cambria Math"/>
                                              <w:lang w:val="sv-SE"/>
                                            </w:rPr>
                                            <m:t>,</m:t>
                                          </w:ins>
                                        </m:r>
                                        <m:r>
                                          <w:ins w:id="2681" w:author="Lasse J. Laaksonen (Nokia)" w:date="2025-10-09T15:35:00Z" w16du:dateUtc="2025-10-09T12:35:00Z">
                                            <w:rPr>
                                              <w:rFonts w:ascii="Cambria Math" w:hAnsi="Cambria Math"/>
                                            </w:rPr>
                                            <m:t>m</m:t>
                                          </w:ins>
                                        </m:r>
                                      </m:e>
                                    </m:d>
                                    <m:r>
                                      <w:ins w:id="2682" w:author="Lasse J. Laaksonen (Nokia)" w:date="2025-10-09T15:35:00Z" w16du:dateUtc="2025-10-09T12:35:00Z">
                                        <m:rPr>
                                          <m:sty m:val="p"/>
                                        </m:rPr>
                                        <w:rPr>
                                          <w:rFonts w:ascii="Cambria Math" w:hAnsi="Cambria Math"/>
                                          <w:lang w:val="sv-SE"/>
                                        </w:rPr>
                                        <m:t xml:space="preserve"> </m:t>
                                      </w:ins>
                                    </m:r>
                                  </m:e>
                                </m:d>
                              </m:den>
                            </m:f>
                          </m:e>
                        </m:rad>
                      </m:e>
                    </m:d>
                  </m:e>
                </m:mr>
                <m:mr>
                  <m:e>
                    <m:r>
                      <w:ins w:id="2683" w:author="Lasse J. Laaksonen (Nokia)" w:date="2025-10-09T15:35:00Z" w16du:dateUtc="2025-10-09T12:35:00Z">
                        <m:rPr>
                          <m:nor/>
                        </m:rPr>
                        <w:rPr>
                          <w:lang w:val="sv-SE"/>
                        </w:rPr>
                        <m:t>min</m:t>
                      </w:ins>
                    </m:r>
                    <m:d>
                      <m:dPr>
                        <m:ctrlPr>
                          <w:ins w:id="2684" w:author="Lasse J. Laaksonen (Nokia)" w:date="2025-10-09T15:35:00Z" w16du:dateUtc="2025-10-09T12:35:00Z">
                            <w:rPr>
                              <w:rFonts w:ascii="Cambria Math" w:hAnsi="Cambria Math"/>
                            </w:rPr>
                          </w:ins>
                        </m:ctrlPr>
                      </m:dPr>
                      <m:e>
                        <m:r>
                          <w:ins w:id="2685" w:author="Lasse J. Laaksonen (Nokia)" w:date="2025-10-09T15:35:00Z" w16du:dateUtc="2025-10-09T12:35:00Z">
                            <m:rPr>
                              <m:sty m:val="p"/>
                            </m:rPr>
                            <w:rPr>
                              <w:rFonts w:ascii="Cambria Math" w:hAnsi="Cambria Math"/>
                              <w:lang w:val="sv-SE"/>
                            </w:rPr>
                            <m:t>4,</m:t>
                          </w:ins>
                        </m:r>
                        <m:rad>
                          <m:radPr>
                            <m:degHide m:val="1"/>
                            <m:ctrlPr>
                              <w:ins w:id="2686" w:author="Lasse J. Laaksonen (Nokia)" w:date="2025-10-09T15:35:00Z" w16du:dateUtc="2025-10-09T12:35:00Z">
                                <w:rPr>
                                  <w:rFonts w:ascii="Cambria Math" w:hAnsi="Cambria Math"/>
                                </w:rPr>
                              </w:ins>
                            </m:ctrlPr>
                          </m:radPr>
                          <m:deg/>
                          <m:e>
                            <m:f>
                              <m:fPr>
                                <m:ctrlPr>
                                  <w:ins w:id="2687" w:author="Lasse J. Laaksonen (Nokia)" w:date="2025-10-09T15:35:00Z" w16du:dateUtc="2025-10-09T12:35:00Z">
                                    <w:rPr>
                                      <w:rFonts w:ascii="Cambria Math" w:hAnsi="Cambria Math"/>
                                    </w:rPr>
                                  </w:ins>
                                </m:ctrlPr>
                              </m:fPr>
                              <m:num>
                                <m:sSub>
                                  <m:sSubPr>
                                    <m:ctrlPr>
                                      <w:ins w:id="2688" w:author="Lasse J. Laaksonen (Nokia)" w:date="2025-10-09T15:35:00Z" w16du:dateUtc="2025-10-09T12:35:00Z">
                                        <w:rPr>
                                          <w:rFonts w:ascii="Cambria Math" w:hAnsi="Cambria Math"/>
                                        </w:rPr>
                                      </w:ins>
                                    </m:ctrlPr>
                                  </m:sSubPr>
                                  <m:e>
                                    <m:r>
                                      <w:ins w:id="2689" w:author="Lasse J. Laaksonen (Nokia)" w:date="2025-10-09T15:35:00Z" w16du:dateUtc="2025-10-09T12:35:00Z">
                                        <w:rPr>
                                          <w:rFonts w:ascii="Cambria Math" w:hAnsi="Cambria Math"/>
                                        </w:rPr>
                                        <m:t>E</m:t>
                                      </w:ins>
                                    </m:r>
                                  </m:e>
                                  <m:sub>
                                    <m:r>
                                      <w:ins w:id="2690" w:author="Lasse J. Laaksonen (Nokia)" w:date="2025-10-09T15:35:00Z" w16du:dateUtc="2025-10-09T12:35:00Z">
                                        <w:rPr>
                                          <w:rFonts w:ascii="Cambria Math" w:hAnsi="Cambria Math"/>
                                        </w:rPr>
                                        <m:t>mov</m:t>
                                      </w:ins>
                                    </m:r>
                                  </m:sub>
                                </m:sSub>
                                <m:d>
                                  <m:dPr>
                                    <m:ctrlPr>
                                      <w:ins w:id="2691" w:author="Lasse J. Laaksonen (Nokia)" w:date="2025-10-09T15:35:00Z" w16du:dateUtc="2025-10-09T12:35:00Z">
                                        <w:rPr>
                                          <w:rFonts w:ascii="Cambria Math" w:hAnsi="Cambria Math"/>
                                        </w:rPr>
                                      </w:ins>
                                    </m:ctrlPr>
                                  </m:dPr>
                                  <m:e>
                                    <m:r>
                                      <w:ins w:id="2692" w:author="Lasse J. Laaksonen (Nokia)" w:date="2025-10-09T15:35:00Z" w16du:dateUtc="2025-10-09T12:35:00Z">
                                        <w:rPr>
                                          <w:rFonts w:ascii="Cambria Math" w:hAnsi="Cambria Math"/>
                                        </w:rPr>
                                        <m:t>b</m:t>
                                      </w:ins>
                                    </m:r>
                                    <m:r>
                                      <w:ins w:id="2693" w:author="Lasse J. Laaksonen (Nokia)" w:date="2025-10-09T15:35:00Z" w16du:dateUtc="2025-10-09T12:35:00Z">
                                        <m:rPr>
                                          <m:sty m:val="p"/>
                                        </m:rPr>
                                        <w:rPr>
                                          <w:rFonts w:ascii="Cambria Math" w:hAnsi="Cambria Math"/>
                                          <w:lang w:val="sv-SE"/>
                                        </w:rPr>
                                        <m:t>,</m:t>
                                      </w:ins>
                                    </m:r>
                                    <m:r>
                                      <w:ins w:id="2694" w:author="Lasse J. Laaksonen (Nokia)" w:date="2025-10-09T15:35:00Z" w16du:dateUtc="2025-10-09T12:35:00Z">
                                        <w:rPr>
                                          <w:rFonts w:ascii="Cambria Math" w:hAnsi="Cambria Math"/>
                                        </w:rPr>
                                        <m:t>m</m:t>
                                      </w:ins>
                                    </m:r>
                                    <m:r>
                                      <w:ins w:id="2695" w:author="Lasse J. Laaksonen (Nokia)" w:date="2025-10-09T15:35:00Z" w16du:dateUtc="2025-10-09T12:35:00Z">
                                        <m:rPr>
                                          <m:sty m:val="p"/>
                                        </m:rPr>
                                        <w:rPr>
                                          <w:rFonts w:ascii="Cambria Math" w:hAnsi="Cambria Math"/>
                                          <w:lang w:val="sv-SE"/>
                                        </w:rPr>
                                        <m:t>,1</m:t>
                                      </w:ins>
                                    </m:r>
                                  </m:e>
                                </m:d>
                              </m:num>
                              <m:den>
                                <m:r>
                                  <w:ins w:id="2696" w:author="Lasse J. Laaksonen (Nokia)" w:date="2025-10-09T15:35:00Z" w16du:dateUtc="2025-10-09T12:35:00Z">
                                    <m:rPr>
                                      <m:nor/>
                                    </m:rPr>
                                    <w:rPr>
                                      <w:lang w:val="sv-SE"/>
                                    </w:rPr>
                                    <m:t>max</m:t>
                                  </w:ins>
                                </m:r>
                                <m:d>
                                  <m:dPr>
                                    <m:ctrlPr>
                                      <w:ins w:id="2697" w:author="Lasse J. Laaksonen (Nokia)" w:date="2025-10-09T15:35:00Z" w16du:dateUtc="2025-10-09T12:35:00Z">
                                        <w:rPr>
                                          <w:rFonts w:ascii="Cambria Math" w:hAnsi="Cambria Math"/>
                                          <w:lang w:val="sv-SE"/>
                                        </w:rPr>
                                      </w:ins>
                                    </m:ctrlPr>
                                  </m:dPr>
                                  <m:e>
                                    <m:r>
                                      <w:ins w:id="2698" w:author="Lasse J. Laaksonen (Nokia)" w:date="2025-10-09T15:35:00Z" w16du:dateUtc="2025-10-09T12:35:00Z">
                                        <w:rPr>
                                          <w:rFonts w:ascii="Cambria Math" w:hAnsi="Cambria Math"/>
                                          <w:lang w:val="sv-SE"/>
                                        </w:rPr>
                                        <m:t>epsilon</m:t>
                                      </w:ins>
                                    </m:r>
                                    <m:r>
                                      <w:ins w:id="2699" w:author="Lasse J. Laaksonen (Nokia)" w:date="2025-10-09T15:35:00Z" w16du:dateUtc="2025-10-09T12:35:00Z">
                                        <m:rPr>
                                          <m:sty m:val="p"/>
                                        </m:rPr>
                                        <w:rPr>
                                          <w:rFonts w:ascii="Cambria Math" w:hAnsi="Cambria Math"/>
                                          <w:lang w:val="sv-SE"/>
                                        </w:rPr>
                                        <m:t>,</m:t>
                                      </w:ins>
                                    </m:r>
                                    <m:sSub>
                                      <m:sSubPr>
                                        <m:ctrlPr>
                                          <w:ins w:id="2700" w:author="Lasse J. Laaksonen (Nokia)" w:date="2025-10-09T15:35:00Z" w16du:dateUtc="2025-10-09T12:35:00Z">
                                            <w:rPr>
                                              <w:rFonts w:ascii="Cambria Math" w:hAnsi="Cambria Math"/>
                                            </w:rPr>
                                          </w:ins>
                                        </m:ctrlPr>
                                      </m:sSubPr>
                                      <m:e>
                                        <m:r>
                                          <w:ins w:id="2701" w:author="Lasse J. Laaksonen (Nokia)" w:date="2025-10-09T15:35:00Z" w16du:dateUtc="2025-10-09T12:35:00Z">
                                            <w:rPr>
                                              <w:rFonts w:ascii="Cambria Math" w:hAnsi="Cambria Math"/>
                                            </w:rPr>
                                            <m:t>E</m:t>
                                          </w:ins>
                                        </m:r>
                                      </m:e>
                                      <m:sub>
                                        <m:r>
                                          <w:ins w:id="2702" w:author="Lasse J. Laaksonen (Nokia)" w:date="2025-10-09T15:35:00Z" w16du:dateUtc="2025-10-09T12:35:00Z">
                                            <w:rPr>
                                              <w:rFonts w:ascii="Cambria Math" w:hAnsi="Cambria Math"/>
                                            </w:rPr>
                                            <m:t>tot</m:t>
                                          </w:ins>
                                        </m:r>
                                        <m:r>
                                          <w:ins w:id="2703" w:author="Lasse J. Laaksonen (Nokia)" w:date="2025-10-09T15:35:00Z" w16du:dateUtc="2025-10-09T12:35:00Z">
                                            <m:rPr>
                                              <m:sty m:val="p"/>
                                            </m:rPr>
                                            <w:rPr>
                                              <w:rFonts w:ascii="Cambria Math" w:hAnsi="Cambria Math"/>
                                              <w:lang w:val="sv-SE"/>
                                            </w:rPr>
                                            <m:t xml:space="preserve">, </m:t>
                                          </w:ins>
                                        </m:r>
                                        <m:r>
                                          <w:ins w:id="2704" w:author="Lasse J. Laaksonen (Nokia)" w:date="2025-10-09T15:35:00Z" w16du:dateUtc="2025-10-09T12:35:00Z">
                                            <w:rPr>
                                              <w:rFonts w:ascii="Cambria Math" w:hAnsi="Cambria Math"/>
                                            </w:rPr>
                                            <m:t>target</m:t>
                                          </w:ins>
                                        </m:r>
                                      </m:sub>
                                    </m:sSub>
                                    <m:d>
                                      <m:dPr>
                                        <m:ctrlPr>
                                          <w:ins w:id="2705" w:author="Lasse J. Laaksonen (Nokia)" w:date="2025-10-09T15:35:00Z" w16du:dateUtc="2025-10-09T12:35:00Z">
                                            <w:rPr>
                                              <w:rFonts w:ascii="Cambria Math" w:hAnsi="Cambria Math"/>
                                            </w:rPr>
                                          </w:ins>
                                        </m:ctrlPr>
                                      </m:dPr>
                                      <m:e>
                                        <m:r>
                                          <w:ins w:id="2706" w:author="Lasse J. Laaksonen (Nokia)" w:date="2025-10-09T15:35:00Z" w16du:dateUtc="2025-10-09T12:35:00Z">
                                            <w:rPr>
                                              <w:rFonts w:ascii="Cambria Math" w:hAnsi="Cambria Math"/>
                                            </w:rPr>
                                            <m:t>b</m:t>
                                          </w:ins>
                                        </m:r>
                                        <m:r>
                                          <w:ins w:id="2707" w:author="Lasse J. Laaksonen (Nokia)" w:date="2025-10-09T15:35:00Z" w16du:dateUtc="2025-10-09T12:35:00Z">
                                            <m:rPr>
                                              <m:sty m:val="p"/>
                                            </m:rPr>
                                            <w:rPr>
                                              <w:rFonts w:ascii="Cambria Math" w:hAnsi="Cambria Math"/>
                                              <w:lang w:val="sv-SE"/>
                                            </w:rPr>
                                            <m:t>,</m:t>
                                          </w:ins>
                                        </m:r>
                                        <m:r>
                                          <w:ins w:id="2708" w:author="Lasse J. Laaksonen (Nokia)" w:date="2025-10-09T15:35:00Z" w16du:dateUtc="2025-10-09T12:35:00Z">
                                            <w:rPr>
                                              <w:rFonts w:ascii="Cambria Math" w:hAnsi="Cambria Math"/>
                                            </w:rPr>
                                            <m:t>m</m:t>
                                          </w:ins>
                                        </m:r>
                                      </m:e>
                                    </m:d>
                                    <m:r>
                                      <w:ins w:id="2709" w:author="Lasse J. Laaksonen (Nokia)" w:date="2025-10-09T15:35:00Z" w16du:dateUtc="2025-10-09T12:35:00Z">
                                        <m:rPr>
                                          <m:sty m:val="p"/>
                                        </m:rPr>
                                        <w:rPr>
                                          <w:rFonts w:ascii="Cambria Math" w:hAnsi="Cambria Math"/>
                                          <w:lang w:val="sv-SE"/>
                                        </w:rPr>
                                        <m:t xml:space="preserve"> </m:t>
                                      </w:ins>
                                    </m:r>
                                  </m:e>
                                </m:d>
                              </m:den>
                            </m:f>
                          </m:e>
                        </m:rad>
                      </m:e>
                    </m:d>
                  </m:e>
                  <m:e>
                    <m:r>
                      <w:ins w:id="2710" w:author="Lasse J. Laaksonen (Nokia)" w:date="2025-10-09T15:35:00Z" w16du:dateUtc="2025-10-09T12:35:00Z">
                        <m:rPr>
                          <m:nor/>
                        </m:rPr>
                        <w:rPr>
                          <w:lang w:val="sv-SE"/>
                        </w:rPr>
                        <m:t>min</m:t>
                      </w:ins>
                    </m:r>
                    <m:d>
                      <m:dPr>
                        <m:ctrlPr>
                          <w:ins w:id="2711" w:author="Lasse J. Laaksonen (Nokia)" w:date="2025-10-09T15:35:00Z" w16du:dateUtc="2025-10-09T12:35:00Z">
                            <w:rPr>
                              <w:rFonts w:ascii="Cambria Math" w:hAnsi="Cambria Math"/>
                            </w:rPr>
                          </w:ins>
                        </m:ctrlPr>
                      </m:dPr>
                      <m:e>
                        <m:r>
                          <w:ins w:id="2712" w:author="Lasse J. Laaksonen (Nokia)" w:date="2025-10-09T15:35:00Z" w16du:dateUtc="2025-10-09T12:35:00Z">
                            <m:rPr>
                              <m:sty m:val="p"/>
                            </m:rPr>
                            <w:rPr>
                              <w:rFonts w:ascii="Cambria Math" w:hAnsi="Cambria Math"/>
                              <w:lang w:val="sv-SE"/>
                            </w:rPr>
                            <m:t>4,</m:t>
                          </w:ins>
                        </m:r>
                        <m:rad>
                          <m:radPr>
                            <m:degHide m:val="1"/>
                            <m:ctrlPr>
                              <w:ins w:id="2713" w:author="Lasse J. Laaksonen (Nokia)" w:date="2025-10-09T15:35:00Z" w16du:dateUtc="2025-10-09T12:35:00Z">
                                <w:rPr>
                                  <w:rFonts w:ascii="Cambria Math" w:hAnsi="Cambria Math"/>
                                </w:rPr>
                              </w:ins>
                            </m:ctrlPr>
                          </m:radPr>
                          <m:deg/>
                          <m:e>
                            <m:f>
                              <m:fPr>
                                <m:ctrlPr>
                                  <w:ins w:id="2714" w:author="Lasse J. Laaksonen (Nokia)" w:date="2025-10-09T15:35:00Z" w16du:dateUtc="2025-10-09T12:35:00Z">
                                    <w:rPr>
                                      <w:rFonts w:ascii="Cambria Math" w:hAnsi="Cambria Math"/>
                                    </w:rPr>
                                  </w:ins>
                                </m:ctrlPr>
                              </m:fPr>
                              <m:num>
                                <m:sSub>
                                  <m:sSubPr>
                                    <m:ctrlPr>
                                      <w:ins w:id="2715" w:author="Lasse J. Laaksonen (Nokia)" w:date="2025-10-09T15:35:00Z" w16du:dateUtc="2025-10-09T12:35:00Z">
                                        <w:rPr>
                                          <w:rFonts w:ascii="Cambria Math" w:hAnsi="Cambria Math"/>
                                        </w:rPr>
                                      </w:ins>
                                    </m:ctrlPr>
                                  </m:sSubPr>
                                  <m:e>
                                    <m:r>
                                      <w:ins w:id="2716" w:author="Lasse J. Laaksonen (Nokia)" w:date="2025-10-09T15:35:00Z" w16du:dateUtc="2025-10-09T12:35:00Z">
                                        <w:rPr>
                                          <w:rFonts w:ascii="Cambria Math" w:hAnsi="Cambria Math"/>
                                        </w:rPr>
                                        <m:t>E</m:t>
                                      </w:ins>
                                    </m:r>
                                  </m:e>
                                  <m:sub>
                                    <m:r>
                                      <w:ins w:id="2717" w:author="Lasse J. Laaksonen (Nokia)" w:date="2025-10-09T15:35:00Z" w16du:dateUtc="2025-10-09T12:35:00Z">
                                        <w:rPr>
                                          <w:rFonts w:ascii="Cambria Math" w:hAnsi="Cambria Math"/>
                                        </w:rPr>
                                        <m:t>pres</m:t>
                                      </w:ins>
                                    </m:r>
                                  </m:sub>
                                </m:sSub>
                                <m:d>
                                  <m:dPr>
                                    <m:ctrlPr>
                                      <w:ins w:id="2718" w:author="Lasse J. Laaksonen (Nokia)" w:date="2025-10-09T15:35:00Z" w16du:dateUtc="2025-10-09T12:35:00Z">
                                        <w:rPr>
                                          <w:rFonts w:ascii="Cambria Math" w:hAnsi="Cambria Math"/>
                                        </w:rPr>
                                      </w:ins>
                                    </m:ctrlPr>
                                  </m:dPr>
                                  <m:e>
                                    <m:r>
                                      <w:ins w:id="2719" w:author="Lasse J. Laaksonen (Nokia)" w:date="2025-10-09T15:35:00Z" w16du:dateUtc="2025-10-09T12:35:00Z">
                                        <w:rPr>
                                          <w:rFonts w:ascii="Cambria Math" w:hAnsi="Cambria Math"/>
                                        </w:rPr>
                                        <m:t>b</m:t>
                                      </w:ins>
                                    </m:r>
                                    <m:r>
                                      <w:ins w:id="2720" w:author="Lasse J. Laaksonen (Nokia)" w:date="2025-10-09T15:35:00Z" w16du:dateUtc="2025-10-09T12:35:00Z">
                                        <m:rPr>
                                          <m:sty m:val="p"/>
                                        </m:rPr>
                                        <w:rPr>
                                          <w:rFonts w:ascii="Cambria Math" w:hAnsi="Cambria Math"/>
                                          <w:lang w:val="sv-SE"/>
                                        </w:rPr>
                                        <m:t>,</m:t>
                                      </w:ins>
                                    </m:r>
                                    <m:r>
                                      <w:ins w:id="2721" w:author="Lasse J. Laaksonen (Nokia)" w:date="2025-10-09T15:35:00Z" w16du:dateUtc="2025-10-09T12:35:00Z">
                                        <w:rPr>
                                          <w:rFonts w:ascii="Cambria Math" w:hAnsi="Cambria Math"/>
                                        </w:rPr>
                                        <m:t>m</m:t>
                                      </w:ins>
                                    </m:r>
                                    <m:r>
                                      <w:ins w:id="2722" w:author="Lasse J. Laaksonen (Nokia)" w:date="2025-10-09T15:35:00Z" w16du:dateUtc="2025-10-09T12:35:00Z">
                                        <m:rPr>
                                          <m:sty m:val="p"/>
                                        </m:rPr>
                                        <w:rPr>
                                          <w:rFonts w:ascii="Cambria Math" w:hAnsi="Cambria Math"/>
                                          <w:lang w:val="sv-SE"/>
                                        </w:rPr>
                                        <m:t>,2</m:t>
                                      </w:ins>
                                    </m:r>
                                  </m:e>
                                </m:d>
                              </m:num>
                              <m:den>
                                <m:r>
                                  <w:ins w:id="2723" w:author="Lasse J. Laaksonen (Nokia)" w:date="2025-10-09T15:35:00Z" w16du:dateUtc="2025-10-09T12:35:00Z">
                                    <m:rPr>
                                      <m:nor/>
                                    </m:rPr>
                                    <w:rPr>
                                      <w:lang w:val="sv-SE"/>
                                    </w:rPr>
                                    <m:t>max</m:t>
                                  </w:ins>
                                </m:r>
                                <m:d>
                                  <m:dPr>
                                    <m:ctrlPr>
                                      <w:ins w:id="2724" w:author="Lasse J. Laaksonen (Nokia)" w:date="2025-10-09T15:35:00Z" w16du:dateUtc="2025-10-09T12:35:00Z">
                                        <w:rPr>
                                          <w:rFonts w:ascii="Cambria Math" w:hAnsi="Cambria Math"/>
                                          <w:lang w:val="sv-SE"/>
                                        </w:rPr>
                                      </w:ins>
                                    </m:ctrlPr>
                                  </m:dPr>
                                  <m:e>
                                    <m:r>
                                      <w:ins w:id="2725" w:author="Lasse J. Laaksonen (Nokia)" w:date="2025-10-09T15:35:00Z" w16du:dateUtc="2025-10-09T12:35:00Z">
                                        <w:rPr>
                                          <w:rFonts w:ascii="Cambria Math" w:hAnsi="Cambria Math"/>
                                          <w:lang w:val="sv-SE"/>
                                        </w:rPr>
                                        <m:t>epsilon</m:t>
                                      </w:ins>
                                    </m:r>
                                    <m:r>
                                      <w:ins w:id="2726" w:author="Lasse J. Laaksonen (Nokia)" w:date="2025-10-09T15:35:00Z" w16du:dateUtc="2025-10-09T12:35:00Z">
                                        <m:rPr>
                                          <m:sty m:val="p"/>
                                        </m:rPr>
                                        <w:rPr>
                                          <w:rFonts w:ascii="Cambria Math" w:hAnsi="Cambria Math"/>
                                          <w:lang w:val="sv-SE"/>
                                        </w:rPr>
                                        <m:t>,</m:t>
                                      </w:ins>
                                    </m:r>
                                    <m:sSub>
                                      <m:sSubPr>
                                        <m:ctrlPr>
                                          <w:ins w:id="2727" w:author="Lasse J. Laaksonen (Nokia)" w:date="2025-10-09T15:35:00Z" w16du:dateUtc="2025-10-09T12:35:00Z">
                                            <w:rPr>
                                              <w:rFonts w:ascii="Cambria Math" w:hAnsi="Cambria Math"/>
                                            </w:rPr>
                                          </w:ins>
                                        </m:ctrlPr>
                                      </m:sSubPr>
                                      <m:e>
                                        <m:r>
                                          <w:ins w:id="2728" w:author="Lasse J. Laaksonen (Nokia)" w:date="2025-10-09T15:35:00Z" w16du:dateUtc="2025-10-09T12:35:00Z">
                                            <w:rPr>
                                              <w:rFonts w:ascii="Cambria Math" w:hAnsi="Cambria Math"/>
                                            </w:rPr>
                                            <m:t>E</m:t>
                                          </w:ins>
                                        </m:r>
                                      </m:e>
                                      <m:sub>
                                        <m:r>
                                          <w:ins w:id="2729" w:author="Lasse J. Laaksonen (Nokia)" w:date="2025-10-09T15:35:00Z" w16du:dateUtc="2025-10-09T12:35:00Z">
                                            <w:rPr>
                                              <w:rFonts w:ascii="Cambria Math" w:hAnsi="Cambria Math"/>
                                            </w:rPr>
                                            <m:t>tot</m:t>
                                          </w:ins>
                                        </m:r>
                                        <m:r>
                                          <w:ins w:id="2730" w:author="Lasse J. Laaksonen (Nokia)" w:date="2025-10-09T15:35:00Z" w16du:dateUtc="2025-10-09T12:35:00Z">
                                            <m:rPr>
                                              <m:sty m:val="p"/>
                                            </m:rPr>
                                            <w:rPr>
                                              <w:rFonts w:ascii="Cambria Math" w:hAnsi="Cambria Math"/>
                                              <w:lang w:val="sv-SE"/>
                                            </w:rPr>
                                            <m:t xml:space="preserve">, </m:t>
                                          </w:ins>
                                        </m:r>
                                        <m:r>
                                          <w:ins w:id="2731" w:author="Lasse J. Laaksonen (Nokia)" w:date="2025-10-09T15:35:00Z" w16du:dateUtc="2025-10-09T12:35:00Z">
                                            <w:rPr>
                                              <w:rFonts w:ascii="Cambria Math" w:hAnsi="Cambria Math"/>
                                            </w:rPr>
                                            <m:t>target</m:t>
                                          </w:ins>
                                        </m:r>
                                      </m:sub>
                                    </m:sSub>
                                    <m:d>
                                      <m:dPr>
                                        <m:ctrlPr>
                                          <w:ins w:id="2732" w:author="Lasse J. Laaksonen (Nokia)" w:date="2025-10-09T15:35:00Z" w16du:dateUtc="2025-10-09T12:35:00Z">
                                            <w:rPr>
                                              <w:rFonts w:ascii="Cambria Math" w:hAnsi="Cambria Math"/>
                                            </w:rPr>
                                          </w:ins>
                                        </m:ctrlPr>
                                      </m:dPr>
                                      <m:e>
                                        <m:r>
                                          <w:ins w:id="2733" w:author="Lasse J. Laaksonen (Nokia)" w:date="2025-10-09T15:35:00Z" w16du:dateUtc="2025-10-09T12:35:00Z">
                                            <w:rPr>
                                              <w:rFonts w:ascii="Cambria Math" w:hAnsi="Cambria Math"/>
                                            </w:rPr>
                                            <m:t>b</m:t>
                                          </w:ins>
                                        </m:r>
                                        <m:r>
                                          <w:ins w:id="2734" w:author="Lasse J. Laaksonen (Nokia)" w:date="2025-10-09T15:35:00Z" w16du:dateUtc="2025-10-09T12:35:00Z">
                                            <m:rPr>
                                              <m:sty m:val="p"/>
                                            </m:rPr>
                                            <w:rPr>
                                              <w:rFonts w:ascii="Cambria Math" w:hAnsi="Cambria Math"/>
                                              <w:lang w:val="sv-SE"/>
                                            </w:rPr>
                                            <m:t>,</m:t>
                                          </w:ins>
                                        </m:r>
                                        <m:r>
                                          <w:ins w:id="2735" w:author="Lasse J. Laaksonen (Nokia)" w:date="2025-10-09T15:35:00Z" w16du:dateUtc="2025-10-09T12:35:00Z">
                                            <w:rPr>
                                              <w:rFonts w:ascii="Cambria Math" w:hAnsi="Cambria Math"/>
                                            </w:rPr>
                                            <m:t>m</m:t>
                                          </w:ins>
                                        </m:r>
                                      </m:e>
                                    </m:d>
                                    <m:r>
                                      <w:ins w:id="2736" w:author="Lasse J. Laaksonen (Nokia)" w:date="2025-10-09T15:35:00Z" w16du:dateUtc="2025-10-09T12:35:00Z">
                                        <m:rPr>
                                          <m:sty m:val="p"/>
                                        </m:rPr>
                                        <w:rPr>
                                          <w:rFonts w:ascii="Cambria Math" w:hAnsi="Cambria Math"/>
                                          <w:lang w:val="sv-SE"/>
                                        </w:rPr>
                                        <m:t xml:space="preserve"> </m:t>
                                      </w:ins>
                                    </m:r>
                                  </m:e>
                                </m:d>
                              </m:den>
                            </m:f>
                          </m:e>
                        </m:rad>
                      </m:e>
                    </m:d>
                  </m:e>
                </m:mr>
              </m:m>
            </m:e>
          </m:d>
        </m:oMath>
      </m:oMathPara>
    </w:p>
    <w:p w14:paraId="298D1A21" w14:textId="77777777" w:rsidR="004F40D5" w:rsidRPr="00CD76DC" w:rsidRDefault="004F40D5" w:rsidP="004F40D5">
      <w:pPr>
        <w:rPr>
          <w:ins w:id="2737" w:author="Lasse J. Laaksonen (Nokia)" w:date="2025-10-09T15:35:00Z" w16du:dateUtc="2025-10-09T12:35:00Z"/>
        </w:rPr>
      </w:pPr>
      <w:ins w:id="2738" w:author="Lasse J. Laaksonen (Nokia)" w:date="2025-10-09T15:35:00Z" w16du:dateUtc="2025-10-09T12:35:00Z">
        <w:r w:rsidRPr="00CD76DC">
          <w:t xml:space="preserve">In addition, the mixing information having the mixing gain values is further temporally interpolated, before applying it to process the input signal containing the audio object and other spatial audio portions as a mixture, by </w:t>
        </w:r>
      </w:ins>
      <m:oMath>
        <m:sSub>
          <m:sSubPr>
            <m:ctrlPr>
              <w:ins w:id="2739" w:author="Lasse J. Laaksonen (Nokia)" w:date="2025-10-09T15:35:00Z" w16du:dateUtc="2025-10-09T12:35:00Z">
                <w:rPr>
                  <w:rFonts w:ascii="Cambria Math" w:hAnsi="Cambria Math"/>
                  <w:i/>
                </w:rPr>
              </w:ins>
            </m:ctrlPr>
          </m:sSubPr>
          <m:e>
            <m:r>
              <w:ins w:id="2740" w:author="Lasse J. Laaksonen (Nokia)" w:date="2025-10-09T15:35:00Z" w16du:dateUtc="2025-10-09T12:35:00Z">
                <m:rPr>
                  <m:nor/>
                </m:rPr>
                <w:rPr>
                  <w:rFonts w:ascii="Cambria Math" w:hAnsi="Cambria Math"/>
                  <w:b/>
                  <w:bCs/>
                </w:rPr>
                <m:t>S</m:t>
              </w:ins>
            </m:r>
          </m:e>
          <m:sub>
            <m:r>
              <w:ins w:id="2741" w:author="Lasse J. Laaksonen (Nokia)" w:date="2025-10-09T15:35:00Z" w16du:dateUtc="2025-10-09T12:35:00Z">
                <w:rPr>
                  <w:rFonts w:ascii="Cambria Math" w:hAnsi="Cambria Math"/>
                </w:rPr>
                <m:t>out</m:t>
              </w:ins>
            </m:r>
          </m:sub>
        </m:sSub>
        <m:r>
          <w:ins w:id="2742" w:author="Lasse J. Laaksonen (Nokia)" w:date="2025-10-09T15:35:00Z" w16du:dateUtc="2025-10-09T12:35:00Z">
            <w:rPr>
              <w:rFonts w:ascii="Cambria Math" w:hAnsi="Cambria Math"/>
            </w:rPr>
            <m:t>=</m:t>
          </w:ins>
        </m:r>
        <m:sSub>
          <m:sSubPr>
            <m:ctrlPr>
              <w:ins w:id="2743" w:author="Lasse J. Laaksonen (Nokia)" w:date="2025-10-09T15:35:00Z" w16du:dateUtc="2025-10-09T12:35:00Z">
                <w:rPr>
                  <w:rFonts w:ascii="Cambria Math" w:hAnsi="Cambria Math"/>
                  <w:i/>
                </w:rPr>
              </w:ins>
            </m:ctrlPr>
          </m:sSubPr>
          <m:e>
            <m:r>
              <w:ins w:id="2744" w:author="Lasse J. Laaksonen (Nokia)" w:date="2025-10-09T15:35:00Z" w16du:dateUtc="2025-10-09T12:35:00Z">
                <m:rPr>
                  <m:nor/>
                </m:rPr>
                <w:rPr>
                  <w:rFonts w:ascii="Cambria Math" w:hAnsi="Cambria Math"/>
                  <w:b/>
                  <w:bCs/>
                </w:rPr>
                <m:t>S</m:t>
              </w:ins>
            </m:r>
          </m:e>
          <m:sub>
            <m:r>
              <w:ins w:id="2745" w:author="Lasse J. Laaksonen (Nokia)" w:date="2025-10-09T15:35:00Z" w16du:dateUtc="2025-10-09T12:35:00Z">
                <w:rPr>
                  <w:rFonts w:ascii="Cambria Math" w:hAnsi="Cambria Math"/>
                </w:rPr>
                <m:t>in</m:t>
              </w:ins>
            </m:r>
          </m:sub>
        </m:sSub>
        <m:sSub>
          <m:sSubPr>
            <m:ctrlPr>
              <w:ins w:id="2746" w:author="Lasse J. Laaksonen (Nokia)" w:date="2025-10-09T15:35:00Z" w16du:dateUtc="2025-10-09T12:35:00Z">
                <w:rPr>
                  <w:rFonts w:ascii="Cambria Math" w:hAnsi="Cambria Math"/>
                  <w:i/>
                </w:rPr>
              </w:ins>
            </m:ctrlPr>
          </m:sSubPr>
          <m:e>
            <m:r>
              <w:ins w:id="2747" w:author="Lasse J. Laaksonen (Nokia)" w:date="2025-10-09T15:35:00Z" w16du:dateUtc="2025-10-09T12:35:00Z">
                <m:rPr>
                  <m:nor/>
                </m:rPr>
                <w:rPr>
                  <w:rFonts w:ascii="Cambria Math" w:hAnsi="Cambria Math"/>
                  <w:b/>
                  <w:bCs/>
                </w:rPr>
                <m:t>M</m:t>
              </w:ins>
            </m:r>
          </m:e>
          <m:sub>
            <m:r>
              <w:ins w:id="2748" w:author="Lasse J. Laaksonen (Nokia)" w:date="2025-10-09T15:35:00Z" w16du:dateUtc="2025-10-09T12:35:00Z">
                <w:rPr>
                  <w:rFonts w:ascii="Cambria Math" w:hAnsi="Cambria Math"/>
                </w:rPr>
                <m:t>pre</m:t>
              </w:ins>
            </m:r>
          </m:sub>
        </m:sSub>
      </m:oMath>
      <w:ins w:id="2749" w:author="Lasse J. Laaksonen (Nokia)" w:date="2025-10-09T15:35:00Z" w16du:dateUtc="2025-10-09T12:35:00Z">
        <w:r w:rsidRPr="00CD76DC">
          <w:t xml:space="preserve">, where </w:t>
        </w:r>
      </w:ins>
      <m:oMath>
        <m:sSub>
          <m:sSubPr>
            <m:ctrlPr>
              <w:ins w:id="2750" w:author="Lasse J. Laaksonen (Nokia)" w:date="2025-10-09T15:35:00Z" w16du:dateUtc="2025-10-09T12:35:00Z">
                <w:rPr>
                  <w:rFonts w:ascii="Cambria Math" w:hAnsi="Cambria Math"/>
                  <w:i/>
                </w:rPr>
              </w:ins>
            </m:ctrlPr>
          </m:sSubPr>
          <m:e>
            <m:r>
              <w:ins w:id="2751" w:author="Lasse J. Laaksonen (Nokia)" w:date="2025-10-09T15:35:00Z" w16du:dateUtc="2025-10-09T12:35:00Z">
                <m:rPr>
                  <m:nor/>
                </m:rPr>
                <w:rPr>
                  <w:rFonts w:ascii="Cambria Math" w:hAnsi="Cambria Math"/>
                  <w:b/>
                  <w:bCs/>
                </w:rPr>
                <m:t>S</m:t>
              </w:ins>
            </m:r>
          </m:e>
          <m:sub>
            <m:r>
              <w:ins w:id="2752" w:author="Lasse J. Laaksonen (Nokia)" w:date="2025-10-09T15:35:00Z" w16du:dateUtc="2025-10-09T12:35:00Z">
                <w:rPr>
                  <w:rFonts w:ascii="Cambria Math" w:hAnsi="Cambria Math"/>
                </w:rPr>
                <m:t>in</m:t>
              </w:ins>
            </m:r>
          </m:sub>
        </m:sSub>
        <m:r>
          <w:ins w:id="2753" w:author="Lasse J. Laaksonen (Nokia)" w:date="2025-10-09T15:35:00Z" w16du:dateUtc="2025-10-09T12:35:00Z">
            <w:rPr>
              <w:rFonts w:ascii="Cambria Math" w:hAnsi="Cambria Math"/>
            </w:rPr>
            <m:t>=</m:t>
          </w:ins>
        </m:r>
        <m:d>
          <m:dPr>
            <m:begChr m:val="["/>
            <m:endChr m:val="]"/>
            <m:ctrlPr>
              <w:ins w:id="2754" w:author="Lasse J. Laaksonen (Nokia)" w:date="2025-10-09T15:35:00Z" w16du:dateUtc="2025-10-09T12:35:00Z">
                <w:rPr>
                  <w:rFonts w:ascii="Cambria Math" w:hAnsi="Cambria Math"/>
                  <w:i/>
                </w:rPr>
              </w:ins>
            </m:ctrlPr>
          </m:dPr>
          <m:e>
            <m:m>
              <m:mPr>
                <m:mcs>
                  <m:mc>
                    <m:mcPr>
                      <m:count m:val="1"/>
                      <m:mcJc m:val="center"/>
                    </m:mcPr>
                  </m:mc>
                </m:mcs>
                <m:ctrlPr>
                  <w:ins w:id="2755" w:author="Lasse J. Laaksonen (Nokia)" w:date="2025-10-09T15:35:00Z" w16du:dateUtc="2025-10-09T12:35:00Z">
                    <w:rPr>
                      <w:rFonts w:ascii="Cambria Math" w:hAnsi="Cambria Math"/>
                      <w:i/>
                    </w:rPr>
                  </w:ins>
                </m:ctrlPr>
              </m:mPr>
              <m:mr>
                <m:e>
                  <m:r>
                    <w:ins w:id="2756" w:author="Lasse J. Laaksonen (Nokia)" w:date="2025-10-09T15:35:00Z" w16du:dateUtc="2025-10-09T12:35:00Z">
                      <w:rPr>
                        <w:rFonts w:ascii="Cambria Math" w:hAnsi="Cambria Math"/>
                      </w:rPr>
                      <m:t>S(k,n,1)</m:t>
                    </w:ins>
                  </m:r>
                </m:e>
              </m:mr>
              <m:mr>
                <m:e>
                  <m:r>
                    <w:ins w:id="2757" w:author="Lasse J. Laaksonen (Nokia)" w:date="2025-10-09T15:35:00Z" w16du:dateUtc="2025-10-09T12:35:00Z">
                      <w:rPr>
                        <w:rFonts w:ascii="Cambria Math" w:hAnsi="Cambria Math"/>
                      </w:rPr>
                      <m:t>S(k,n,2)</m:t>
                    </w:ins>
                  </m:r>
                </m:e>
              </m:mr>
            </m:m>
          </m:e>
        </m:d>
      </m:oMath>
      <w:ins w:id="2758" w:author="Lasse J. Laaksonen (Nokia)" w:date="2025-10-09T15:35:00Z" w16du:dateUtc="2025-10-09T12:35:00Z">
        <w:r w:rsidRPr="00CD76DC">
          <w:t>. This processing based on the mixing information enables the object portion in one these two audio signals to be at least partially moved to another of these two audio signals.</w:t>
        </w:r>
      </w:ins>
    </w:p>
    <w:p w14:paraId="25304001" w14:textId="77777777" w:rsidR="004F40D5" w:rsidRPr="00CD76DC" w:rsidRDefault="004F40D5" w:rsidP="004F40D5">
      <w:pPr>
        <w:rPr>
          <w:ins w:id="2759" w:author="Lasse J. Laaksonen (Nokia)" w:date="2025-10-09T15:35:00Z" w16du:dateUtc="2025-10-09T12:35:00Z"/>
        </w:rPr>
      </w:pPr>
      <w:ins w:id="2760" w:author="Lasse J. Laaksonen (Nokia)" w:date="2025-10-09T15:35:00Z" w16du:dateUtc="2025-10-09T12:35:00Z">
        <w:r w:rsidRPr="00CD76DC">
          <w:t xml:space="preserve">The equalization gain </w:t>
        </w:r>
      </w:ins>
      <m:oMath>
        <m:sSub>
          <m:sSubPr>
            <m:ctrlPr>
              <w:ins w:id="2761" w:author="Lasse J. Laaksonen (Nokia)" w:date="2025-10-09T15:35:00Z" w16du:dateUtc="2025-10-09T12:35:00Z">
                <w:rPr>
                  <w:rFonts w:ascii="Cambria Math" w:hAnsi="Cambria Math"/>
                  <w:i/>
                </w:rPr>
              </w:ins>
            </m:ctrlPr>
          </m:sSubPr>
          <m:e>
            <m:r>
              <w:ins w:id="2762" w:author="Lasse J. Laaksonen (Nokia)" w:date="2025-10-09T15:35:00Z" w16du:dateUtc="2025-10-09T12:35:00Z">
                <w:rPr>
                  <w:rFonts w:ascii="Cambria Math" w:hAnsi="Cambria Math"/>
                </w:rPr>
                <m:t>g</m:t>
              </w:ins>
            </m:r>
          </m:e>
          <m:sub>
            <m:r>
              <w:ins w:id="2763" w:author="Lasse J. Laaksonen (Nokia)" w:date="2025-10-09T15:35:00Z" w16du:dateUtc="2025-10-09T12:35:00Z">
                <w:rPr>
                  <w:rFonts w:ascii="Cambria Math" w:hAnsi="Cambria Math"/>
                </w:rPr>
                <m:t>eq</m:t>
              </w:ins>
            </m:r>
          </m:sub>
        </m:sSub>
        <m:r>
          <w:ins w:id="2764" w:author="Lasse J. Laaksonen (Nokia)" w:date="2025-10-09T15:35:00Z" w16du:dateUtc="2025-10-09T12:35:00Z">
            <w:rPr>
              <w:rFonts w:ascii="Cambria Math" w:hAnsi="Cambria Math"/>
            </w:rPr>
            <m:t xml:space="preserve"> </m:t>
          </w:ins>
        </m:r>
      </m:oMath>
      <w:ins w:id="2765" w:author="Lasse J. Laaksonen (Nokia)" w:date="2025-10-09T15:35:00Z" w16du:dateUtc="2025-10-09T12:35:00Z">
        <w:r w:rsidRPr="00CD76DC">
          <w:t>is determined based on the target total energy and temporally averaged realized energy after applying the preprocessing matrix:</w:t>
        </w:r>
      </w:ins>
    </w:p>
    <w:p w14:paraId="47141BF0" w14:textId="77777777" w:rsidR="004F40D5" w:rsidRPr="00CD76DC" w:rsidRDefault="00000000" w:rsidP="004F40D5">
      <w:pPr>
        <w:pStyle w:val="EQ"/>
        <w:rPr>
          <w:ins w:id="2766" w:author="Lasse J. Laaksonen (Nokia)" w:date="2025-10-09T15:35:00Z" w16du:dateUtc="2025-10-09T12:35:00Z"/>
          <w:lang w:val="sv-SE"/>
        </w:rPr>
      </w:pPr>
      <m:oMathPara>
        <m:oMath>
          <m:sSub>
            <m:sSubPr>
              <m:ctrlPr>
                <w:ins w:id="2767" w:author="Lasse J. Laaksonen (Nokia)" w:date="2025-10-09T15:35:00Z" w16du:dateUtc="2025-10-09T12:35:00Z">
                  <w:rPr>
                    <w:rFonts w:ascii="Cambria Math" w:hAnsi="Cambria Math"/>
                  </w:rPr>
                </w:ins>
              </m:ctrlPr>
            </m:sSubPr>
            <m:e>
              <m:r>
                <w:ins w:id="2768" w:author="Lasse J. Laaksonen (Nokia)" w:date="2025-10-09T15:35:00Z" w16du:dateUtc="2025-10-09T12:35:00Z">
                  <w:rPr>
                    <w:rFonts w:ascii="Cambria Math" w:hAnsi="Cambria Math"/>
                  </w:rPr>
                  <m:t>g</m:t>
                </w:ins>
              </m:r>
            </m:e>
            <m:sub>
              <m:r>
                <w:ins w:id="2769" w:author="Lasse J. Laaksonen (Nokia)" w:date="2025-10-09T15:35:00Z" w16du:dateUtc="2025-10-09T12:35:00Z">
                  <w:rPr>
                    <w:rFonts w:ascii="Cambria Math" w:hAnsi="Cambria Math"/>
                  </w:rPr>
                  <m:t>eq</m:t>
                </w:ins>
              </m:r>
            </m:sub>
          </m:sSub>
          <m:r>
            <w:ins w:id="2770" w:author="Lasse J. Laaksonen (Nokia)" w:date="2025-10-09T15:35:00Z" w16du:dateUtc="2025-10-09T12:35:00Z">
              <m:rPr>
                <m:sty m:val="p"/>
              </m:rPr>
              <w:rPr>
                <w:rFonts w:ascii="Cambria Math" w:hAnsi="Cambria Math"/>
                <w:lang w:val="sv-SE"/>
              </w:rPr>
              <m:t>(</m:t>
            </w:ins>
          </m:r>
          <m:r>
            <w:ins w:id="2771" w:author="Lasse J. Laaksonen (Nokia)" w:date="2025-10-09T15:35:00Z" w16du:dateUtc="2025-10-09T12:35:00Z">
              <w:rPr>
                <w:rFonts w:ascii="Cambria Math" w:hAnsi="Cambria Math"/>
              </w:rPr>
              <m:t>b</m:t>
            </w:ins>
          </m:r>
          <m:r>
            <w:ins w:id="2772" w:author="Lasse J. Laaksonen (Nokia)" w:date="2025-10-09T15:35:00Z" w16du:dateUtc="2025-10-09T12:35:00Z">
              <m:rPr>
                <m:sty m:val="p"/>
              </m:rPr>
              <w:rPr>
                <w:rFonts w:ascii="Cambria Math" w:hAnsi="Cambria Math"/>
                <w:lang w:val="sv-SE"/>
              </w:rPr>
              <m:t>,</m:t>
            </w:ins>
          </m:r>
          <m:r>
            <w:ins w:id="2773" w:author="Lasse J. Laaksonen (Nokia)" w:date="2025-10-09T15:35:00Z" w16du:dateUtc="2025-10-09T12:35:00Z">
              <w:rPr>
                <w:rFonts w:ascii="Cambria Math" w:hAnsi="Cambria Math"/>
              </w:rPr>
              <m:t>m</m:t>
            </w:ins>
          </m:r>
          <m:r>
            <w:ins w:id="2774" w:author="Lasse J. Laaksonen (Nokia)" w:date="2025-10-09T15:35:00Z" w16du:dateUtc="2025-10-09T12:35:00Z">
              <m:rPr>
                <m:sty m:val="p"/>
              </m:rPr>
              <w:rPr>
                <w:rFonts w:ascii="Cambria Math" w:hAnsi="Cambria Math"/>
                <w:lang w:val="sv-SE"/>
              </w:rPr>
              <m:t>)=</m:t>
            </w:ins>
          </m:r>
          <m:r>
            <w:ins w:id="2775" w:author="Lasse J. Laaksonen (Nokia)" w:date="2025-10-09T15:35:00Z" w16du:dateUtc="2025-10-09T12:35:00Z">
              <m:rPr>
                <m:nor/>
              </m:rPr>
              <w:rPr>
                <w:lang w:val="sv-SE"/>
              </w:rPr>
              <m:t>min</m:t>
            </w:ins>
          </m:r>
          <m:d>
            <m:dPr>
              <m:ctrlPr>
                <w:ins w:id="2776" w:author="Lasse J. Laaksonen (Nokia)" w:date="2025-10-09T15:35:00Z" w16du:dateUtc="2025-10-09T12:35:00Z">
                  <w:rPr>
                    <w:rFonts w:ascii="Cambria Math" w:hAnsi="Cambria Math"/>
                  </w:rPr>
                </w:ins>
              </m:ctrlPr>
            </m:dPr>
            <m:e>
              <m:r>
                <w:ins w:id="2777" w:author="Lasse J. Laaksonen (Nokia)" w:date="2025-10-09T15:35:00Z" w16du:dateUtc="2025-10-09T12:35:00Z">
                  <m:rPr>
                    <m:sty m:val="p"/>
                  </m:rPr>
                  <w:rPr>
                    <w:rFonts w:ascii="Cambria Math" w:hAnsi="Cambria Math"/>
                    <w:lang w:val="sv-SE"/>
                  </w:rPr>
                  <m:t>4,</m:t>
                </w:ins>
              </m:r>
              <m:f>
                <m:fPr>
                  <m:ctrlPr>
                    <w:ins w:id="2778" w:author="Lasse J. Laaksonen (Nokia)" w:date="2025-10-09T15:35:00Z" w16du:dateUtc="2025-10-09T12:35:00Z">
                      <w:rPr>
                        <w:rFonts w:ascii="Cambria Math" w:hAnsi="Cambria Math"/>
                      </w:rPr>
                    </w:ins>
                  </m:ctrlPr>
                </m:fPr>
                <m:num>
                  <m:sSub>
                    <m:sSubPr>
                      <m:ctrlPr>
                        <w:ins w:id="2779" w:author="Lasse J. Laaksonen (Nokia)" w:date="2025-10-09T15:35:00Z" w16du:dateUtc="2025-10-09T12:35:00Z">
                          <w:rPr>
                            <w:rFonts w:ascii="Cambria Math" w:hAnsi="Cambria Math"/>
                          </w:rPr>
                        </w:ins>
                      </m:ctrlPr>
                    </m:sSubPr>
                    <m:e>
                      <m:r>
                        <w:ins w:id="2780" w:author="Lasse J. Laaksonen (Nokia)" w:date="2025-10-09T15:35:00Z" w16du:dateUtc="2025-10-09T12:35:00Z">
                          <w:rPr>
                            <w:rFonts w:ascii="Cambria Math" w:hAnsi="Cambria Math"/>
                          </w:rPr>
                          <m:t>E</m:t>
                        </w:ins>
                      </m:r>
                    </m:e>
                    <m:sub>
                      <m:r>
                        <w:ins w:id="2781" w:author="Lasse J. Laaksonen (Nokia)" w:date="2025-10-09T15:35:00Z" w16du:dateUtc="2025-10-09T12:35:00Z">
                          <w:rPr>
                            <w:rFonts w:ascii="Cambria Math" w:hAnsi="Cambria Math"/>
                          </w:rPr>
                          <m:t>tot</m:t>
                        </w:ins>
                      </m:r>
                      <m:r>
                        <w:ins w:id="2782" w:author="Lasse J. Laaksonen (Nokia)" w:date="2025-10-09T15:35:00Z" w16du:dateUtc="2025-10-09T12:35:00Z">
                          <m:rPr>
                            <m:sty m:val="p"/>
                          </m:rPr>
                          <w:rPr>
                            <w:rFonts w:ascii="Cambria Math" w:hAnsi="Cambria Math"/>
                            <w:lang w:val="sv-SE"/>
                          </w:rPr>
                          <m:t xml:space="preserve">, </m:t>
                        </w:ins>
                      </m:r>
                      <m:r>
                        <w:ins w:id="2783" w:author="Lasse J. Laaksonen (Nokia)" w:date="2025-10-09T15:35:00Z" w16du:dateUtc="2025-10-09T12:35:00Z">
                          <w:rPr>
                            <w:rFonts w:ascii="Cambria Math" w:hAnsi="Cambria Math"/>
                          </w:rPr>
                          <m:t>target</m:t>
                        </w:ins>
                      </m:r>
                    </m:sub>
                  </m:sSub>
                  <m:d>
                    <m:dPr>
                      <m:ctrlPr>
                        <w:ins w:id="2784" w:author="Lasse J. Laaksonen (Nokia)" w:date="2025-10-09T15:35:00Z" w16du:dateUtc="2025-10-09T12:35:00Z">
                          <w:rPr>
                            <w:rFonts w:ascii="Cambria Math" w:hAnsi="Cambria Math"/>
                          </w:rPr>
                        </w:ins>
                      </m:ctrlPr>
                    </m:dPr>
                    <m:e>
                      <m:r>
                        <w:ins w:id="2785" w:author="Lasse J. Laaksonen (Nokia)" w:date="2025-10-09T15:35:00Z" w16du:dateUtc="2025-10-09T12:35:00Z">
                          <w:rPr>
                            <w:rFonts w:ascii="Cambria Math" w:hAnsi="Cambria Math"/>
                          </w:rPr>
                          <m:t>b</m:t>
                        </w:ins>
                      </m:r>
                      <m:r>
                        <w:ins w:id="2786" w:author="Lasse J. Laaksonen (Nokia)" w:date="2025-10-09T15:35:00Z" w16du:dateUtc="2025-10-09T12:35:00Z">
                          <m:rPr>
                            <m:sty m:val="p"/>
                          </m:rPr>
                          <w:rPr>
                            <w:rFonts w:ascii="Cambria Math" w:hAnsi="Cambria Math"/>
                            <w:lang w:val="sv-SE"/>
                          </w:rPr>
                          <m:t>,</m:t>
                        </w:ins>
                      </m:r>
                      <m:r>
                        <w:ins w:id="2787" w:author="Lasse J. Laaksonen (Nokia)" w:date="2025-10-09T15:35:00Z" w16du:dateUtc="2025-10-09T12:35:00Z">
                          <w:rPr>
                            <w:rFonts w:ascii="Cambria Math" w:hAnsi="Cambria Math"/>
                          </w:rPr>
                          <m:t>m</m:t>
                        </w:ins>
                      </m:r>
                    </m:e>
                  </m:d>
                </m:num>
                <m:den>
                  <m:r>
                    <w:ins w:id="2788" w:author="Lasse J. Laaksonen (Nokia)" w:date="2025-10-09T15:35:00Z" w16du:dateUtc="2025-10-09T12:35:00Z">
                      <m:rPr>
                        <m:nor/>
                      </m:rPr>
                      <w:rPr>
                        <w:lang w:val="sv-SE"/>
                      </w:rPr>
                      <m:t>max</m:t>
                    </w:ins>
                  </m:r>
                  <m:d>
                    <m:dPr>
                      <m:ctrlPr>
                        <w:ins w:id="2789" w:author="Lasse J. Laaksonen (Nokia)" w:date="2025-10-09T15:35:00Z" w16du:dateUtc="2025-10-09T12:35:00Z">
                          <w:rPr>
                            <w:rFonts w:ascii="Cambria Math" w:hAnsi="Cambria Math"/>
                            <w:lang w:val="sv-SE"/>
                          </w:rPr>
                        </w:ins>
                      </m:ctrlPr>
                    </m:dPr>
                    <m:e>
                      <m:sSup>
                        <m:sSupPr>
                          <m:ctrlPr>
                            <w:ins w:id="2790" w:author="Lasse J. Laaksonen (Nokia)" w:date="2025-10-09T15:35:00Z" w16du:dateUtc="2025-10-09T12:35:00Z">
                              <w:rPr>
                                <w:rFonts w:ascii="Cambria Math" w:hAnsi="Cambria Math"/>
                                <w:lang w:val="sv-SE"/>
                              </w:rPr>
                            </w:ins>
                          </m:ctrlPr>
                        </m:sSupPr>
                        <m:e>
                          <m:r>
                            <w:ins w:id="2791" w:author="Lasse J. Laaksonen (Nokia)" w:date="2025-10-09T15:35:00Z" w16du:dateUtc="2025-10-09T12:35:00Z">
                              <m:rPr>
                                <m:sty m:val="p"/>
                              </m:rPr>
                              <w:rPr>
                                <w:rFonts w:ascii="Cambria Math" w:hAnsi="Cambria Math"/>
                                <w:lang w:val="sv-SE"/>
                              </w:rPr>
                              <m:t>10</m:t>
                            </w:ins>
                          </m:r>
                        </m:e>
                        <m:sup>
                          <m:r>
                            <w:ins w:id="2792" w:author="Lasse J. Laaksonen (Nokia)" w:date="2025-10-09T15:35:00Z" w16du:dateUtc="2025-10-09T12:35:00Z">
                              <m:rPr>
                                <m:sty m:val="p"/>
                              </m:rPr>
                              <w:rPr>
                                <w:rFonts w:ascii="Cambria Math" w:hAnsi="Cambria Math"/>
                                <w:lang w:val="sv-SE"/>
                              </w:rPr>
                              <m:t>-12</m:t>
                            </w:ins>
                          </m:r>
                        </m:sup>
                      </m:sSup>
                      <m:r>
                        <w:ins w:id="2793" w:author="Lasse J. Laaksonen (Nokia)" w:date="2025-10-09T15:35:00Z" w16du:dateUtc="2025-10-09T12:35:00Z">
                          <m:rPr>
                            <m:sty m:val="p"/>
                          </m:rPr>
                          <w:rPr>
                            <w:rFonts w:ascii="Cambria Math" w:hAnsi="Cambria Math"/>
                            <w:lang w:val="sv-SE"/>
                          </w:rPr>
                          <m:t xml:space="preserve">, </m:t>
                        </w:ins>
                      </m:r>
                      <m:sSub>
                        <m:sSubPr>
                          <m:ctrlPr>
                            <w:ins w:id="2794" w:author="Lasse J. Laaksonen (Nokia)" w:date="2025-10-09T15:35:00Z" w16du:dateUtc="2025-10-09T12:35:00Z">
                              <w:rPr>
                                <w:rFonts w:ascii="Cambria Math" w:hAnsi="Cambria Math"/>
                              </w:rPr>
                            </w:ins>
                          </m:ctrlPr>
                        </m:sSubPr>
                        <m:e>
                          <m:r>
                            <w:ins w:id="2795" w:author="Lasse J. Laaksonen (Nokia)" w:date="2025-10-09T15:35:00Z" w16du:dateUtc="2025-10-09T12:35:00Z">
                              <w:rPr>
                                <w:rFonts w:ascii="Cambria Math" w:hAnsi="Cambria Math"/>
                              </w:rPr>
                              <m:t>E</m:t>
                            </w:ins>
                          </m:r>
                        </m:e>
                        <m:sub>
                          <m:r>
                            <w:ins w:id="2796" w:author="Lasse J. Laaksonen (Nokia)" w:date="2025-10-09T15:35:00Z" w16du:dateUtc="2025-10-09T12:35:00Z">
                              <w:rPr>
                                <w:rFonts w:ascii="Cambria Math" w:hAnsi="Cambria Math"/>
                              </w:rPr>
                              <m:t>tot</m:t>
                            </w:ins>
                          </m:r>
                          <m:r>
                            <w:ins w:id="2797" w:author="Lasse J. Laaksonen (Nokia)" w:date="2025-10-09T15:35:00Z" w16du:dateUtc="2025-10-09T12:35:00Z">
                              <m:rPr>
                                <m:sty m:val="p"/>
                              </m:rPr>
                              <w:rPr>
                                <w:rFonts w:ascii="Cambria Math" w:hAnsi="Cambria Math"/>
                                <w:lang w:val="sv-SE"/>
                              </w:rPr>
                              <m:t>,</m:t>
                            </w:ins>
                          </m:r>
                          <m:r>
                            <w:ins w:id="2798" w:author="Lasse J. Laaksonen (Nokia)" w:date="2025-10-09T15:35:00Z" w16du:dateUtc="2025-10-09T12:35:00Z">
                              <w:rPr>
                                <w:rFonts w:ascii="Cambria Math" w:hAnsi="Cambria Math"/>
                              </w:rPr>
                              <m:t>realized</m:t>
                            </w:ins>
                          </m:r>
                        </m:sub>
                      </m:sSub>
                      <m:d>
                        <m:dPr>
                          <m:ctrlPr>
                            <w:ins w:id="2799" w:author="Lasse J. Laaksonen (Nokia)" w:date="2025-10-09T15:35:00Z" w16du:dateUtc="2025-10-09T12:35:00Z">
                              <w:rPr>
                                <w:rFonts w:ascii="Cambria Math" w:hAnsi="Cambria Math"/>
                              </w:rPr>
                            </w:ins>
                          </m:ctrlPr>
                        </m:dPr>
                        <m:e>
                          <m:r>
                            <w:ins w:id="2800" w:author="Lasse J. Laaksonen (Nokia)" w:date="2025-10-09T15:35:00Z" w16du:dateUtc="2025-10-09T12:35:00Z">
                              <w:rPr>
                                <w:rFonts w:ascii="Cambria Math" w:hAnsi="Cambria Math"/>
                              </w:rPr>
                              <m:t>b</m:t>
                            </w:ins>
                          </m:r>
                          <m:r>
                            <w:ins w:id="2801" w:author="Lasse J. Laaksonen (Nokia)" w:date="2025-10-09T15:35:00Z" w16du:dateUtc="2025-10-09T12:35:00Z">
                              <m:rPr>
                                <m:sty m:val="p"/>
                              </m:rPr>
                              <w:rPr>
                                <w:rFonts w:ascii="Cambria Math" w:hAnsi="Cambria Math"/>
                                <w:lang w:val="sv-SE"/>
                              </w:rPr>
                              <m:t>,</m:t>
                            </w:ins>
                          </m:r>
                          <m:r>
                            <w:ins w:id="2802" w:author="Lasse J. Laaksonen (Nokia)" w:date="2025-10-09T15:35:00Z" w16du:dateUtc="2025-10-09T12:35:00Z">
                              <w:rPr>
                                <w:rFonts w:ascii="Cambria Math" w:hAnsi="Cambria Math"/>
                              </w:rPr>
                              <m:t>m</m:t>
                            </w:ins>
                          </m:r>
                        </m:e>
                      </m:d>
                    </m:e>
                  </m:d>
                </m:den>
              </m:f>
            </m:e>
          </m:d>
        </m:oMath>
      </m:oMathPara>
    </w:p>
    <w:p w14:paraId="69809B27" w14:textId="77777777" w:rsidR="004F40D5" w:rsidRPr="00CD76DC" w:rsidRDefault="004F40D5" w:rsidP="004F40D5">
      <w:pPr>
        <w:rPr>
          <w:ins w:id="2803" w:author="Lasse J. Laaksonen (Nokia)" w:date="2025-10-09T15:35:00Z" w16du:dateUtc="2025-10-09T12:35:00Z"/>
          <w:lang w:val="sv-SE"/>
        </w:rPr>
      </w:pPr>
      <w:ins w:id="2804" w:author="Lasse J. Laaksonen (Nokia)" w:date="2025-10-09T15:35:00Z" w16du:dateUtc="2025-10-09T12:35:00Z">
        <w:r w:rsidRPr="00CD76DC">
          <w:t>where</w:t>
        </w:r>
      </w:ins>
    </w:p>
    <w:p w14:paraId="05CD26A0" w14:textId="77777777" w:rsidR="004F40D5" w:rsidRPr="00CD76DC" w:rsidRDefault="00000000" w:rsidP="004F40D5">
      <w:pPr>
        <w:pStyle w:val="EQ"/>
        <w:rPr>
          <w:ins w:id="2805" w:author="Lasse J. Laaksonen (Nokia)" w:date="2025-10-09T15:35:00Z" w16du:dateUtc="2025-10-09T12:35:00Z"/>
        </w:rPr>
      </w:pPr>
      <m:oMathPara>
        <m:oMath>
          <m:sSub>
            <m:sSubPr>
              <m:ctrlPr>
                <w:ins w:id="2806" w:author="Lasse J. Laaksonen (Nokia)" w:date="2025-10-09T15:35:00Z" w16du:dateUtc="2025-10-09T12:35:00Z">
                  <w:rPr>
                    <w:rFonts w:ascii="Cambria Math" w:hAnsi="Cambria Math"/>
                  </w:rPr>
                </w:ins>
              </m:ctrlPr>
            </m:sSubPr>
            <m:e>
              <m:r>
                <w:ins w:id="2807" w:author="Lasse J. Laaksonen (Nokia)" w:date="2025-10-09T15:35:00Z" w16du:dateUtc="2025-10-09T12:35:00Z">
                  <w:rPr>
                    <w:rFonts w:ascii="Cambria Math" w:hAnsi="Cambria Math"/>
                  </w:rPr>
                  <m:t>E</m:t>
                </w:ins>
              </m:r>
            </m:e>
            <m:sub>
              <m:r>
                <w:ins w:id="2808" w:author="Lasse J. Laaksonen (Nokia)" w:date="2025-10-09T15:35:00Z" w16du:dateUtc="2025-10-09T12:35:00Z">
                  <w:rPr>
                    <w:rFonts w:ascii="Cambria Math" w:hAnsi="Cambria Math"/>
                  </w:rPr>
                  <m:t>tot</m:t>
                </w:ins>
              </m:r>
              <m:r>
                <w:ins w:id="2809" w:author="Lasse J. Laaksonen (Nokia)" w:date="2025-10-09T15:35:00Z" w16du:dateUtc="2025-10-09T12:35:00Z">
                  <m:rPr>
                    <m:sty m:val="p"/>
                  </m:rPr>
                  <w:rPr>
                    <w:rFonts w:ascii="Cambria Math" w:hAnsi="Cambria Math"/>
                  </w:rPr>
                  <m:t>,</m:t>
                </w:ins>
              </m:r>
              <m:r>
                <w:ins w:id="2810" w:author="Lasse J. Laaksonen (Nokia)" w:date="2025-10-09T15:35:00Z" w16du:dateUtc="2025-10-09T12:35:00Z">
                  <w:rPr>
                    <w:rFonts w:ascii="Cambria Math" w:hAnsi="Cambria Math"/>
                  </w:rPr>
                  <m:t>realized</m:t>
                </w:ins>
              </m:r>
            </m:sub>
          </m:sSub>
          <m:d>
            <m:dPr>
              <m:ctrlPr>
                <w:ins w:id="2811" w:author="Lasse J. Laaksonen (Nokia)" w:date="2025-10-09T15:35:00Z" w16du:dateUtc="2025-10-09T12:35:00Z">
                  <w:rPr>
                    <w:rFonts w:ascii="Cambria Math" w:hAnsi="Cambria Math"/>
                  </w:rPr>
                </w:ins>
              </m:ctrlPr>
            </m:dPr>
            <m:e>
              <m:r>
                <w:ins w:id="2812" w:author="Lasse J. Laaksonen (Nokia)" w:date="2025-10-09T15:35:00Z" w16du:dateUtc="2025-10-09T12:35:00Z">
                  <w:rPr>
                    <w:rFonts w:ascii="Cambria Math" w:hAnsi="Cambria Math"/>
                  </w:rPr>
                  <m:t>b</m:t>
                </w:ins>
              </m:r>
              <m:r>
                <w:ins w:id="2813" w:author="Lasse J. Laaksonen (Nokia)" w:date="2025-10-09T15:35:00Z" w16du:dateUtc="2025-10-09T12:35:00Z">
                  <m:rPr>
                    <m:sty m:val="p"/>
                  </m:rPr>
                  <w:rPr>
                    <w:rFonts w:ascii="Cambria Math" w:hAnsi="Cambria Math"/>
                  </w:rPr>
                  <m:t>,</m:t>
                </w:ins>
              </m:r>
              <m:r>
                <w:ins w:id="2814" w:author="Lasse J. Laaksonen (Nokia)" w:date="2025-10-09T15:35:00Z" w16du:dateUtc="2025-10-09T12:35:00Z">
                  <w:rPr>
                    <w:rFonts w:ascii="Cambria Math" w:hAnsi="Cambria Math"/>
                  </w:rPr>
                  <m:t>m</m:t>
                </w:ins>
              </m:r>
            </m:e>
          </m:d>
          <m:r>
            <w:ins w:id="2815" w:author="Lasse J. Laaksonen (Nokia)" w:date="2025-10-09T15:35:00Z" w16du:dateUtc="2025-10-09T12:35:00Z">
              <m:rPr>
                <m:sty m:val="p"/>
              </m:rPr>
              <w:rPr>
                <w:rFonts w:ascii="Cambria Math" w:hAnsi="Cambria Math"/>
              </w:rPr>
              <m:t>=</m:t>
            </w:ins>
          </m:r>
          <m:nary>
            <m:naryPr>
              <m:chr m:val="∑"/>
              <m:limLoc m:val="undOvr"/>
              <m:ctrlPr>
                <w:ins w:id="2816" w:author="Lasse J. Laaksonen (Nokia)" w:date="2025-10-09T15:35:00Z" w16du:dateUtc="2025-10-09T12:35:00Z">
                  <w:rPr>
                    <w:rFonts w:ascii="Cambria Math" w:hAnsi="Cambria Math"/>
                  </w:rPr>
                </w:ins>
              </m:ctrlPr>
            </m:naryPr>
            <m:sub>
              <m:r>
                <w:ins w:id="2817" w:author="Lasse J. Laaksonen (Nokia)" w:date="2025-10-09T15:35:00Z" w16du:dateUtc="2025-10-09T12:35:00Z">
                  <w:rPr>
                    <w:rFonts w:ascii="Cambria Math" w:hAnsi="Cambria Math"/>
                  </w:rPr>
                  <m:t>i</m:t>
                </w:ins>
              </m:r>
              <m:r>
                <w:ins w:id="2818" w:author="Lasse J. Laaksonen (Nokia)" w:date="2025-10-09T15:35:00Z" w16du:dateUtc="2025-10-09T12:35:00Z">
                  <m:rPr>
                    <m:sty m:val="p"/>
                  </m:rPr>
                  <w:rPr>
                    <w:rFonts w:ascii="Cambria Math" w:hAnsi="Cambria Math"/>
                  </w:rPr>
                  <m:t>=1</m:t>
                </w:ins>
              </m:r>
            </m:sub>
            <m:sup>
              <m:r>
                <w:ins w:id="2819" w:author="Lasse J. Laaksonen (Nokia)" w:date="2025-10-09T15:35:00Z" w16du:dateUtc="2025-10-09T12:35:00Z">
                  <m:rPr>
                    <m:sty m:val="p"/>
                  </m:rPr>
                  <w:rPr>
                    <w:rFonts w:ascii="Cambria Math" w:hAnsi="Cambria Math"/>
                  </w:rPr>
                  <m:t>2</m:t>
                </w:ins>
              </m:r>
            </m:sup>
            <m:e>
              <m:d>
                <m:dPr>
                  <m:ctrlPr>
                    <w:ins w:id="2820" w:author="Lasse J. Laaksonen (Nokia)" w:date="2025-10-09T15:35:00Z" w16du:dateUtc="2025-10-09T12:35:00Z">
                      <w:rPr>
                        <w:rFonts w:ascii="Cambria Math" w:hAnsi="Cambria Math"/>
                      </w:rPr>
                    </w:ins>
                  </m:ctrlPr>
                </m:dPr>
                <m:e>
                  <m:nary>
                    <m:naryPr>
                      <m:chr m:val="∑"/>
                      <m:limLoc m:val="undOvr"/>
                      <m:ctrlPr>
                        <w:ins w:id="2821" w:author="Lasse J. Laaksonen (Nokia)" w:date="2025-10-09T15:35:00Z" w16du:dateUtc="2025-10-09T12:35:00Z">
                          <w:rPr>
                            <w:rFonts w:ascii="Cambria Math" w:hAnsi="Cambria Math"/>
                          </w:rPr>
                        </w:ins>
                      </m:ctrlPr>
                    </m:naryPr>
                    <m:sub>
                      <m:r>
                        <w:ins w:id="2822" w:author="Lasse J. Laaksonen (Nokia)" w:date="2025-10-09T15:35:00Z" w16du:dateUtc="2025-10-09T12:35:00Z">
                          <w:rPr>
                            <w:rFonts w:ascii="Cambria Math" w:hAnsi="Cambria Math"/>
                          </w:rPr>
                          <m:t>k</m:t>
                        </w:ins>
                      </m:r>
                      <m:r>
                        <w:ins w:id="2823" w:author="Lasse J. Laaksonen (Nokia)" w:date="2025-10-09T15:35:00Z" w16du:dateUtc="2025-10-09T12:35:00Z">
                          <m:rPr>
                            <m:sty m:val="p"/>
                          </m:rPr>
                          <w:rPr>
                            <w:rFonts w:ascii="Cambria Math" w:hAnsi="Cambria Math"/>
                          </w:rPr>
                          <m:t xml:space="preserve">= </m:t>
                        </w:ins>
                      </m:r>
                      <m:sSub>
                        <m:sSubPr>
                          <m:ctrlPr>
                            <w:ins w:id="2824" w:author="Lasse J. Laaksonen (Nokia)" w:date="2025-10-09T15:35:00Z" w16du:dateUtc="2025-10-09T12:35:00Z">
                              <w:rPr>
                                <w:rFonts w:ascii="Cambria Math" w:hAnsi="Cambria Math"/>
                              </w:rPr>
                            </w:ins>
                          </m:ctrlPr>
                        </m:sSubPr>
                        <m:e>
                          <m:r>
                            <w:ins w:id="2825" w:author="Lasse J. Laaksonen (Nokia)" w:date="2025-10-09T15:35:00Z" w16du:dateUtc="2025-10-09T12:35:00Z">
                              <w:rPr>
                                <w:rFonts w:ascii="Cambria Math" w:hAnsi="Cambria Math"/>
                              </w:rPr>
                              <m:t>k</m:t>
                            </w:ins>
                          </m:r>
                        </m:e>
                        <m:sub>
                          <m:r>
                            <w:ins w:id="2826" w:author="Lasse J. Laaksonen (Nokia)" w:date="2025-10-09T15:35:00Z" w16du:dateUtc="2025-10-09T12:35:00Z">
                              <m:rPr>
                                <m:sty m:val="p"/>
                              </m:rPr>
                              <w:rPr>
                                <w:rFonts w:ascii="Cambria Math" w:hAnsi="Cambria Math"/>
                              </w:rPr>
                              <m:t>low</m:t>
                            </w:ins>
                          </m:r>
                        </m:sub>
                      </m:sSub>
                      <m:r>
                        <w:ins w:id="2827" w:author="Lasse J. Laaksonen (Nokia)" w:date="2025-10-09T15:35:00Z" w16du:dateUtc="2025-10-09T12:35:00Z">
                          <m:rPr>
                            <m:sty m:val="p"/>
                          </m:rPr>
                          <w:rPr>
                            <w:rFonts w:ascii="Cambria Math" w:hAnsi="Cambria Math"/>
                          </w:rPr>
                          <m:t>(</m:t>
                        </w:ins>
                      </m:r>
                      <m:r>
                        <w:ins w:id="2828" w:author="Lasse J. Laaksonen (Nokia)" w:date="2025-10-09T15:35:00Z" w16du:dateUtc="2025-10-09T12:35:00Z">
                          <w:rPr>
                            <w:rFonts w:ascii="Cambria Math" w:hAnsi="Cambria Math"/>
                          </w:rPr>
                          <m:t>b</m:t>
                        </w:ins>
                      </m:r>
                      <m:r>
                        <w:ins w:id="2829" w:author="Lasse J. Laaksonen (Nokia)" w:date="2025-10-09T15:35:00Z" w16du:dateUtc="2025-10-09T12:35:00Z">
                          <m:rPr>
                            <m:sty m:val="p"/>
                          </m:rPr>
                          <w:rPr>
                            <w:rFonts w:ascii="Cambria Math" w:hAnsi="Cambria Math"/>
                          </w:rPr>
                          <m:t>)</m:t>
                        </w:ins>
                      </m:r>
                    </m:sub>
                    <m:sup>
                      <m:sSub>
                        <m:sSubPr>
                          <m:ctrlPr>
                            <w:ins w:id="2830" w:author="Lasse J. Laaksonen (Nokia)" w:date="2025-10-09T15:35:00Z" w16du:dateUtc="2025-10-09T12:35:00Z">
                              <w:rPr>
                                <w:rFonts w:ascii="Cambria Math" w:hAnsi="Cambria Math"/>
                              </w:rPr>
                            </w:ins>
                          </m:ctrlPr>
                        </m:sSubPr>
                        <m:e>
                          <m:r>
                            <w:ins w:id="2831" w:author="Lasse J. Laaksonen (Nokia)" w:date="2025-10-09T15:35:00Z" w16du:dateUtc="2025-10-09T12:35:00Z">
                              <w:rPr>
                                <w:rFonts w:ascii="Cambria Math" w:hAnsi="Cambria Math"/>
                              </w:rPr>
                              <m:t>k</m:t>
                            </w:ins>
                          </m:r>
                        </m:e>
                        <m:sub>
                          <m:r>
                            <w:ins w:id="2832" w:author="Lasse J. Laaksonen (Nokia)" w:date="2025-10-09T15:35:00Z" w16du:dateUtc="2025-10-09T12:35:00Z">
                              <m:rPr>
                                <m:sty m:val="p"/>
                              </m:rPr>
                              <w:rPr>
                                <w:rFonts w:ascii="Cambria Math" w:hAnsi="Cambria Math"/>
                              </w:rPr>
                              <m:t>high</m:t>
                            </w:ins>
                          </m:r>
                        </m:sub>
                      </m:sSub>
                      <m:r>
                        <w:ins w:id="2833" w:author="Lasse J. Laaksonen (Nokia)" w:date="2025-10-09T15:35:00Z" w16du:dateUtc="2025-10-09T12:35:00Z">
                          <m:rPr>
                            <m:sty m:val="p"/>
                          </m:rPr>
                          <w:rPr>
                            <w:rFonts w:ascii="Cambria Math" w:hAnsi="Cambria Math"/>
                          </w:rPr>
                          <m:t>(</m:t>
                        </w:ins>
                      </m:r>
                      <m:r>
                        <w:ins w:id="2834" w:author="Lasse J. Laaksonen (Nokia)" w:date="2025-10-09T15:35:00Z" w16du:dateUtc="2025-10-09T12:35:00Z">
                          <w:rPr>
                            <w:rFonts w:ascii="Cambria Math" w:hAnsi="Cambria Math"/>
                          </w:rPr>
                          <m:t>b</m:t>
                        </w:ins>
                      </m:r>
                      <m:r>
                        <w:ins w:id="2835" w:author="Lasse J. Laaksonen (Nokia)" w:date="2025-10-09T15:35:00Z" w16du:dateUtc="2025-10-09T12:35:00Z">
                          <m:rPr>
                            <m:sty m:val="p"/>
                          </m:rPr>
                          <w:rPr>
                            <w:rFonts w:ascii="Cambria Math" w:hAnsi="Cambria Math"/>
                          </w:rPr>
                          <m:t>)</m:t>
                        </w:ins>
                      </m:r>
                    </m:sup>
                    <m:e>
                      <m:d>
                        <m:dPr>
                          <m:ctrlPr>
                            <w:ins w:id="2836" w:author="Lasse J. Laaksonen (Nokia)" w:date="2025-10-09T15:35:00Z" w16du:dateUtc="2025-10-09T12:35:00Z">
                              <w:rPr>
                                <w:rFonts w:ascii="Cambria Math" w:hAnsi="Cambria Math"/>
                              </w:rPr>
                            </w:ins>
                          </m:ctrlPr>
                        </m:dPr>
                        <m:e>
                          <m:nary>
                            <m:naryPr>
                              <m:chr m:val="∑"/>
                              <m:limLoc m:val="undOvr"/>
                              <m:ctrlPr>
                                <w:ins w:id="2837" w:author="Lasse J. Laaksonen (Nokia)" w:date="2025-10-09T15:35:00Z" w16du:dateUtc="2025-10-09T12:35:00Z">
                                  <w:rPr>
                                    <w:rFonts w:ascii="Cambria Math" w:hAnsi="Cambria Math"/>
                                  </w:rPr>
                                </w:ins>
                              </m:ctrlPr>
                            </m:naryPr>
                            <m:sub>
                              <m:r>
                                <w:ins w:id="2838" w:author="Lasse J. Laaksonen (Nokia)" w:date="2025-10-09T15:35:00Z" w16du:dateUtc="2025-10-09T12:35:00Z">
                                  <w:rPr>
                                    <w:rFonts w:ascii="Cambria Math" w:hAnsi="Cambria Math"/>
                                  </w:rPr>
                                  <m:t>n</m:t>
                                </w:ins>
                              </m:r>
                              <m:r>
                                <w:ins w:id="2839" w:author="Lasse J. Laaksonen (Nokia)" w:date="2025-10-09T15:35:00Z" w16du:dateUtc="2025-10-09T12:35:00Z">
                                  <m:rPr>
                                    <m:sty m:val="p"/>
                                  </m:rPr>
                                  <w:rPr>
                                    <w:rFonts w:ascii="Cambria Math" w:hAnsi="Cambria Math"/>
                                  </w:rPr>
                                  <m:t>=</m:t>
                                </w:ins>
                              </m:r>
                              <m:sSub>
                                <m:sSubPr>
                                  <m:ctrlPr>
                                    <w:ins w:id="2840" w:author="Lasse J. Laaksonen (Nokia)" w:date="2025-10-09T15:35:00Z" w16du:dateUtc="2025-10-09T12:35:00Z">
                                      <w:rPr>
                                        <w:rFonts w:ascii="Cambria Math" w:hAnsi="Cambria Math"/>
                                      </w:rPr>
                                    </w:ins>
                                  </m:ctrlPr>
                                </m:sSubPr>
                                <m:e>
                                  <m:r>
                                    <w:ins w:id="2841" w:author="Lasse J. Laaksonen (Nokia)" w:date="2025-10-09T15:35:00Z" w16du:dateUtc="2025-10-09T12:35:00Z">
                                      <w:rPr>
                                        <w:rFonts w:ascii="Cambria Math" w:hAnsi="Cambria Math"/>
                                      </w:rPr>
                                      <m:t>n</m:t>
                                    </w:ins>
                                  </m:r>
                                </m:e>
                                <m:sub>
                                  <m:r>
                                    <w:ins w:id="2842" w:author="Lasse J. Laaksonen (Nokia)" w:date="2025-10-09T15:35:00Z" w16du:dateUtc="2025-10-09T12:35:00Z">
                                      <m:rPr>
                                        <m:sty m:val="p"/>
                                      </m:rPr>
                                      <w:rPr>
                                        <w:rFonts w:ascii="Cambria Math" w:hAnsi="Cambria Math"/>
                                      </w:rPr>
                                      <m:t>first</m:t>
                                    </w:ins>
                                  </m:r>
                                </m:sub>
                              </m:sSub>
                              <m:r>
                                <w:ins w:id="2843" w:author="Lasse J. Laaksonen (Nokia)" w:date="2025-10-09T15:35:00Z" w16du:dateUtc="2025-10-09T12:35:00Z">
                                  <m:rPr>
                                    <m:sty m:val="p"/>
                                  </m:rPr>
                                  <w:rPr>
                                    <w:rFonts w:ascii="Cambria Math" w:hAnsi="Cambria Math"/>
                                  </w:rPr>
                                  <m:t>(</m:t>
                                </w:ins>
                              </m:r>
                              <m:r>
                                <w:ins w:id="2844" w:author="Lasse J. Laaksonen (Nokia)" w:date="2025-10-09T15:35:00Z" w16du:dateUtc="2025-10-09T12:35:00Z">
                                  <w:rPr>
                                    <w:rFonts w:ascii="Cambria Math" w:hAnsi="Cambria Math"/>
                                  </w:rPr>
                                  <m:t>m</m:t>
                                </w:ins>
                              </m:r>
                              <m:r>
                                <w:ins w:id="2845" w:author="Lasse J. Laaksonen (Nokia)" w:date="2025-10-09T15:35:00Z" w16du:dateUtc="2025-10-09T12:35:00Z">
                                  <m:rPr>
                                    <m:sty m:val="p"/>
                                  </m:rPr>
                                  <w:rPr>
                                    <w:rFonts w:ascii="Cambria Math" w:hAnsi="Cambria Math"/>
                                  </w:rPr>
                                  <m:t>)</m:t>
                                </w:ins>
                              </m:r>
                            </m:sub>
                            <m:sup>
                              <m:sSub>
                                <m:sSubPr>
                                  <m:ctrlPr>
                                    <w:ins w:id="2846" w:author="Lasse J. Laaksonen (Nokia)" w:date="2025-10-09T15:35:00Z" w16du:dateUtc="2025-10-09T12:35:00Z">
                                      <w:rPr>
                                        <w:rFonts w:ascii="Cambria Math" w:hAnsi="Cambria Math"/>
                                      </w:rPr>
                                    </w:ins>
                                  </m:ctrlPr>
                                </m:sSubPr>
                                <m:e>
                                  <m:r>
                                    <w:ins w:id="2847" w:author="Lasse J. Laaksonen (Nokia)" w:date="2025-10-09T15:35:00Z" w16du:dateUtc="2025-10-09T12:35:00Z">
                                      <w:rPr>
                                        <w:rFonts w:ascii="Cambria Math" w:hAnsi="Cambria Math"/>
                                      </w:rPr>
                                      <m:t>n</m:t>
                                    </w:ins>
                                  </m:r>
                                </m:e>
                                <m:sub>
                                  <m:r>
                                    <w:ins w:id="2848" w:author="Lasse J. Laaksonen (Nokia)" w:date="2025-10-09T15:35:00Z" w16du:dateUtc="2025-10-09T12:35:00Z">
                                      <m:rPr>
                                        <m:sty m:val="p"/>
                                      </m:rPr>
                                      <w:rPr>
                                        <w:rFonts w:ascii="Cambria Math" w:hAnsi="Cambria Math"/>
                                      </w:rPr>
                                      <m:t>last</m:t>
                                    </w:ins>
                                  </m:r>
                                </m:sub>
                              </m:sSub>
                              <m:r>
                                <w:ins w:id="2849" w:author="Lasse J. Laaksonen (Nokia)" w:date="2025-10-09T15:35:00Z" w16du:dateUtc="2025-10-09T12:35:00Z">
                                  <m:rPr>
                                    <m:sty m:val="p"/>
                                  </m:rPr>
                                  <w:rPr>
                                    <w:rFonts w:ascii="Cambria Math" w:hAnsi="Cambria Math"/>
                                  </w:rPr>
                                  <m:t>(</m:t>
                                </w:ins>
                              </m:r>
                              <m:r>
                                <w:ins w:id="2850" w:author="Lasse J. Laaksonen (Nokia)" w:date="2025-10-09T15:35:00Z" w16du:dateUtc="2025-10-09T12:35:00Z">
                                  <w:rPr>
                                    <w:rFonts w:ascii="Cambria Math" w:hAnsi="Cambria Math"/>
                                  </w:rPr>
                                  <m:t>m</m:t>
                                </w:ins>
                              </m:r>
                              <m:r>
                                <w:ins w:id="2851" w:author="Lasse J. Laaksonen (Nokia)" w:date="2025-10-09T15:35:00Z" w16du:dateUtc="2025-10-09T12:35:00Z">
                                  <m:rPr>
                                    <m:sty m:val="p"/>
                                  </m:rPr>
                                  <w:rPr>
                                    <w:rFonts w:ascii="Cambria Math" w:hAnsi="Cambria Math"/>
                                  </w:rPr>
                                  <m:t>)</m:t>
                                </w:ins>
                              </m:r>
                            </m:sup>
                            <m:e>
                              <m:sSup>
                                <m:sSupPr>
                                  <m:ctrlPr>
                                    <w:ins w:id="2852" w:author="Lasse J. Laaksonen (Nokia)" w:date="2025-10-09T15:35:00Z" w16du:dateUtc="2025-10-09T12:35:00Z">
                                      <w:rPr>
                                        <w:rFonts w:ascii="Cambria Math" w:hAnsi="Cambria Math"/>
                                      </w:rPr>
                                    </w:ins>
                                  </m:ctrlPr>
                                </m:sSupPr>
                                <m:e>
                                  <m:d>
                                    <m:dPr>
                                      <m:begChr m:val="|"/>
                                      <m:endChr m:val="|"/>
                                      <m:ctrlPr>
                                        <w:ins w:id="2853" w:author="Lasse J. Laaksonen (Nokia)" w:date="2025-10-09T15:35:00Z" w16du:dateUtc="2025-10-09T12:35:00Z">
                                          <w:rPr>
                                            <w:rFonts w:ascii="Cambria Math" w:hAnsi="Cambria Math"/>
                                          </w:rPr>
                                        </w:ins>
                                      </m:ctrlPr>
                                    </m:dPr>
                                    <m:e>
                                      <m:sSub>
                                        <m:sSubPr>
                                          <m:ctrlPr>
                                            <w:ins w:id="2854" w:author="Lasse J. Laaksonen (Nokia)" w:date="2025-10-09T15:35:00Z" w16du:dateUtc="2025-10-09T12:35:00Z">
                                              <w:rPr>
                                                <w:rFonts w:ascii="Cambria Math" w:hAnsi="Cambria Math"/>
                                              </w:rPr>
                                            </w:ins>
                                          </m:ctrlPr>
                                        </m:sSubPr>
                                        <m:e>
                                          <m:r>
                                            <w:ins w:id="2855" w:author="Lasse J. Laaksonen (Nokia)" w:date="2025-10-09T15:35:00Z" w16du:dateUtc="2025-10-09T12:35:00Z">
                                              <w:rPr>
                                                <w:rFonts w:ascii="Cambria Math" w:hAnsi="Cambria Math"/>
                                              </w:rPr>
                                              <m:t>S</m:t>
                                            </w:ins>
                                          </m:r>
                                        </m:e>
                                        <m:sub>
                                          <m:r>
                                            <w:ins w:id="2856" w:author="Lasse J. Laaksonen (Nokia)" w:date="2025-10-09T15:35:00Z" w16du:dateUtc="2025-10-09T12:35:00Z">
                                              <w:rPr>
                                                <w:rFonts w:ascii="Cambria Math" w:hAnsi="Cambria Math"/>
                                              </w:rPr>
                                              <m:t>out</m:t>
                                            </w:ins>
                                          </m:r>
                                        </m:sub>
                                      </m:sSub>
                                      <m:d>
                                        <m:dPr>
                                          <m:ctrlPr>
                                            <w:ins w:id="2857" w:author="Lasse J. Laaksonen (Nokia)" w:date="2025-10-09T15:35:00Z" w16du:dateUtc="2025-10-09T12:35:00Z">
                                              <w:rPr>
                                                <w:rFonts w:ascii="Cambria Math" w:hAnsi="Cambria Math"/>
                                              </w:rPr>
                                            </w:ins>
                                          </m:ctrlPr>
                                        </m:dPr>
                                        <m:e>
                                          <m:r>
                                            <w:ins w:id="2858" w:author="Lasse J. Laaksonen (Nokia)" w:date="2025-10-09T15:35:00Z" w16du:dateUtc="2025-10-09T12:35:00Z">
                                              <w:rPr>
                                                <w:rFonts w:ascii="Cambria Math" w:hAnsi="Cambria Math"/>
                                              </w:rPr>
                                              <m:t>k</m:t>
                                            </w:ins>
                                          </m:r>
                                          <m:r>
                                            <w:ins w:id="2859" w:author="Lasse J. Laaksonen (Nokia)" w:date="2025-10-09T15:35:00Z" w16du:dateUtc="2025-10-09T12:35:00Z">
                                              <m:rPr>
                                                <m:sty m:val="p"/>
                                              </m:rPr>
                                              <w:rPr>
                                                <w:rFonts w:ascii="Cambria Math" w:hAnsi="Cambria Math"/>
                                              </w:rPr>
                                              <m:t>,</m:t>
                                            </w:ins>
                                          </m:r>
                                          <m:r>
                                            <w:ins w:id="2860" w:author="Lasse J. Laaksonen (Nokia)" w:date="2025-10-09T15:35:00Z" w16du:dateUtc="2025-10-09T12:35:00Z">
                                              <w:rPr>
                                                <w:rFonts w:ascii="Cambria Math" w:hAnsi="Cambria Math"/>
                                              </w:rPr>
                                              <m:t>n</m:t>
                                            </w:ins>
                                          </m:r>
                                          <m:r>
                                            <w:ins w:id="2861" w:author="Lasse J. Laaksonen (Nokia)" w:date="2025-10-09T15:35:00Z" w16du:dateUtc="2025-10-09T12:35:00Z">
                                              <m:rPr>
                                                <m:sty m:val="p"/>
                                              </m:rPr>
                                              <w:rPr>
                                                <w:rFonts w:ascii="Cambria Math" w:hAnsi="Cambria Math"/>
                                              </w:rPr>
                                              <m:t>,</m:t>
                                            </w:ins>
                                          </m:r>
                                          <m:r>
                                            <w:ins w:id="2862" w:author="Lasse J. Laaksonen (Nokia)" w:date="2025-10-09T15:35:00Z" w16du:dateUtc="2025-10-09T12:35:00Z">
                                              <w:rPr>
                                                <w:rFonts w:ascii="Cambria Math" w:hAnsi="Cambria Math"/>
                                              </w:rPr>
                                              <m:t>i</m:t>
                                            </w:ins>
                                          </m:r>
                                        </m:e>
                                      </m:d>
                                    </m:e>
                                  </m:d>
                                </m:e>
                                <m:sup>
                                  <m:r>
                                    <w:ins w:id="2863" w:author="Lasse J. Laaksonen (Nokia)" w:date="2025-10-09T15:35:00Z" w16du:dateUtc="2025-10-09T12:35:00Z">
                                      <m:rPr>
                                        <m:sty m:val="p"/>
                                      </m:rPr>
                                      <w:rPr>
                                        <w:rFonts w:ascii="Cambria Math" w:hAnsi="Cambria Math"/>
                                      </w:rPr>
                                      <m:t>2</m:t>
                                    </w:ins>
                                  </m:r>
                                </m:sup>
                              </m:sSup>
                            </m:e>
                          </m:nary>
                        </m:e>
                      </m:d>
                    </m:e>
                  </m:nary>
                </m:e>
              </m:d>
            </m:e>
          </m:nary>
          <m:r>
            <w:ins w:id="2864" w:author="Lasse J. Laaksonen (Nokia)" w:date="2025-10-09T15:35:00Z" w16du:dateUtc="2025-10-09T12:35:00Z">
              <m:rPr>
                <m:sty m:val="p"/>
              </m:rPr>
              <w:rPr>
                <w:rFonts w:ascii="Cambria Math" w:hAnsi="Cambria Math"/>
              </w:rPr>
              <m:t>+0.9*</m:t>
            </w:ins>
          </m:r>
          <m:sSub>
            <m:sSubPr>
              <m:ctrlPr>
                <w:ins w:id="2865" w:author="Lasse J. Laaksonen (Nokia)" w:date="2025-10-09T15:35:00Z" w16du:dateUtc="2025-10-09T12:35:00Z">
                  <w:rPr>
                    <w:rFonts w:ascii="Cambria Math" w:hAnsi="Cambria Math"/>
                  </w:rPr>
                </w:ins>
              </m:ctrlPr>
            </m:sSubPr>
            <m:e>
              <m:r>
                <w:ins w:id="2866" w:author="Lasse J. Laaksonen (Nokia)" w:date="2025-10-09T15:35:00Z" w16du:dateUtc="2025-10-09T12:35:00Z">
                  <w:rPr>
                    <w:rFonts w:ascii="Cambria Math" w:hAnsi="Cambria Math"/>
                  </w:rPr>
                  <m:t>E</m:t>
                </w:ins>
              </m:r>
            </m:e>
            <m:sub>
              <m:r>
                <w:ins w:id="2867" w:author="Lasse J. Laaksonen (Nokia)" w:date="2025-10-09T15:35:00Z" w16du:dateUtc="2025-10-09T12:35:00Z">
                  <w:rPr>
                    <w:rFonts w:ascii="Cambria Math" w:hAnsi="Cambria Math"/>
                  </w:rPr>
                  <m:t>realized</m:t>
                </w:ins>
              </m:r>
            </m:sub>
          </m:sSub>
          <m:d>
            <m:dPr>
              <m:ctrlPr>
                <w:ins w:id="2868" w:author="Lasse J. Laaksonen (Nokia)" w:date="2025-10-09T15:35:00Z" w16du:dateUtc="2025-10-09T12:35:00Z">
                  <w:rPr>
                    <w:rFonts w:ascii="Cambria Math" w:hAnsi="Cambria Math"/>
                  </w:rPr>
                </w:ins>
              </m:ctrlPr>
            </m:dPr>
            <m:e>
              <m:r>
                <w:ins w:id="2869" w:author="Lasse J. Laaksonen (Nokia)" w:date="2025-10-09T15:35:00Z" w16du:dateUtc="2025-10-09T12:35:00Z">
                  <w:rPr>
                    <w:rFonts w:ascii="Cambria Math" w:hAnsi="Cambria Math"/>
                  </w:rPr>
                  <m:t>b</m:t>
                </w:ins>
              </m:r>
              <m:r>
                <w:ins w:id="2870" w:author="Lasse J. Laaksonen (Nokia)" w:date="2025-10-09T15:35:00Z" w16du:dateUtc="2025-10-09T12:35:00Z">
                  <m:rPr>
                    <m:sty m:val="p"/>
                  </m:rPr>
                  <w:rPr>
                    <w:rFonts w:ascii="Cambria Math" w:hAnsi="Cambria Math"/>
                  </w:rPr>
                  <m:t>,</m:t>
                </w:ins>
              </m:r>
              <m:r>
                <w:ins w:id="2871" w:author="Lasse J. Laaksonen (Nokia)" w:date="2025-10-09T15:35:00Z" w16du:dateUtc="2025-10-09T12:35:00Z">
                  <w:rPr>
                    <w:rFonts w:ascii="Cambria Math" w:hAnsi="Cambria Math"/>
                  </w:rPr>
                  <m:t>m</m:t>
                </w:ins>
              </m:r>
              <m:r>
                <w:ins w:id="2872" w:author="Lasse J. Laaksonen (Nokia)" w:date="2025-10-09T15:35:00Z" w16du:dateUtc="2025-10-09T12:35:00Z">
                  <m:rPr>
                    <m:sty m:val="p"/>
                  </m:rPr>
                  <w:rPr>
                    <w:rFonts w:ascii="Cambria Math" w:hAnsi="Cambria Math"/>
                  </w:rPr>
                  <m:t>-1</m:t>
                </w:ins>
              </m:r>
            </m:e>
          </m:d>
        </m:oMath>
      </m:oMathPara>
    </w:p>
    <w:p w14:paraId="2A4F7A7A" w14:textId="77777777" w:rsidR="004F40D5" w:rsidRPr="00CD76DC" w:rsidRDefault="004F40D5" w:rsidP="004F40D5">
      <w:pPr>
        <w:rPr>
          <w:ins w:id="2873" w:author="Lasse J. Laaksonen (Nokia)" w:date="2025-10-09T15:35:00Z" w16du:dateUtc="2025-10-09T12:35:00Z"/>
        </w:rPr>
      </w:pPr>
      <w:ins w:id="2874" w:author="Lasse J. Laaksonen (Nokia)" w:date="2025-10-09T15:35:00Z" w16du:dateUtc="2025-10-09T12:35:00Z">
        <w:r w:rsidRPr="00CD76DC">
          <w:t>Determined equalization gain is then applied to the output signal:</w:t>
        </w:r>
      </w:ins>
    </w:p>
    <w:p w14:paraId="461A768F" w14:textId="77777777" w:rsidR="004F40D5" w:rsidRPr="00CD76DC" w:rsidRDefault="00000000" w:rsidP="004F40D5">
      <w:pPr>
        <w:pStyle w:val="EQ"/>
        <w:rPr>
          <w:ins w:id="2875" w:author="Lasse J. Laaksonen (Nokia)" w:date="2025-10-09T15:35:00Z" w16du:dateUtc="2025-10-09T12:35:00Z"/>
        </w:rPr>
      </w:pPr>
      <m:oMathPara>
        <m:oMath>
          <m:sSub>
            <m:sSubPr>
              <m:ctrlPr>
                <w:ins w:id="2876" w:author="Lasse J. Laaksonen (Nokia)" w:date="2025-10-09T15:35:00Z" w16du:dateUtc="2025-10-09T12:35:00Z">
                  <w:rPr>
                    <w:rFonts w:ascii="Cambria Math" w:hAnsi="Cambria Math"/>
                  </w:rPr>
                </w:ins>
              </m:ctrlPr>
            </m:sSubPr>
            <m:e>
              <m:r>
                <w:ins w:id="2877" w:author="Lasse J. Laaksonen (Nokia)" w:date="2025-10-09T15:35:00Z" w16du:dateUtc="2025-10-09T12:35:00Z">
                  <w:rPr>
                    <w:rFonts w:ascii="Cambria Math" w:hAnsi="Cambria Math"/>
                  </w:rPr>
                  <m:t>S</m:t>
                </w:ins>
              </m:r>
            </m:e>
            <m:sub>
              <m:r>
                <w:ins w:id="2878" w:author="Lasse J. Laaksonen (Nokia)" w:date="2025-10-09T15:35:00Z" w16du:dateUtc="2025-10-09T12:35:00Z">
                  <w:rPr>
                    <w:rFonts w:ascii="Cambria Math" w:hAnsi="Cambria Math"/>
                  </w:rPr>
                  <m:t>out</m:t>
                </w:ins>
              </m:r>
            </m:sub>
          </m:sSub>
          <m:d>
            <m:dPr>
              <m:ctrlPr>
                <w:ins w:id="2879" w:author="Lasse J. Laaksonen (Nokia)" w:date="2025-10-09T15:35:00Z" w16du:dateUtc="2025-10-09T12:35:00Z">
                  <w:rPr>
                    <w:rFonts w:ascii="Cambria Math" w:hAnsi="Cambria Math"/>
                  </w:rPr>
                </w:ins>
              </m:ctrlPr>
            </m:dPr>
            <m:e>
              <m:r>
                <w:ins w:id="2880" w:author="Lasse J. Laaksonen (Nokia)" w:date="2025-10-09T15:35:00Z" w16du:dateUtc="2025-10-09T12:35:00Z">
                  <w:rPr>
                    <w:rFonts w:ascii="Cambria Math" w:hAnsi="Cambria Math"/>
                  </w:rPr>
                  <m:t>k</m:t>
                </w:ins>
              </m:r>
              <m:r>
                <w:ins w:id="2881" w:author="Lasse J. Laaksonen (Nokia)" w:date="2025-10-09T15:35:00Z" w16du:dateUtc="2025-10-09T12:35:00Z">
                  <m:rPr>
                    <m:sty m:val="p"/>
                  </m:rPr>
                  <w:rPr>
                    <w:rFonts w:ascii="Cambria Math" w:hAnsi="Cambria Math"/>
                  </w:rPr>
                  <m:t>,</m:t>
                </w:ins>
              </m:r>
              <m:r>
                <w:ins w:id="2882" w:author="Lasse J. Laaksonen (Nokia)" w:date="2025-10-09T15:35:00Z" w16du:dateUtc="2025-10-09T12:35:00Z">
                  <w:rPr>
                    <w:rFonts w:ascii="Cambria Math" w:hAnsi="Cambria Math"/>
                  </w:rPr>
                  <m:t>n</m:t>
                </w:ins>
              </m:r>
              <m:r>
                <w:ins w:id="2883" w:author="Lasse J. Laaksonen (Nokia)" w:date="2025-10-09T15:35:00Z" w16du:dateUtc="2025-10-09T12:35:00Z">
                  <m:rPr>
                    <m:sty m:val="p"/>
                  </m:rPr>
                  <w:rPr>
                    <w:rFonts w:ascii="Cambria Math" w:hAnsi="Cambria Math"/>
                  </w:rPr>
                  <m:t>,</m:t>
                </w:ins>
              </m:r>
              <m:r>
                <w:ins w:id="2884" w:author="Lasse J. Laaksonen (Nokia)" w:date="2025-10-09T15:35:00Z" w16du:dateUtc="2025-10-09T12:35:00Z">
                  <w:rPr>
                    <w:rFonts w:ascii="Cambria Math" w:hAnsi="Cambria Math"/>
                  </w:rPr>
                  <m:t>i</m:t>
                </w:ins>
              </m:r>
            </m:e>
          </m:d>
          <m:r>
            <w:ins w:id="2885" w:author="Lasse J. Laaksonen (Nokia)" w:date="2025-10-09T15:35:00Z" w16du:dateUtc="2025-10-09T12:35:00Z">
              <m:rPr>
                <m:sty m:val="p"/>
              </m:rPr>
              <w:rPr>
                <w:rFonts w:ascii="Cambria Math" w:hAnsi="Cambria Math"/>
              </w:rPr>
              <m:t xml:space="preserve">= </m:t>
            </w:ins>
          </m:r>
          <m:sSub>
            <m:sSubPr>
              <m:ctrlPr>
                <w:ins w:id="2886" w:author="Lasse J. Laaksonen (Nokia)" w:date="2025-10-09T15:35:00Z" w16du:dateUtc="2025-10-09T12:35:00Z">
                  <w:rPr>
                    <w:rFonts w:ascii="Cambria Math" w:hAnsi="Cambria Math"/>
                  </w:rPr>
                </w:ins>
              </m:ctrlPr>
            </m:sSubPr>
            <m:e>
              <m:r>
                <w:ins w:id="2887" w:author="Lasse J. Laaksonen (Nokia)" w:date="2025-10-09T15:35:00Z" w16du:dateUtc="2025-10-09T12:35:00Z">
                  <w:rPr>
                    <w:rFonts w:ascii="Cambria Math" w:hAnsi="Cambria Math"/>
                  </w:rPr>
                  <m:t>g</m:t>
                </w:ins>
              </m:r>
            </m:e>
            <m:sub>
              <m:r>
                <w:ins w:id="2888" w:author="Lasse J. Laaksonen (Nokia)" w:date="2025-10-09T15:35:00Z" w16du:dateUtc="2025-10-09T12:35:00Z">
                  <w:rPr>
                    <w:rFonts w:ascii="Cambria Math" w:hAnsi="Cambria Math"/>
                  </w:rPr>
                  <m:t>eq</m:t>
                </w:ins>
              </m:r>
            </m:sub>
          </m:sSub>
          <m:d>
            <m:dPr>
              <m:ctrlPr>
                <w:ins w:id="2889" w:author="Lasse J. Laaksonen (Nokia)" w:date="2025-10-09T15:35:00Z" w16du:dateUtc="2025-10-09T12:35:00Z">
                  <w:rPr>
                    <w:rFonts w:ascii="Cambria Math" w:hAnsi="Cambria Math"/>
                    <w:lang w:val="sv-SE"/>
                  </w:rPr>
                </w:ins>
              </m:ctrlPr>
            </m:dPr>
            <m:e>
              <m:r>
                <w:ins w:id="2890" w:author="Lasse J. Laaksonen (Nokia)" w:date="2025-10-09T15:35:00Z" w16du:dateUtc="2025-10-09T12:35:00Z">
                  <w:rPr>
                    <w:rFonts w:ascii="Cambria Math" w:hAnsi="Cambria Math"/>
                  </w:rPr>
                  <m:t>b</m:t>
                </w:ins>
              </m:r>
              <m:r>
                <w:ins w:id="2891" w:author="Lasse J. Laaksonen (Nokia)" w:date="2025-10-09T15:35:00Z" w16du:dateUtc="2025-10-09T12:35:00Z">
                  <m:rPr>
                    <m:sty m:val="p"/>
                  </m:rPr>
                  <w:rPr>
                    <w:rFonts w:ascii="Cambria Math" w:hAnsi="Cambria Math"/>
                    <w:lang w:val="sv-SE"/>
                  </w:rPr>
                  <m:t>,</m:t>
                </w:ins>
              </m:r>
              <m:r>
                <w:ins w:id="2892" w:author="Lasse J. Laaksonen (Nokia)" w:date="2025-10-09T15:35:00Z" w16du:dateUtc="2025-10-09T12:35:00Z">
                  <w:rPr>
                    <w:rFonts w:ascii="Cambria Math" w:hAnsi="Cambria Math"/>
                  </w:rPr>
                  <m:t>m</m:t>
                </w:ins>
              </m:r>
            </m:e>
          </m:d>
          <m:r>
            <w:ins w:id="2893" w:author="Lasse J. Laaksonen (Nokia)" w:date="2025-10-09T15:35:00Z" w16du:dateUtc="2025-10-09T12:35:00Z">
              <m:rPr>
                <m:sty m:val="p"/>
              </m:rPr>
              <w:rPr>
                <w:rFonts w:ascii="Cambria Math" w:hAnsi="Cambria Math"/>
                <w:lang w:val="sv-SE"/>
              </w:rPr>
              <m:t>*</m:t>
            </w:ins>
          </m:r>
          <m:sSub>
            <m:sSubPr>
              <m:ctrlPr>
                <w:ins w:id="2894" w:author="Lasse J. Laaksonen (Nokia)" w:date="2025-10-09T15:35:00Z" w16du:dateUtc="2025-10-09T12:35:00Z">
                  <w:rPr>
                    <w:rFonts w:ascii="Cambria Math" w:hAnsi="Cambria Math"/>
                  </w:rPr>
                </w:ins>
              </m:ctrlPr>
            </m:sSubPr>
            <m:e>
              <m:r>
                <w:ins w:id="2895" w:author="Lasse J. Laaksonen (Nokia)" w:date="2025-10-09T15:35:00Z" w16du:dateUtc="2025-10-09T12:35:00Z">
                  <w:rPr>
                    <w:rFonts w:ascii="Cambria Math" w:hAnsi="Cambria Math"/>
                  </w:rPr>
                  <m:t>S</m:t>
                </w:ins>
              </m:r>
            </m:e>
            <m:sub>
              <m:r>
                <w:ins w:id="2896" w:author="Lasse J. Laaksonen (Nokia)" w:date="2025-10-09T15:35:00Z" w16du:dateUtc="2025-10-09T12:35:00Z">
                  <w:rPr>
                    <w:rFonts w:ascii="Cambria Math" w:hAnsi="Cambria Math"/>
                  </w:rPr>
                  <m:t>out</m:t>
                </w:ins>
              </m:r>
            </m:sub>
          </m:sSub>
          <m:d>
            <m:dPr>
              <m:ctrlPr>
                <w:ins w:id="2897" w:author="Lasse J. Laaksonen (Nokia)" w:date="2025-10-09T15:35:00Z" w16du:dateUtc="2025-10-09T12:35:00Z">
                  <w:rPr>
                    <w:rFonts w:ascii="Cambria Math" w:hAnsi="Cambria Math"/>
                  </w:rPr>
                </w:ins>
              </m:ctrlPr>
            </m:dPr>
            <m:e>
              <m:r>
                <w:ins w:id="2898" w:author="Lasse J. Laaksonen (Nokia)" w:date="2025-10-09T15:35:00Z" w16du:dateUtc="2025-10-09T12:35:00Z">
                  <w:rPr>
                    <w:rFonts w:ascii="Cambria Math" w:hAnsi="Cambria Math"/>
                  </w:rPr>
                  <m:t>k</m:t>
                </w:ins>
              </m:r>
              <m:r>
                <w:ins w:id="2899" w:author="Lasse J. Laaksonen (Nokia)" w:date="2025-10-09T15:35:00Z" w16du:dateUtc="2025-10-09T12:35:00Z">
                  <m:rPr>
                    <m:sty m:val="p"/>
                  </m:rPr>
                  <w:rPr>
                    <w:rFonts w:ascii="Cambria Math" w:hAnsi="Cambria Math"/>
                  </w:rPr>
                  <m:t>,</m:t>
                </w:ins>
              </m:r>
              <m:r>
                <w:ins w:id="2900" w:author="Lasse J. Laaksonen (Nokia)" w:date="2025-10-09T15:35:00Z" w16du:dateUtc="2025-10-09T12:35:00Z">
                  <w:rPr>
                    <w:rFonts w:ascii="Cambria Math" w:hAnsi="Cambria Math"/>
                  </w:rPr>
                  <m:t>n</m:t>
                </w:ins>
              </m:r>
              <m:r>
                <w:ins w:id="2901" w:author="Lasse J. Laaksonen (Nokia)" w:date="2025-10-09T15:35:00Z" w16du:dateUtc="2025-10-09T12:35:00Z">
                  <m:rPr>
                    <m:sty m:val="p"/>
                  </m:rPr>
                  <w:rPr>
                    <w:rFonts w:ascii="Cambria Math" w:hAnsi="Cambria Math"/>
                  </w:rPr>
                  <m:t>,</m:t>
                </w:ins>
              </m:r>
              <m:r>
                <w:ins w:id="2902" w:author="Lasse J. Laaksonen (Nokia)" w:date="2025-10-09T15:35:00Z" w16du:dateUtc="2025-10-09T12:35:00Z">
                  <w:rPr>
                    <w:rFonts w:ascii="Cambria Math" w:hAnsi="Cambria Math"/>
                  </w:rPr>
                  <m:t>i</m:t>
                </w:ins>
              </m:r>
            </m:e>
          </m:d>
        </m:oMath>
      </m:oMathPara>
    </w:p>
    <w:p w14:paraId="0043166F" w14:textId="77777777" w:rsidR="004F40D5" w:rsidRPr="006105C4" w:rsidRDefault="004F40D5" w:rsidP="004F40D5">
      <w:ins w:id="2903" w:author="Lasse J. Laaksonen (Nokia)" w:date="2025-10-09T15:35:00Z" w16du:dateUtc="2025-10-09T12:35:00Z">
        <w:r w:rsidRPr="00CD76DC">
          <w:t>The gain applied output signal is then subsequently used to render a spatial audio signal using the associated MASA metadata.</w:t>
        </w:r>
      </w:ins>
    </w:p>
    <w:p w14:paraId="28C04291" w14:textId="77777777" w:rsidR="004F40D5" w:rsidRDefault="004F40D5" w:rsidP="004F40D5">
      <w:pPr>
        <w:rPr>
          <w:noProof/>
          <w:lang w:val="en-US"/>
        </w:rPr>
      </w:pPr>
    </w:p>
    <w:p w14:paraId="110A73E8" w14:textId="77777777" w:rsidR="00D45603" w:rsidRDefault="00D45603" w:rsidP="00D45603">
      <w:pPr>
        <w:rPr>
          <w:noProof/>
          <w:lang w:val="en-US"/>
        </w:rPr>
      </w:pPr>
    </w:p>
    <w:p w14:paraId="4C9EE97B" w14:textId="6475922E" w:rsidR="005F36FB" w:rsidRDefault="005F36FB" w:rsidP="005F36FB">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13</w:t>
      </w:r>
      <w:r>
        <w:rPr>
          <w:noProof/>
        </w:rPr>
        <w:fldChar w:fldCharType="end"/>
      </w:r>
      <w:r>
        <w:rPr>
          <w:noProof/>
        </w:rPr>
        <w:t xml:space="preserve"> (new clause)</w:t>
      </w:r>
    </w:p>
    <w:p w14:paraId="368B462D" w14:textId="3BC2C7B0" w:rsidR="005F36FB" w:rsidRPr="00355A4C" w:rsidRDefault="005F36FB" w:rsidP="005F36FB">
      <w:pPr>
        <w:pStyle w:val="Heading2"/>
        <w:rPr>
          <w:ins w:id="2904" w:author="Lasse J. Laaksonen (Nokia)" w:date="2025-11-11T21:00:00Z" w16du:dateUtc="2025-11-11T19:00:00Z"/>
        </w:rPr>
      </w:pPr>
      <w:bookmarkStart w:id="2905" w:name="_Toc210592691"/>
      <w:ins w:id="2906" w:author="Lasse J. Laaksonen (Nokia)" w:date="2025-11-11T21:00:00Z" w16du:dateUtc="2025-11-11T19:00:00Z">
        <w:r>
          <w:t>6</w:t>
        </w:r>
        <w:r w:rsidRPr="00355A4C">
          <w:t>.10</w:t>
        </w:r>
        <w:r w:rsidRPr="00355A4C">
          <w:tab/>
          <w:t>EVS-compatible mono audio operation</w:t>
        </w:r>
        <w:bookmarkEnd w:id="2905"/>
      </w:ins>
    </w:p>
    <w:p w14:paraId="180FFC00" w14:textId="27CE81E6" w:rsidR="005F36FB" w:rsidRPr="00355A4C" w:rsidRDefault="005F36FB" w:rsidP="005F36FB">
      <w:pPr>
        <w:rPr>
          <w:ins w:id="2907" w:author="Lasse J. Laaksonen (Nokia)" w:date="2025-11-11T21:00:00Z" w16du:dateUtc="2025-11-11T19:00:00Z"/>
        </w:rPr>
      </w:pPr>
      <w:ins w:id="2908" w:author="Lasse J. Laaksonen (Nokia)" w:date="2025-11-11T21:00:00Z" w16du:dateUtc="2025-11-11T19:00:00Z">
        <w:r w:rsidRPr="00355A4C">
          <w:t xml:space="preserve">The IVAS codec supports mono operation with EVS compatibility by incorporating EVS functionality in a bit-exact manner. The EVS-compatible mono audio </w:t>
        </w:r>
        <w:r>
          <w:t>d</w:t>
        </w:r>
        <w:r w:rsidRPr="00355A4C">
          <w:t xml:space="preserve">ecoder operation is described in clause </w:t>
        </w:r>
        <w:r>
          <w:t>6</w:t>
        </w:r>
        <w:r w:rsidRPr="00355A4C">
          <w:t xml:space="preserve"> of [3].</w:t>
        </w:r>
      </w:ins>
    </w:p>
    <w:p w14:paraId="08B4A27C" w14:textId="32FD20DF" w:rsidR="005F36FB" w:rsidRDefault="005F36FB" w:rsidP="00D45603">
      <w:pPr>
        <w:rPr>
          <w:noProof/>
          <w:lang w:val="en-US"/>
        </w:rPr>
      </w:pPr>
      <w:ins w:id="2909" w:author="Lasse J. Laaksonen (Nokia)" w:date="2025-11-11T21:01:00Z" w16du:dateUtc="2025-11-11T19:01:00Z">
        <w:r>
          <w:rPr>
            <w:noProof/>
            <w:lang w:val="en-US"/>
          </w:rPr>
          <w:t>In addition to</w:t>
        </w:r>
      </w:ins>
      <w:ins w:id="2910" w:author="Lasse J. Laaksonen (Nokia)" w:date="2025-11-11T21:02:00Z" w16du:dateUtc="2025-11-11T19:02:00Z">
        <w:r>
          <w:rPr>
            <w:noProof/>
            <w:lang w:val="en-US"/>
          </w:rPr>
          <w:t xml:space="preserve"> direct</w:t>
        </w:r>
      </w:ins>
      <w:ins w:id="2911" w:author="Lasse J. Laaksonen (Nokia)" w:date="2025-11-11T21:01:00Z" w16du:dateUtc="2025-11-11T19:01:00Z">
        <w:r>
          <w:rPr>
            <w:noProof/>
            <w:lang w:val="en-US"/>
          </w:rPr>
          <w:t xml:space="preserve"> mono decoding, IVAS supports upmix rendering </w:t>
        </w:r>
      </w:ins>
      <w:ins w:id="2912" w:author="Lasse J. Laaksonen (Nokia)" w:date="2025-11-11T21:02:00Z" w16du:dateUtc="2025-11-11T19:02:00Z">
        <w:r>
          <w:rPr>
            <w:noProof/>
            <w:lang w:val="en-US"/>
          </w:rPr>
          <w:t xml:space="preserve">of the decoded mono to </w:t>
        </w:r>
      </w:ins>
      <w:ins w:id="2913" w:author="Lasse J. Laaksonen (Nokia)" w:date="2025-11-11T21:03:00Z" w16du:dateUtc="2025-11-11T19:03:00Z">
        <w:r>
          <w:rPr>
            <w:noProof/>
            <w:lang w:val="en-US"/>
          </w:rPr>
          <w:t>multichannel</w:t>
        </w:r>
      </w:ins>
      <w:ins w:id="2914" w:author="Lasse J. Laaksonen (Nokia)" w:date="2025-11-11T21:04:00Z" w16du:dateUtc="2025-11-11T19:04:00Z">
        <w:r w:rsidR="00D32EAA">
          <w:rPr>
            <w:noProof/>
            <w:lang w:val="en-US"/>
          </w:rPr>
          <w:t xml:space="preserve"> (</w:t>
        </w:r>
      </w:ins>
      <w:ins w:id="2915" w:author="Lasse J. Laaksonen (Nokia)" w:date="2025-11-11T21:03:00Z" w16du:dateUtc="2025-11-11T19:03:00Z">
        <w:r>
          <w:rPr>
            <w:noProof/>
            <w:lang w:val="en-US"/>
          </w:rPr>
          <w:t>described in clause 7.2.1.5</w:t>
        </w:r>
      </w:ins>
      <w:ins w:id="2916" w:author="Lasse J. Laaksonen (Nokia)" w:date="2025-11-11T21:04:00Z" w16du:dateUtc="2025-11-11T19:04:00Z">
        <w:r w:rsidR="00D32EAA">
          <w:rPr>
            <w:noProof/>
            <w:lang w:val="en-US"/>
          </w:rPr>
          <w:t>)</w:t>
        </w:r>
      </w:ins>
      <w:ins w:id="2917" w:author="Lasse J. Laaksonen (Nokia)" w:date="2025-11-11T21:03:00Z" w16du:dateUtc="2025-11-11T19:03:00Z">
        <w:r>
          <w:rPr>
            <w:noProof/>
            <w:lang w:val="en-US"/>
          </w:rPr>
          <w:t xml:space="preserve">, binaural </w:t>
        </w:r>
      </w:ins>
      <w:ins w:id="2918" w:author="Lasse J. Laaksonen (Nokia)" w:date="2025-11-11T21:04:00Z" w16du:dateUtc="2025-11-11T19:04:00Z">
        <w:r w:rsidR="00D32EAA">
          <w:rPr>
            <w:noProof/>
            <w:lang w:val="en-US"/>
          </w:rPr>
          <w:t>(described in clause 7.2.2.6), and ambisonics (described in clause 7.2.3.1).</w:t>
        </w:r>
      </w:ins>
    </w:p>
    <w:p w14:paraId="2C52E10E" w14:textId="77777777" w:rsidR="005F36FB" w:rsidRDefault="005F36FB" w:rsidP="00D45603">
      <w:pPr>
        <w:rPr>
          <w:noProof/>
          <w:lang w:val="en-US"/>
        </w:rPr>
      </w:pPr>
    </w:p>
    <w:p w14:paraId="17B63922" w14:textId="77777777" w:rsidR="00CF39F2" w:rsidRDefault="00CF39F2" w:rsidP="00CF39F2">
      <w:pPr>
        <w:rPr>
          <w:noProof/>
        </w:rPr>
      </w:pPr>
    </w:p>
    <w:p w14:paraId="44BA9941" w14:textId="7D1818FA" w:rsidR="00CF39F2" w:rsidRDefault="00CF39F2" w:rsidP="00CF39F2">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14</w:t>
      </w:r>
      <w:r>
        <w:rPr>
          <w:noProof/>
        </w:rPr>
        <w:fldChar w:fldCharType="end"/>
      </w:r>
      <w:r>
        <w:rPr>
          <w:noProof/>
        </w:rPr>
        <w:t xml:space="preserve"> (new clause)</w:t>
      </w:r>
    </w:p>
    <w:p w14:paraId="45962C87" w14:textId="77777777" w:rsidR="00CF39F2" w:rsidRDefault="00CF39F2" w:rsidP="00CF39F2">
      <w:pPr>
        <w:pStyle w:val="Heading4"/>
        <w:rPr>
          <w:ins w:id="2919" w:author="Eleni Fotopoulou" w:date="2025-11-11T17:46:00Z" w16du:dateUtc="2025-11-11T16:46:00Z"/>
        </w:rPr>
      </w:pPr>
      <w:bookmarkStart w:id="2920" w:name="_Ref153191083"/>
      <w:bookmarkStart w:id="2921" w:name="_Toc156491064"/>
      <w:bookmarkStart w:id="2922" w:name="_Toc156814828"/>
      <w:bookmarkStart w:id="2923" w:name="_Toc157154036"/>
      <w:bookmarkStart w:id="2924" w:name="_Toc210593178"/>
      <w:ins w:id="2925" w:author="Eleni Fotopoulou" w:date="2025-11-11T17:46:00Z" w16du:dateUtc="2025-11-11T16:46:00Z">
        <w:r w:rsidRPr="00355A4C">
          <w:t>7.2.1.</w:t>
        </w:r>
        <w:r>
          <w:t>5</w:t>
        </w:r>
        <w:r w:rsidRPr="00355A4C">
          <w:tab/>
        </w:r>
        <w:bookmarkEnd w:id="2920"/>
        <w:bookmarkEnd w:id="2921"/>
        <w:bookmarkEnd w:id="2922"/>
        <w:bookmarkEnd w:id="2923"/>
        <w:bookmarkEnd w:id="2924"/>
        <w:r>
          <w:t>Multichannel Upmix for Mono and Stereo inputs</w:t>
        </w:r>
      </w:ins>
    </w:p>
    <w:p w14:paraId="2D370FAF" w14:textId="77777777" w:rsidR="00CF39F2" w:rsidRDefault="00CF39F2" w:rsidP="00CF39F2">
      <w:pPr>
        <w:pStyle w:val="Heading5"/>
        <w:rPr>
          <w:ins w:id="2926" w:author="Eleni Fotopoulou" w:date="2025-11-11T17:46:00Z" w16du:dateUtc="2025-11-11T16:46:00Z"/>
        </w:rPr>
      </w:pPr>
      <w:ins w:id="2927" w:author="Eleni Fotopoulou" w:date="2025-11-11T17:46:00Z">
        <w:r>
          <w:t>7.2.1.5.1</w:t>
        </w:r>
        <w:r>
          <w:tab/>
        </w:r>
      </w:ins>
      <w:ins w:id="2928" w:author="Archit Tamarapu" w:date="2025-11-11T17:20:00Z">
        <w:r>
          <w:tab/>
        </w:r>
      </w:ins>
      <w:ins w:id="2929" w:author="Eleni Fotopoulou" w:date="2025-11-11T17:46:00Z">
        <w:r>
          <w:t>Rendering mono to stereo</w:t>
        </w:r>
      </w:ins>
    </w:p>
    <w:p w14:paraId="346181D8" w14:textId="77777777" w:rsidR="00CF39F2" w:rsidRPr="005A632D" w:rsidRDefault="00CF39F2" w:rsidP="00CF39F2">
      <w:pPr>
        <w:rPr>
          <w:ins w:id="2930" w:author="Eleni Fotopoulou" w:date="2025-11-11T17:46:00Z" w16du:dateUtc="2025-11-11T16:46:00Z"/>
        </w:rPr>
      </w:pPr>
      <w:ins w:id="2931" w:author="Eleni Fotopoulou" w:date="2025-11-11T17:46:00Z" w16du:dateUtc="2025-11-11T16:46:00Z">
        <w:r>
          <w:t>For the special case of rendering mono to stereo, the non-diegetic panning gain according to clause 5.6.4.4 is used with an azimuth of zero. This means the mono input audio is copied to both stereo output channels with a gain factor of 0.5 according to eqs. 5.6-52 and 5.6-53.</w:t>
        </w:r>
      </w:ins>
    </w:p>
    <w:p w14:paraId="1BBF0A12" w14:textId="77777777" w:rsidR="00CF39F2" w:rsidRDefault="00CF39F2" w:rsidP="00CF39F2">
      <w:pPr>
        <w:pStyle w:val="Heading5"/>
        <w:rPr>
          <w:ins w:id="2932" w:author="Eleni Fotopoulou" w:date="2025-11-11T17:46:00Z" w16du:dateUtc="2025-11-11T16:46:00Z"/>
        </w:rPr>
      </w:pPr>
      <w:bookmarkStart w:id="2933" w:name="_Toc156491065"/>
      <w:bookmarkStart w:id="2934" w:name="_Toc156814829"/>
      <w:bookmarkStart w:id="2935" w:name="_Toc157154037"/>
      <w:bookmarkStart w:id="2936" w:name="_Toc210593179"/>
      <w:ins w:id="2937" w:author="Eleni Fotopoulou" w:date="2025-11-11T17:46:00Z" w16du:dateUtc="2025-11-11T16:46:00Z">
        <w:r w:rsidRPr="00355A4C">
          <w:t>7.2.1.</w:t>
        </w:r>
        <w:r>
          <w:t>5</w:t>
        </w:r>
        <w:r w:rsidRPr="00355A4C">
          <w:t>.</w:t>
        </w:r>
        <w:r>
          <w:t>2</w:t>
        </w:r>
        <w:r w:rsidRPr="00355A4C">
          <w:tab/>
        </w:r>
        <w:bookmarkEnd w:id="2933"/>
        <w:bookmarkEnd w:id="2934"/>
        <w:bookmarkEnd w:id="2935"/>
        <w:bookmarkEnd w:id="2936"/>
        <w:r>
          <w:t>Rendering to supported IVAS loudspeaker layouts</w:t>
        </w:r>
      </w:ins>
    </w:p>
    <w:p w14:paraId="0AF21CC6" w14:textId="77777777" w:rsidR="00CF39F2" w:rsidRDefault="00CF39F2" w:rsidP="00CF39F2">
      <w:pPr>
        <w:rPr>
          <w:ins w:id="2938" w:author="Eleni Fotopoulou" w:date="2025-11-11T17:46:00Z" w16du:dateUtc="2025-11-11T16:46:00Z"/>
        </w:rPr>
      </w:pPr>
      <w:ins w:id="2939" w:author="Eleni Fotopoulou" w:date="2025-11-11T17:46:00Z" w16du:dateUtc="2025-11-11T16:46:00Z">
        <w:r>
          <w:t xml:space="preserve">The rendering for mono and stereo follows the procedures described in clause 6.7.7 for multichannel output format conversion. This rendering takes place in the time domain, similar to what is performed for the discrete MC decoding mode. Specifically, all supported IVAS output multichannel formats are supersets of mono (CICP1) and stereo (CICP2), therefore channel rerouting according to the superset upmix case of clause 6.7.7.4.3 is performed. Mono is routed to the center loudspeaker (CICP1) and stereo to the frontal left/right speakers (CICP2). </w:t>
        </w:r>
      </w:ins>
    </w:p>
    <w:p w14:paraId="05468F4E" w14:textId="77777777" w:rsidR="00CF39F2" w:rsidRDefault="00CF39F2" w:rsidP="00CF39F2">
      <w:pPr>
        <w:pStyle w:val="Heading5"/>
        <w:rPr>
          <w:ins w:id="2940" w:author="Eleni Fotopoulou" w:date="2025-11-11T17:46:00Z" w16du:dateUtc="2025-11-11T16:46:00Z"/>
        </w:rPr>
      </w:pPr>
      <w:ins w:id="2941" w:author="Eleni Fotopoulou" w:date="2025-11-11T17:46:00Z" w16du:dateUtc="2025-11-11T16:46:00Z">
        <w:r>
          <w:t>7.2.1.5.3</w:t>
        </w:r>
        <w:r>
          <w:tab/>
          <w:t>Rendering to a custom loudspeaker layout</w:t>
        </w:r>
      </w:ins>
    </w:p>
    <w:p w14:paraId="7EF45FBA" w14:textId="77777777" w:rsidR="00CF39F2" w:rsidRDefault="00CF39F2" w:rsidP="00CF39F2">
      <w:pPr>
        <w:rPr>
          <w:ins w:id="2942" w:author="Eleni Fotopoulou" w:date="2025-11-11T17:46:00Z" w16du:dateUtc="2025-11-11T16:46:00Z"/>
        </w:rPr>
      </w:pPr>
      <w:ins w:id="2943" w:author="Eleni Fotopoulou" w:date="2025-11-11T17:46:00Z" w16du:dateUtc="2025-11-11T16:46:00Z">
        <w:r>
          <w:t xml:space="preserve">Rendering to a custom loudspeaker layout is supported and </w:t>
        </w:r>
      </w:ins>
      <w:ins w:id="2944" w:author="Lasse J. Laaksonen (Nokia)" w:date="2025-11-11T21:09:00Z" w16du:dateUtc="2025-11-11T19:09:00Z">
        <w:r>
          <w:t xml:space="preserve">it </w:t>
        </w:r>
      </w:ins>
      <w:ins w:id="2945" w:author="Eleni Fotopoulou" w:date="2025-11-11T17:46:00Z" w16du:dateUtc="2025-11-11T16:46:00Z">
        <w:r>
          <w:t>is performed as described in clause 6.7.7.5.</w:t>
        </w:r>
      </w:ins>
    </w:p>
    <w:p w14:paraId="0328C5B9" w14:textId="77777777" w:rsidR="00CF39F2" w:rsidRPr="00CF39F2" w:rsidRDefault="00CF39F2" w:rsidP="00D45603">
      <w:pPr>
        <w:rPr>
          <w:noProof/>
        </w:rPr>
      </w:pPr>
    </w:p>
    <w:p w14:paraId="5981F24A" w14:textId="77777777" w:rsidR="00CF39F2" w:rsidRPr="006105C4" w:rsidRDefault="00CF39F2" w:rsidP="00D45603">
      <w:pPr>
        <w:rPr>
          <w:noProof/>
          <w:lang w:val="en-US"/>
        </w:rPr>
      </w:pPr>
    </w:p>
    <w:p w14:paraId="590D4E6A" w14:textId="6571E340" w:rsidR="00D45603" w:rsidRDefault="00D45603" w:rsidP="00D45603">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15</w:t>
      </w:r>
      <w:r>
        <w:rPr>
          <w:noProof/>
        </w:rPr>
        <w:fldChar w:fldCharType="end"/>
      </w:r>
    </w:p>
    <w:p w14:paraId="67F4428A" w14:textId="77777777" w:rsidR="00D45603" w:rsidRPr="00355A4C" w:rsidRDefault="00D45603" w:rsidP="00D45603">
      <w:pPr>
        <w:pStyle w:val="Heading5"/>
      </w:pPr>
      <w:bookmarkStart w:id="2946" w:name="_Ref149862507"/>
      <w:bookmarkStart w:id="2947" w:name="_Toc152693814"/>
      <w:bookmarkStart w:id="2948" w:name="_Toc156491076"/>
      <w:bookmarkStart w:id="2949" w:name="_Toc156814840"/>
      <w:bookmarkStart w:id="2950" w:name="_Toc157154048"/>
      <w:bookmarkStart w:id="2951" w:name="_Toc210593190"/>
      <w:r w:rsidRPr="00355A4C">
        <w:t>7.2.2.2.6</w:t>
      </w:r>
      <w:r w:rsidRPr="00355A4C">
        <w:tab/>
        <w:t>ITD synthesis</w:t>
      </w:r>
      <w:bookmarkEnd w:id="2946"/>
      <w:bookmarkEnd w:id="2947"/>
      <w:bookmarkEnd w:id="2948"/>
      <w:bookmarkEnd w:id="2949"/>
      <w:bookmarkEnd w:id="2950"/>
      <w:bookmarkEnd w:id="2951"/>
    </w:p>
    <w:p w14:paraId="20A9869F" w14:textId="77777777" w:rsidR="00D45603" w:rsidRPr="00355A4C" w:rsidRDefault="00D45603" w:rsidP="00D45603">
      <w:r w:rsidRPr="00355A4C">
        <w:t>The ITD synthesis adjusts the timing of the signals such that the desired ITD is achieved in the rendered signal. For audio segments where the ITD remains the same, this can is realized by buffering and delaying the signal with the later time of arrival. To keep the delay at a minimum, the signal with the later time of arrival is delayed while the other channel is rendered with zero delay. When the ITD value changes, a time scaling operation needs to be performed in order to change the alignment of the channels. In case the ITD value changes sign, this means the delayed channel needs to be adjusted to zero delay and the other channel is adjusted to be delayed with the new target ITD.</w:t>
      </w:r>
    </w:p>
    <w:p w14:paraId="229E371D" w14:textId="77777777" w:rsidR="00D45603" w:rsidRPr="00355A4C" w:rsidRDefault="00D45603" w:rsidP="00D45603">
      <w:r w:rsidRPr="00355A4C">
        <w:t xml:space="preserve">For each object signal </w:t>
      </w:r>
      <m:oMath>
        <m:sSub>
          <m:sSubPr>
            <m:ctrlPr>
              <w:rPr>
                <w:rFonts w:ascii="Cambria Math" w:hAnsi="Cambria Math"/>
                <w:i/>
              </w:rPr>
            </m:ctrlPr>
          </m:sSubPr>
          <m:e>
            <m:acc>
              <m:accPr>
                <m:ctrlPr>
                  <w:rPr>
                    <w:rFonts w:ascii="Cambria Math" w:hAnsi="Cambria Math"/>
                  </w:rPr>
                </m:ctrlPr>
              </m:accPr>
              <m:e>
                <m:r>
                  <w:rPr>
                    <w:rFonts w:ascii="Cambria Math" w:hAnsi="Cambria Math"/>
                  </w:rPr>
                  <m:t>s</m:t>
                </m:r>
              </m:e>
            </m:acc>
          </m:e>
          <m:sub>
            <m:r>
              <w:rPr>
                <w:rFonts w:ascii="Cambria Math" w:hAnsi="Cambria Math"/>
              </w:rPr>
              <m:t>i</m:t>
            </m:r>
          </m:sub>
        </m:sSub>
        <m:r>
          <w:rPr>
            <w:rFonts w:ascii="Cambria Math" w:hAnsi="Cambria Math"/>
          </w:rPr>
          <m:t>(n)</m:t>
        </m:r>
      </m:oMath>
      <w:r w:rsidRPr="00355A4C">
        <w:t xml:space="preserve">, either input from the decoder or fed to the external renderer, the new object signal frame is fed into a processing buffer. The </w:t>
      </w:r>
      <m:oMath>
        <m:sSub>
          <m:sSubPr>
            <m:ctrlPr>
              <w:rPr>
                <w:rFonts w:ascii="Cambria Math" w:hAnsi="Cambria Math"/>
                <w:i/>
              </w:rPr>
            </m:ctrlPr>
          </m:sSubPr>
          <m:e>
            <m:r>
              <w:rPr>
                <w:rFonts w:ascii="Cambria Math" w:hAnsi="Cambria Math"/>
              </w:rPr>
              <m:t>L</m:t>
            </m:r>
          </m:e>
          <m:sub>
            <m:r>
              <w:rPr>
                <w:rFonts w:ascii="Cambria Math" w:hAnsi="Cambria Math"/>
              </w:rPr>
              <m:t>ITDmem</m:t>
            </m:r>
          </m:sub>
        </m:sSub>
      </m:oMath>
      <w:r w:rsidRPr="00355A4C">
        <w:t xml:space="preserve"> samples of memory from the preceding frame is appended in front of the new signal frame. The length of the memory is </w:t>
      </w:r>
    </w:p>
    <w:p w14:paraId="2AB5139A" w14:textId="77777777" w:rsidR="00D45603" w:rsidRPr="00355A4C" w:rsidRDefault="00D45603" w:rsidP="00D45603">
      <w:pPr>
        <w:pStyle w:val="EQ"/>
        <w:rPr>
          <w:vanish/>
          <w:specVanish/>
        </w:rPr>
      </w:pPr>
      <w:r w:rsidRPr="00355A4C">
        <w:tab/>
      </w:r>
      <m:oMath>
        <m:sSub>
          <m:sSubPr>
            <m:ctrlPr>
              <w:rPr>
                <w:rFonts w:ascii="Cambria Math" w:hAnsi="Cambria Math"/>
                <w:i/>
              </w:rPr>
            </m:ctrlPr>
          </m:sSubPr>
          <m:e>
            <m:r>
              <w:rPr>
                <w:rFonts w:ascii="Cambria Math" w:hAnsi="Cambria Math"/>
              </w:rPr>
              <m:t>L</m:t>
            </m:r>
          </m:e>
          <m:sub>
            <m:r>
              <w:rPr>
                <w:rFonts w:ascii="Cambria Math" w:hAnsi="Cambria Math"/>
              </w:rPr>
              <m:t>ITDmem</m:t>
            </m:r>
          </m:sub>
        </m:sSub>
        <m:r>
          <w:rPr>
            <w:rFonts w:ascii="Cambria Math" w:hAnsi="Cambria Math"/>
          </w:rPr>
          <m:t>=IT</m:t>
        </m:r>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sinc</m:t>
            </m:r>
          </m:sub>
        </m:sSub>
      </m:oMath>
      <w:r w:rsidRPr="00355A4C">
        <w:tab/>
      </w:r>
    </w:p>
    <w:p w14:paraId="7FBDBA08" w14:textId="77777777" w:rsidR="00D45603" w:rsidRPr="00355A4C" w:rsidRDefault="00D45603" w:rsidP="00D45603">
      <w:pPr>
        <w:pStyle w:val="EQ"/>
        <w:keepNext/>
        <w:suppressAutoHyphens/>
      </w:pPr>
      <w:r w:rsidRPr="00355A4C">
        <w:t xml:space="preserve"> (7.2-49)</w:t>
      </w:r>
    </w:p>
    <w:p w14:paraId="2C96C2DD" w14:textId="77777777" w:rsidR="00D45603" w:rsidRPr="00355A4C" w:rsidRDefault="00D45603" w:rsidP="00D45603">
      <w:r w:rsidRPr="00355A4C">
        <w:t xml:space="preserve">where </w:t>
      </w:r>
      <m:oMath>
        <m:r>
          <w:rPr>
            <w:rFonts w:ascii="Cambria Math" w:hAnsi="Cambria Math"/>
          </w:rPr>
          <m:t>IT</m:t>
        </m:r>
        <m:sSub>
          <m:sSubPr>
            <m:ctrlPr>
              <w:rPr>
                <w:rFonts w:ascii="Cambria Math" w:hAnsi="Cambria Math"/>
                <w:i/>
              </w:rPr>
            </m:ctrlPr>
          </m:sSubPr>
          <m:e>
            <m:r>
              <w:rPr>
                <w:rFonts w:ascii="Cambria Math" w:hAnsi="Cambria Math"/>
              </w:rPr>
              <m:t>D</m:t>
            </m:r>
          </m:e>
          <m:sub>
            <m:r>
              <w:rPr>
                <w:rFonts w:ascii="Cambria Math" w:hAnsi="Cambria Math"/>
              </w:rPr>
              <m:t>MAX</m:t>
            </m:r>
          </m:sub>
        </m:sSub>
      </m:oMath>
      <w:r w:rsidRPr="00355A4C">
        <w:t xml:space="preserve"> is the maximum ITD that can be synthesized and </w:t>
      </w:r>
      <m:oMath>
        <m:sSub>
          <m:sSubPr>
            <m:ctrlPr>
              <w:rPr>
                <w:rFonts w:ascii="Cambria Math" w:hAnsi="Cambria Math"/>
                <w:i/>
              </w:rPr>
            </m:ctrlPr>
          </m:sSubPr>
          <m:e>
            <m:r>
              <w:rPr>
                <w:rFonts w:ascii="Cambria Math" w:hAnsi="Cambria Math"/>
              </w:rPr>
              <m:t>L</m:t>
            </m:r>
          </m:e>
          <m:sub>
            <m:r>
              <w:rPr>
                <w:rFonts w:ascii="Cambria Math" w:hAnsi="Cambria Math"/>
              </w:rPr>
              <m:t>sinc</m:t>
            </m:r>
          </m:sub>
        </m:sSub>
        <m:r>
          <w:rPr>
            <w:rFonts w:ascii="Cambria Math" w:hAnsi="Cambria Math"/>
          </w:rPr>
          <m:t>=5</m:t>
        </m:r>
      </m:oMath>
      <w:r w:rsidRPr="00355A4C">
        <w:t xml:space="preserve"> is the number of samples used in the polyphase resampling stage. First, a buffer length </w:t>
      </w:r>
      <m:oMath>
        <m:sSub>
          <m:sSubPr>
            <m:ctrlPr>
              <w:rPr>
                <w:rFonts w:ascii="Cambria Math" w:hAnsi="Cambria Math"/>
                <w:i/>
              </w:rPr>
            </m:ctrlPr>
          </m:sSubPr>
          <m:e>
            <m:r>
              <w:rPr>
                <w:rFonts w:ascii="Cambria Math" w:hAnsi="Cambria Math"/>
              </w:rPr>
              <m:t>L</m:t>
            </m:r>
          </m:e>
          <m:sub>
            <m:r>
              <w:rPr>
                <w:rFonts w:ascii="Cambria Math" w:hAnsi="Cambria Math"/>
              </w:rPr>
              <m:t>3</m:t>
            </m:r>
          </m:sub>
        </m:sSub>
      </m:oMath>
      <w:r w:rsidRPr="00355A4C">
        <w:t xml:space="preserve"> is calculated to leave look-ahead room for the resampling filter according to</w:t>
      </w:r>
    </w:p>
    <w:p w14:paraId="2EBE58CD" w14:textId="77777777" w:rsidR="00D45603" w:rsidRPr="00355A4C" w:rsidRDefault="00D45603" w:rsidP="00D45603">
      <w:pPr>
        <w:pStyle w:val="EQ"/>
      </w:pPr>
      <w:r w:rsidRPr="00355A4C">
        <w:tab/>
      </w:r>
      <m:oMath>
        <m:d>
          <m:dPr>
            <m:begChr m:val="{"/>
            <m:endChr m:val=""/>
            <m:ctrlPr>
              <w:rPr>
                <w:rFonts w:ascii="Cambria Math" w:hAnsi="Cambria Math"/>
              </w:rPr>
            </m:ctrlPr>
          </m:dP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3</m:t>
                      </m:r>
                    </m:sub>
                  </m:sSub>
                  <m:r>
                    <w:rPr>
                      <w:rFonts w:ascii="Cambria Math" w:hAnsi="Cambria Math"/>
                    </w:rPr>
                    <m:t xml:space="preserve"> =</m:t>
                  </m:r>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r>
                            <w:rPr>
                              <w:rFonts w:ascii="Cambria Math" w:hAnsi="Cambria Math"/>
                            </w:rPr>
                            <m:t xml:space="preserve">0, </m:t>
                          </m:r>
                          <m:sSub>
                            <m:sSubPr>
                              <m:ctrlPr>
                                <w:rPr>
                                  <w:rFonts w:ascii="Cambria Math" w:hAnsi="Cambria Math"/>
                                  <w:i/>
                                </w:rPr>
                              </m:ctrlPr>
                            </m:sSubPr>
                            <m:e>
                              <m:r>
                                <w:rPr>
                                  <w:rFonts w:ascii="Cambria Math" w:hAnsi="Cambria Math"/>
                                </w:rPr>
                                <m:t>L</m:t>
                              </m:r>
                            </m:e>
                            <m:sub>
                              <m:r>
                                <w:rPr>
                                  <w:rFonts w:ascii="Cambria Math" w:hAnsi="Cambria Math"/>
                                </w:rPr>
                                <m:t>sinc</m:t>
                              </m:r>
                            </m:sub>
                          </m:sSub>
                          <m:r>
                            <w:rPr>
                              <w:rFonts w:ascii="Cambria Math" w:hAnsi="Cambria Math"/>
                            </w:rPr>
                            <m:t>-</m:t>
                          </m:r>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m:t>
                                  </m:r>
                                </m:e>
                              </m:d>
                            </m:e>
                          </m:d>
                        </m:e>
                      </m:d>
                    </m:e>
                  </m:func>
                </m:e>
              </m:mr>
              <m:mr>
                <m:e>
                  <m:sSub>
                    <m:sSubPr>
                      <m:ctrlPr>
                        <w:rPr>
                          <w:rFonts w:ascii="Cambria Math" w:hAnsi="Cambria Math"/>
                          <w:i/>
                        </w:rPr>
                      </m:ctrlPr>
                    </m:sSubPr>
                    <m:e>
                      <m:r>
                        <w:rPr>
                          <w:rFonts w:ascii="Cambria Math" w:hAnsi="Cambria Math"/>
                        </w:rPr>
                        <m:t>L</m:t>
                      </m:r>
                    </m:e>
                    <m:sub>
                      <m:r>
                        <w:rPr>
                          <w:rFonts w:ascii="Cambria Math" w:hAnsi="Cambria Math"/>
                        </w:rPr>
                        <m:t>tot</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sf</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3</m:t>
                      </m:r>
                    </m:sub>
                  </m:sSub>
                </m:e>
              </m:mr>
            </m:m>
          </m:e>
        </m:d>
      </m:oMath>
      <w:r w:rsidRPr="00355A4C">
        <w:tab/>
        <w:t>(7.2-50)</w:t>
      </w:r>
    </w:p>
    <w:p w14:paraId="57617302" w14:textId="77777777" w:rsidR="00D45603" w:rsidRPr="00355A4C" w:rsidRDefault="00D45603" w:rsidP="00D45603">
      <w:r w:rsidRPr="00355A4C">
        <w:t xml:space="preserve">where </w:t>
      </w:r>
      <m:oMath>
        <m:r>
          <w:rPr>
            <w:rFonts w:ascii="Cambria Math" w:hAnsi="Cambria Math"/>
          </w:rPr>
          <m:t>ITD(m)</m:t>
        </m:r>
      </m:oMath>
      <w:r w:rsidRPr="00355A4C">
        <w:t xml:space="preserve"> is the ITD value of the current subframe </w:t>
      </w:r>
      <m:oMath>
        <m:r>
          <w:rPr>
            <w:rFonts w:ascii="Cambria Math" w:hAnsi="Cambria Math"/>
          </w:rPr>
          <m:t>m</m:t>
        </m:r>
      </m:oMath>
      <w:r w:rsidRPr="00355A4C">
        <w:t xml:space="preserve">, </w:t>
      </w:r>
      <m:oMath>
        <m:sSub>
          <m:sSubPr>
            <m:ctrlPr>
              <w:rPr>
                <w:rFonts w:ascii="Cambria Math" w:hAnsi="Cambria Math"/>
                <w:i/>
              </w:rPr>
            </m:ctrlPr>
          </m:sSubPr>
          <m:e>
            <m:r>
              <w:rPr>
                <w:rFonts w:ascii="Cambria Math" w:hAnsi="Cambria Math"/>
              </w:rPr>
              <m:t>L</m:t>
            </m:r>
          </m:e>
          <m:sub>
            <m:r>
              <w:rPr>
                <w:rFonts w:ascii="Cambria Math" w:hAnsi="Cambria Math"/>
              </w:rPr>
              <m:t>tot</m:t>
            </m:r>
          </m:sub>
        </m:sSub>
      </m:oMath>
      <w:r w:rsidRPr="00355A4C">
        <w:t xml:space="preserve"> is the total transition time in samples and </w:t>
      </w:r>
      <m:oMath>
        <m:sSub>
          <m:sSubPr>
            <m:ctrlPr>
              <w:rPr>
                <w:rFonts w:ascii="Cambria Math" w:hAnsi="Cambria Math"/>
                <w:i/>
              </w:rPr>
            </m:ctrlPr>
          </m:sSubPr>
          <m:e>
            <m:r>
              <w:rPr>
                <w:rFonts w:ascii="Cambria Math" w:hAnsi="Cambria Math"/>
              </w:rPr>
              <m:t>L</m:t>
            </m:r>
          </m:e>
          <m:sub>
            <m:r>
              <w:rPr>
                <w:rFonts w:ascii="Cambria Math" w:hAnsi="Cambria Math"/>
              </w:rPr>
              <m:t>sf</m:t>
            </m:r>
          </m:sub>
        </m:sSub>
      </m:oMath>
      <w:r w:rsidRPr="00355A4C">
        <w:t xml:space="preserve"> is the length of the 5 ms subframe. The ITD transition is set to complete within the subframe, which means </w:t>
      </w:r>
      <m:oMath>
        <m:sSub>
          <m:sSubPr>
            <m:ctrlPr>
              <w:rPr>
                <w:rFonts w:ascii="Cambria Math" w:hAnsi="Cambria Math"/>
                <w:i/>
              </w:rPr>
            </m:ctrlPr>
          </m:sSubPr>
          <m:e>
            <m:r>
              <w:rPr>
                <w:rFonts w:ascii="Cambria Math" w:hAnsi="Cambria Math"/>
              </w:rPr>
              <m:t>L</m:t>
            </m:r>
          </m:e>
          <m:sub>
            <m:r>
              <w:rPr>
                <w:rFonts w:ascii="Cambria Math" w:hAnsi="Cambria Math"/>
              </w:rPr>
              <m:t>sf</m:t>
            </m:r>
          </m:sub>
        </m:sSub>
      </m:oMath>
      <w:r w:rsidRPr="00355A4C">
        <w:t xml:space="preserve"> is the maximum allowed transition length. At 48 kHz sampling rate, </w:t>
      </w:r>
      <m:oMath>
        <m:sSub>
          <m:sSubPr>
            <m:ctrlPr>
              <w:rPr>
                <w:rFonts w:ascii="Cambria Math" w:hAnsi="Cambria Math"/>
                <w:i/>
              </w:rPr>
            </m:ctrlPr>
          </m:sSubPr>
          <m:e>
            <m:r>
              <w:rPr>
                <w:rFonts w:ascii="Cambria Math" w:hAnsi="Cambria Math"/>
              </w:rPr>
              <m:t>L</m:t>
            </m:r>
          </m:e>
          <m:sub>
            <m:r>
              <w:rPr>
                <w:rFonts w:ascii="Cambria Math" w:hAnsi="Cambria Math"/>
              </w:rPr>
              <m:t>sf</m:t>
            </m:r>
          </m:sub>
        </m:sSub>
        <m:r>
          <w:rPr>
            <w:rFonts w:ascii="Cambria Math" w:hAnsi="Cambria Math"/>
          </w:rPr>
          <m:t>=240</m:t>
        </m:r>
      </m:oMath>
      <w:r w:rsidRPr="00355A4C">
        <w:t xml:space="preserve">. If the sign of the ITD did not change from the previous subframe, or one of them is zero </w:t>
      </w:r>
      <m:oMath>
        <m:r>
          <w:rPr>
            <w:rFonts w:ascii="Cambria Math" w:hAnsi="Cambria Math"/>
          </w:rPr>
          <m:t>ITD(m-1)ITD(m)≥0</m:t>
        </m:r>
      </m:oMath>
      <w:r w:rsidRPr="00355A4C">
        <w:t xml:space="preserve">, the time scaling operation only needs to be done on one channel. In that case the number of transition times in samples </w:t>
      </w: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Pr="00355A4C">
        <w:t xml:space="preserve">and </w:t>
      </w:r>
      <m:oMath>
        <m:sSub>
          <m:sSubPr>
            <m:ctrlPr>
              <w:rPr>
                <w:rFonts w:ascii="Cambria Math" w:hAnsi="Cambria Math"/>
                <w:i/>
              </w:rPr>
            </m:ctrlPr>
          </m:sSubPr>
          <m:e>
            <m:r>
              <w:rPr>
                <w:rFonts w:ascii="Cambria Math" w:hAnsi="Cambria Math"/>
              </w:rPr>
              <m:t>L</m:t>
            </m:r>
          </m:e>
          <m:sub>
            <m:r>
              <w:rPr>
                <w:rFonts w:ascii="Cambria Math" w:hAnsi="Cambria Math"/>
              </w:rPr>
              <m:t>2</m:t>
            </m:r>
          </m:sub>
        </m:sSub>
      </m:oMath>
      <w:r w:rsidRPr="00355A4C">
        <w:t xml:space="preserve"> are calculated according to</w:t>
      </w:r>
    </w:p>
    <w:p w14:paraId="5085F8F4" w14:textId="77777777" w:rsidR="00D45603" w:rsidRPr="00355A4C" w:rsidRDefault="00D45603" w:rsidP="00D45603">
      <w:pPr>
        <w:pStyle w:val="EQ"/>
      </w:pPr>
      <w:r w:rsidRPr="00355A4C">
        <w:lastRenderedPageBreak/>
        <w:tab/>
      </w:r>
      <m:oMath>
        <m:d>
          <m:dPr>
            <m:begChr m:val="{"/>
            <m:endChr m:val=""/>
            <m:ctrlPr>
              <w:rPr>
                <w:rFonts w:ascii="Cambria Math" w:hAnsi="Cambria Math"/>
              </w:rPr>
            </m:ctrlPr>
          </m:dP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tot</m:t>
                      </m:r>
                    </m:sub>
                  </m:sSub>
                </m:e>
              </m:mr>
              <m:m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tot</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=0</m:t>
                        </m:r>
                      </m:e>
                    </m:mr>
                    <m:mr>
                      <m:e>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=-|ITD(m-1)|</m:t>
                        </m:r>
                      </m:e>
                    </m:mr>
                    <m:mr>
                      <m:e>
                        <m:sSub>
                          <m:sSubPr>
                            <m:ctrlPr>
                              <w:rPr>
                                <w:rFonts w:ascii="Cambria Math" w:hAnsi="Cambria Math"/>
                                <w:i/>
                              </w:rPr>
                            </m:ctrlPr>
                          </m:sSubPr>
                          <m:e>
                            <m:r>
                              <w:rPr>
                                <w:rFonts w:ascii="Cambria Math" w:hAnsi="Cambria Math"/>
                              </w:rPr>
                              <m:t>L</m:t>
                            </m:r>
                          </m:e>
                          <m:sub>
                            <m:r>
                              <w:rPr>
                                <w:rFonts w:ascii="Cambria Math" w:hAnsi="Cambria Math"/>
                              </w:rPr>
                              <m:t>in,1</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m:t>
                        </m:r>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m-1</m:t>
                                </m:r>
                              </m:e>
                            </m:d>
                          </m:e>
                        </m:d>
                        <m:r>
                          <w:rPr>
                            <w:rFonts w:ascii="Cambria Math" w:hAnsi="Cambria Math"/>
                          </w:rPr>
                          <m:t>-|ITD(m)|</m:t>
                        </m:r>
                      </m:e>
                    </m:mr>
                  </m:m>
                </m:e>
              </m:mr>
              <m:mr>
                <m:e>
                  <m:m>
                    <m:mPr>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-|ITD(m)|</m:t>
                        </m:r>
                      </m:e>
                    </m:mr>
                    <m:m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in,2</m:t>
                                  </m:r>
                                </m:sub>
                              </m:sSub>
                              <m:r>
                                <w:rPr>
                                  <w:rFonts w:ascii="Cambria Math" w:hAnsi="Cambria Math"/>
                                </w:rPr>
                                <m:t>=0</m:t>
                              </m:r>
                            </m:e>
                          </m:mr>
                          <m:mr>
                            <m:e>
                              <m:sSub>
                                <m:sSubPr>
                                  <m:ctrlPr>
                                    <w:rPr>
                                      <w:rFonts w:ascii="Cambria Math" w:hAnsi="Cambria Math"/>
                                      <w:i/>
                                    </w:rPr>
                                  </m:ctrlPr>
                                </m:sSubPr>
                                <m:e>
                                  <m:r>
                                    <w:rPr>
                                      <w:rFonts w:ascii="Cambria Math" w:hAnsi="Cambria Math"/>
                                    </w:rPr>
                                    <m:t>n</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tot</m:t>
                                  </m:r>
                                </m:sub>
                              </m:sSub>
                            </m:e>
                          </m:mr>
                        </m:m>
                      </m:e>
                    </m:mr>
                  </m:m>
                </m:e>
              </m:mr>
            </m:m>
          </m:e>
        </m:d>
      </m:oMath>
      <w:r w:rsidRPr="00355A4C">
        <w:tab/>
        <w:t xml:space="preserve"> (7.2-51)</w:t>
      </w:r>
    </w:p>
    <w:p w14:paraId="3EAC91B1" w14:textId="77777777" w:rsidR="00D45603" w:rsidRPr="00355A4C" w:rsidRDefault="00D45603" w:rsidP="00D45603">
      <w:r w:rsidRPr="00355A4C">
        <w:t xml:space="preserve">where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3</m:t>
            </m:r>
          </m:sub>
        </m:sSub>
      </m:oMath>
      <w:r w:rsidRPr="00355A4C">
        <w:t xml:space="preserve"> denote the starting indices of each time shift segment assuming that the current input subframe starts at </w:t>
      </w:r>
      <m:oMath>
        <m:r>
          <w:rPr>
            <w:rFonts w:ascii="Cambria Math" w:hAnsi="Cambria Math"/>
          </w:rPr>
          <m:t>n=0</m:t>
        </m:r>
      </m:oMath>
      <w:r w:rsidRPr="00355A4C">
        <w:t xml:space="preserve">, </w:t>
      </w:r>
      <m:oMath>
        <m:sSub>
          <m:sSubPr>
            <m:ctrlPr>
              <w:rPr>
                <w:rFonts w:ascii="Cambria Math" w:hAnsi="Cambria Math"/>
                <w:i/>
              </w:rPr>
            </m:ctrlPr>
          </m:sSubPr>
          <m:e>
            <m:r>
              <w:rPr>
                <w:rFonts w:ascii="Cambria Math" w:hAnsi="Cambria Math"/>
              </w:rPr>
              <m:t>L</m:t>
            </m:r>
          </m:e>
          <m:sub>
            <m:r>
              <w:rPr>
                <w:rFonts w:ascii="Cambria Math" w:hAnsi="Cambria Math"/>
              </w:rPr>
              <m:t>in,1</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in,2</m:t>
            </m:r>
          </m:sub>
        </m:sSub>
        <m:r>
          <w:rPr>
            <w:rFonts w:ascii="Cambria Math" w:hAnsi="Cambria Math"/>
          </w:rPr>
          <m:t xml:space="preserve"> </m:t>
        </m:r>
      </m:oMath>
      <w:r w:rsidRPr="00355A4C">
        <w:t xml:space="preserve">is the length of the resampling segments </w:t>
      </w:r>
      <m:oMath>
        <m:r>
          <w:rPr>
            <w:rFonts w:ascii="Cambria Math" w:hAnsi="Cambria Math"/>
          </w:rPr>
          <m:t>1</m:t>
        </m:r>
      </m:oMath>
      <w:r w:rsidRPr="00355A4C">
        <w:t xml:space="preserve"> and </w:t>
      </w:r>
      <m:oMath>
        <m:r>
          <w:rPr>
            <w:rFonts w:ascii="Cambria Math" w:hAnsi="Cambria Math"/>
          </w:rPr>
          <m:t>2</m:t>
        </m:r>
      </m:oMath>
      <w:r w:rsidRPr="00355A4C">
        <w:t xml:space="preserve">. If the previous and current subframe ITD is non-zero and changes sign </w:t>
      </w:r>
      <m:oMath>
        <m:r>
          <w:rPr>
            <w:rFonts w:ascii="Cambria Math" w:hAnsi="Cambria Math"/>
          </w:rPr>
          <m:t>ITD</m:t>
        </m:r>
        <m:d>
          <m:dPr>
            <m:ctrlPr>
              <w:rPr>
                <w:rFonts w:ascii="Cambria Math" w:hAnsi="Cambria Math"/>
                <w:i/>
              </w:rPr>
            </m:ctrlPr>
          </m:dPr>
          <m:e>
            <m:r>
              <w:rPr>
                <w:rFonts w:ascii="Cambria Math" w:hAnsi="Cambria Math"/>
              </w:rPr>
              <m:t>m-1</m:t>
            </m:r>
          </m:e>
        </m:d>
        <m:r>
          <w:rPr>
            <w:rFonts w:ascii="Cambria Math" w:hAnsi="Cambria Math"/>
          </w:rPr>
          <m:t>ITD</m:t>
        </m:r>
        <m:d>
          <m:dPr>
            <m:ctrlPr>
              <w:rPr>
                <w:rFonts w:ascii="Cambria Math" w:hAnsi="Cambria Math"/>
                <w:i/>
              </w:rPr>
            </m:ctrlPr>
          </m:dPr>
          <m:e>
            <m:r>
              <w:rPr>
                <w:rFonts w:ascii="Cambria Math" w:hAnsi="Cambria Math"/>
              </w:rPr>
              <m:t>m</m:t>
            </m:r>
          </m:e>
        </m:d>
        <m:r>
          <w:rPr>
            <w:rFonts w:ascii="Cambria Math" w:hAnsi="Cambria Math"/>
          </w:rPr>
          <m:t>&lt;0</m:t>
        </m:r>
      </m:oMath>
      <w:r w:rsidRPr="00355A4C">
        <w:t xml:space="preserve"> the transition times </w:t>
      </w: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Pr="00355A4C">
        <w:t xml:space="preserve"> and </w:t>
      </w:r>
      <m:oMath>
        <m:sSub>
          <m:sSubPr>
            <m:ctrlPr>
              <w:rPr>
                <w:rFonts w:ascii="Cambria Math" w:hAnsi="Cambria Math"/>
                <w:i/>
              </w:rPr>
            </m:ctrlPr>
          </m:sSubPr>
          <m:e>
            <m:r>
              <w:rPr>
                <w:rFonts w:ascii="Cambria Math" w:hAnsi="Cambria Math"/>
              </w:rPr>
              <m:t>L</m:t>
            </m:r>
          </m:e>
          <m:sub>
            <m:r>
              <w:rPr>
                <w:rFonts w:ascii="Cambria Math" w:hAnsi="Cambria Math"/>
              </w:rPr>
              <m:t>2</m:t>
            </m:r>
          </m:sub>
        </m:sSub>
      </m:oMath>
      <w:r w:rsidRPr="00355A4C">
        <w:t xml:space="preserve"> are calculated according to</w:t>
      </w:r>
    </w:p>
    <w:p w14:paraId="7D5E0019" w14:textId="77777777" w:rsidR="00D45603" w:rsidRPr="00355A4C" w:rsidRDefault="00D45603" w:rsidP="00D45603">
      <w:pPr>
        <w:pStyle w:val="EQ"/>
      </w:pPr>
      <w:r w:rsidRPr="00355A4C">
        <w:tab/>
      </w:r>
      <m:oMath>
        <m:d>
          <m:dPr>
            <m:begChr m:val="{"/>
            <m:endChr m:val=""/>
            <m:ctrlPr>
              <w:rPr>
                <w:rFonts w:ascii="Cambria Math" w:hAnsi="Cambria Math"/>
              </w:rPr>
            </m:ctrlPr>
          </m:dP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m:t>
                  </m:r>
                  <m:d>
                    <m:dPr>
                      <m:begChr m:val="["/>
                      <m:endChr m:val="]"/>
                      <m:ctrlPr>
                        <w:rPr>
                          <w:rFonts w:ascii="Cambria Math" w:hAnsi="Cambria Math"/>
                          <w:i/>
                        </w:rPr>
                      </m:ctrlPr>
                    </m:dPr>
                    <m:e>
                      <m:f>
                        <m:fPr>
                          <m:ctrlPr>
                            <w:rPr>
                              <w:rFonts w:ascii="Cambria Math" w:hAnsi="Cambria Math"/>
                            </w:rPr>
                          </m:ctrlPr>
                        </m:fPr>
                        <m:num>
                          <m:sSub>
                            <m:sSubPr>
                              <m:ctrlPr>
                                <w:rPr>
                                  <w:rFonts w:ascii="Cambria Math" w:hAnsi="Cambria Math"/>
                                </w:rPr>
                              </m:ctrlPr>
                            </m:sSubPr>
                            <m:e>
                              <m:r>
                                <w:rPr>
                                  <w:rFonts w:ascii="Cambria Math" w:hAnsi="Cambria Math"/>
                                </w:rPr>
                                <m:t>L</m:t>
                              </m:r>
                            </m:e>
                            <m:sub>
                              <m:r>
                                <w:rPr>
                                  <w:rFonts w:ascii="Cambria Math" w:hAnsi="Cambria Math"/>
                                </w:rPr>
                                <m:t>tot</m:t>
                              </m:r>
                            </m:sub>
                          </m:sSub>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m-1</m:t>
                                  </m:r>
                                </m:e>
                              </m:d>
                            </m:e>
                          </m:d>
                        </m:num>
                        <m:den>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m-1</m:t>
                                  </m:r>
                                </m:e>
                              </m:d>
                            </m:e>
                          </m:d>
                          <m:r>
                            <w:rPr>
                              <w:rFonts w:ascii="Cambria Math" w:hAnsi="Cambria Math"/>
                            </w:rPr>
                            <m:t>+</m:t>
                          </m:r>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m:t>
                                  </m:r>
                                </m:e>
                              </m:d>
                            </m:e>
                          </m:d>
                        </m:den>
                      </m:f>
                    </m:e>
                  </m:d>
                </m:e>
              </m:mr>
              <m:m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tot</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e>
                    </m:mr>
                    <m:mr>
                      <m:e>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=-|ITD(m-1)|</m:t>
                        </m:r>
                      </m:e>
                    </m:mr>
                    <m:mr>
                      <m:e>
                        <m:sSub>
                          <m:sSubPr>
                            <m:ctrlPr>
                              <w:rPr>
                                <w:rFonts w:ascii="Cambria Math" w:hAnsi="Cambria Math"/>
                                <w:i/>
                              </w:rPr>
                            </m:ctrlPr>
                          </m:sSubPr>
                          <m:e>
                            <m:r>
                              <w:rPr>
                                <w:rFonts w:ascii="Cambria Math" w:hAnsi="Cambria Math"/>
                              </w:rPr>
                              <m:t>L</m:t>
                            </m:r>
                          </m:e>
                          <m:sub>
                            <m:r>
                              <w:rPr>
                                <w:rFonts w:ascii="Cambria Math" w:hAnsi="Cambria Math"/>
                              </w:rPr>
                              <m:t>in,1</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r>
                          <w:rPr>
                            <w:rFonts w:ascii="Cambria Math" w:hAnsi="Cambria Math"/>
                          </w:rPr>
                          <m:t>+</m:t>
                        </m:r>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m-1</m:t>
                                </m:r>
                              </m:e>
                            </m:d>
                          </m:e>
                        </m:d>
                      </m:e>
                    </m:mr>
                  </m:m>
                </m:e>
              </m:mr>
              <m:mr>
                <m:e>
                  <m:m>
                    <m:mPr>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e>
                    </m:mr>
                    <m:mr>
                      <m:e>
                        <m:m>
                          <m:mPr>
                            <m:cGp m:val="8"/>
                            <m:mcs>
                              <m:mc>
                                <m:mcPr>
                                  <m:count m:val="1"/>
                                  <m:mcJc m:val="left"/>
                                </m:mcPr>
                              </m:mc>
                            </m:mcs>
                            <m:ctrlPr>
                              <w:rPr>
                                <w:rFonts w:ascii="Cambria Math" w:hAnsi="Cambria Math"/>
                              </w:rPr>
                            </m:ctrlPr>
                          </m:mPr>
                          <m:mr>
                            <m:e>
                              <m:sSub>
                                <m:sSubPr>
                                  <m:ctrlPr>
                                    <w:rPr>
                                      <w:rFonts w:ascii="Cambria Math" w:hAnsi="Cambria Math"/>
                                      <w:i/>
                                    </w:rPr>
                                  </m:ctrlPr>
                                </m:sSubPr>
                                <m:e>
                                  <m:r>
                                    <w:rPr>
                                      <w:rFonts w:ascii="Cambria Math" w:hAnsi="Cambria Math"/>
                                    </w:rPr>
                                    <m:t>L</m:t>
                                  </m:r>
                                </m:e>
                                <m:sub>
                                  <m:r>
                                    <w:rPr>
                                      <w:rFonts w:ascii="Cambria Math" w:hAnsi="Cambria Math"/>
                                    </w:rPr>
                                    <m:t>in,2</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2</m:t>
                                  </m:r>
                                </m:sub>
                              </m:sSub>
                              <m:r>
                                <w:rPr>
                                  <w:rFonts w:ascii="Cambria Math" w:hAnsi="Cambria Math"/>
                                </w:rPr>
                                <m:t>-</m:t>
                              </m:r>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m:t>
                                      </m:r>
                                    </m:e>
                                  </m:d>
                                </m:e>
                              </m:d>
                            </m:e>
                          </m:mr>
                          <m:mr>
                            <m:e>
                              <m:sSub>
                                <m:sSubPr>
                                  <m:ctrlPr>
                                    <w:rPr>
                                      <w:rFonts w:ascii="Cambria Math" w:hAnsi="Cambria Math"/>
                                      <w:i/>
                                    </w:rPr>
                                  </m:ctrlPr>
                                </m:sSubPr>
                                <m:e>
                                  <m:r>
                                    <w:rPr>
                                      <w:rFonts w:ascii="Cambria Math" w:hAnsi="Cambria Math"/>
                                    </w:rPr>
                                    <m:t>n</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tot</m:t>
                                  </m:r>
                                </m:sub>
                              </m:sSub>
                              <m:r>
                                <w:rPr>
                                  <w:rFonts w:ascii="Cambria Math" w:hAnsi="Cambria Math"/>
                                </w:rPr>
                                <m:t>-</m:t>
                              </m:r>
                              <m:d>
                                <m:dPr>
                                  <m:begChr m:val="|"/>
                                  <m:endChr m:val="|"/>
                                  <m:ctrlPr>
                                    <w:rPr>
                                      <w:rFonts w:ascii="Cambria Math" w:hAnsi="Cambria Math"/>
                                      <w:i/>
                                    </w:rPr>
                                  </m:ctrlPr>
                                </m:dPr>
                                <m:e>
                                  <m:r>
                                    <w:rPr>
                                      <w:rFonts w:ascii="Cambria Math" w:hAnsi="Cambria Math"/>
                                    </w:rPr>
                                    <m:t>ITD</m:t>
                                  </m:r>
                                  <m:d>
                                    <m:dPr>
                                      <m:ctrlPr>
                                        <w:rPr>
                                          <w:rFonts w:ascii="Cambria Math" w:hAnsi="Cambria Math"/>
                                          <w:i/>
                                        </w:rPr>
                                      </m:ctrlPr>
                                    </m:dPr>
                                    <m:e>
                                      <m:r>
                                        <w:rPr>
                                          <w:rFonts w:ascii="Cambria Math" w:hAnsi="Cambria Math"/>
                                        </w:rPr>
                                        <m:t>m</m:t>
                                      </m:r>
                                    </m:e>
                                  </m:d>
                                </m:e>
                              </m:d>
                            </m:e>
                          </m:mr>
                        </m:m>
                      </m:e>
                    </m:mr>
                  </m:m>
                </m:e>
              </m:mr>
            </m:m>
          </m:e>
        </m:d>
      </m:oMath>
      <w:r w:rsidRPr="00355A4C">
        <w:tab/>
        <w:t xml:space="preserve"> (7.2-52)</w:t>
      </w:r>
    </w:p>
    <w:p w14:paraId="1A36C641" w14:textId="1921B74A" w:rsidR="00D45603" w:rsidRPr="00355A4C" w:rsidRDefault="00D45603" w:rsidP="00D45603">
      <w:r w:rsidRPr="00355A4C">
        <w:t xml:space="preserve">where </w:t>
      </w:r>
      <m:oMath>
        <m:r>
          <w:rPr>
            <w:rFonts w:ascii="Cambria Math" w:hAnsi="Cambria Math"/>
          </w:rPr>
          <m:t>[∙]</m:t>
        </m:r>
      </m:oMath>
      <w:r w:rsidRPr="00355A4C">
        <w:t xml:space="preserve"> denotes rounding to the nearest integer. </w:t>
      </w:r>
      <w:ins w:id="2952" w:author="Erik Norvell" w:date="2025-10-10T14:31:00Z" w16du:dateUtc="2025-10-10T12:31:00Z">
        <w:r>
          <w:t xml:space="preserve">If </w:t>
        </w:r>
      </w:ins>
      <m:oMath>
        <m:sSub>
          <m:sSubPr>
            <m:ctrlPr>
              <w:ins w:id="2953" w:author="Erik Norvell" w:date="2025-10-10T14:31:00Z" w16du:dateUtc="2025-10-10T12:31:00Z">
                <w:rPr>
                  <w:rFonts w:ascii="Cambria Math" w:hAnsi="Cambria Math"/>
                  <w:i/>
                </w:rPr>
              </w:ins>
            </m:ctrlPr>
          </m:sSubPr>
          <m:e>
            <m:r>
              <w:ins w:id="2954" w:author="Erik Norvell" w:date="2025-10-10T14:31:00Z" w16du:dateUtc="2025-10-10T12:31:00Z">
                <w:rPr>
                  <w:rFonts w:ascii="Cambria Math" w:hAnsi="Cambria Math"/>
                </w:rPr>
                <m:t>L</m:t>
              </w:ins>
            </m:r>
          </m:e>
          <m:sub>
            <m:r>
              <w:ins w:id="2955" w:author="Erik Norvell" w:date="2025-10-10T14:31:00Z" w16du:dateUtc="2025-10-10T12:31:00Z">
                <w:rPr>
                  <w:rFonts w:ascii="Cambria Math" w:hAnsi="Cambria Math"/>
                </w:rPr>
                <m:t>in,2</m:t>
              </w:ins>
            </m:r>
          </m:sub>
        </m:sSub>
        <m:r>
          <w:ins w:id="2956" w:author="Erik Norvell" w:date="2025-10-10T14:31:00Z" w16du:dateUtc="2025-10-10T12:31:00Z">
            <w:rPr>
              <w:rFonts w:ascii="Cambria Math" w:hAnsi="Cambria Math"/>
            </w:rPr>
            <m:t>≤0</m:t>
          </w:ins>
        </m:r>
      </m:oMath>
      <w:ins w:id="2957" w:author="Erik Norvell" w:date="2025-10-10T14:31:00Z" w16du:dateUtc="2025-10-10T12:31:00Z">
        <w:r>
          <w:t xml:space="preserve">, it means the target ITD </w:t>
        </w:r>
      </w:ins>
      <m:oMath>
        <m:r>
          <w:ins w:id="2958" w:author="Erik Norvell" w:date="2025-10-10T14:31:00Z" w16du:dateUtc="2025-10-10T12:31:00Z">
            <w:rPr>
              <w:rFonts w:ascii="Cambria Math" w:hAnsi="Cambria Math"/>
            </w:rPr>
            <m:t>ITD(m)</m:t>
          </w:ins>
        </m:r>
      </m:oMath>
      <w:ins w:id="2959" w:author="Erik Norvell" w:date="2025-10-10T14:31:00Z" w16du:dateUtc="2025-10-10T12:31:00Z">
        <w:r>
          <w:t xml:space="preserve"> cannot be reached and the target ITD is updated to </w:t>
        </w:r>
      </w:ins>
      <m:oMath>
        <m:r>
          <w:ins w:id="2960" w:author="Erik Norvell" w:date="2025-10-10T14:31:00Z" w16du:dateUtc="2025-10-10T12:31:00Z">
            <w:rPr>
              <w:rFonts w:ascii="Cambria Math" w:hAnsi="Cambria Math"/>
            </w:rPr>
            <m:t>ITD</m:t>
          </w:ins>
        </m:r>
        <m:d>
          <m:dPr>
            <m:ctrlPr>
              <w:ins w:id="2961" w:author="Erik Norvell" w:date="2025-10-10T14:31:00Z" w16du:dateUtc="2025-10-10T12:31:00Z">
                <w:rPr>
                  <w:rFonts w:ascii="Cambria Math" w:hAnsi="Cambria Math"/>
                  <w:i/>
                </w:rPr>
              </w:ins>
            </m:ctrlPr>
          </m:dPr>
          <m:e>
            <m:r>
              <w:ins w:id="2962" w:author="Erik Norvell" w:date="2025-10-10T14:31:00Z" w16du:dateUtc="2025-10-10T12:31:00Z">
                <w:rPr>
                  <w:rFonts w:ascii="Cambria Math" w:hAnsi="Cambria Math"/>
                </w:rPr>
                <m:t>m</m:t>
              </w:ins>
            </m:r>
          </m:e>
        </m:d>
        <m:r>
          <w:ins w:id="2963" w:author="Erik Norvell" w:date="2025-10-10T14:31:00Z" w16du:dateUtc="2025-10-10T12:31:00Z">
            <w:rPr>
              <w:rFonts w:ascii="Cambria Math" w:hAnsi="Cambria Math"/>
            </w:rPr>
            <m:t>≔0</m:t>
          </w:ins>
        </m:r>
      </m:oMath>
      <w:ins w:id="2964" w:author="Erik Norvell" w:date="2025-10-10T14:31:00Z" w16du:dateUtc="2025-10-10T12:31:00Z">
        <w:r>
          <w:t xml:space="preserve">. </w:t>
        </w:r>
      </w:ins>
      <w:r w:rsidRPr="00355A4C">
        <w:t xml:space="preserve">Next, the output buffers A and B are assembled by time-shifting the signal using the transition lengths </w:t>
      </w: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Pr="00355A4C">
        <w:t xml:space="preserve"> and </w:t>
      </w:r>
      <m:oMath>
        <m:sSub>
          <m:sSubPr>
            <m:ctrlPr>
              <w:rPr>
                <w:rFonts w:ascii="Cambria Math" w:hAnsi="Cambria Math"/>
                <w:i/>
              </w:rPr>
            </m:ctrlPr>
          </m:sSubPr>
          <m:e>
            <m:r>
              <w:rPr>
                <w:rFonts w:ascii="Cambria Math" w:hAnsi="Cambria Math"/>
              </w:rPr>
              <m:t>L</m:t>
            </m:r>
          </m:e>
          <m:sub>
            <m:r>
              <w:rPr>
                <w:rFonts w:ascii="Cambria Math" w:hAnsi="Cambria Math"/>
              </w:rPr>
              <m:t>2</m:t>
            </m:r>
          </m:sub>
        </m:sSub>
      </m:oMath>
      <w:r w:rsidRPr="00355A4C">
        <w:t xml:space="preserve"> as illustrated in figure </w:t>
      </w:r>
      <w:r w:rsidRPr="00355A4C">
        <w:rPr>
          <w:noProof/>
        </w:rPr>
        <w:t>7.2</w:t>
      </w:r>
      <w:r w:rsidRPr="00355A4C">
        <w:noBreakHyphen/>
      </w:r>
      <w:r w:rsidRPr="00355A4C">
        <w:rPr>
          <w:noProof/>
        </w:rPr>
        <w:t>7</w:t>
      </w:r>
      <w:r w:rsidRPr="00355A4C">
        <w:t xml:space="preserve">. First, a resampling is done of the buffer starting from </w:t>
      </w:r>
      <m:oMath>
        <m:sSub>
          <m:sSubPr>
            <m:ctrlPr>
              <w:rPr>
                <w:rFonts w:ascii="Cambria Math" w:hAnsi="Cambria Math"/>
                <w:i/>
              </w:rPr>
            </m:ctrlPr>
          </m:sSubPr>
          <m:e>
            <m:r>
              <w:rPr>
                <w:rFonts w:ascii="Cambria Math" w:hAnsi="Cambria Math"/>
              </w:rPr>
              <m:t>n</m:t>
            </m:r>
          </m:e>
          <m:sub>
            <m:r>
              <w:rPr>
                <w:rFonts w:ascii="Cambria Math" w:hAnsi="Cambria Math"/>
              </w:rPr>
              <m:t>1</m:t>
            </m:r>
          </m:sub>
        </m:sSub>
      </m:oMath>
      <w:r w:rsidRPr="00355A4C">
        <w:t xml:space="preserve"> of length </w:t>
      </w:r>
      <m:oMath>
        <m:sSub>
          <m:sSubPr>
            <m:ctrlPr>
              <w:rPr>
                <w:rFonts w:ascii="Cambria Math" w:hAnsi="Cambria Math"/>
                <w:i/>
              </w:rPr>
            </m:ctrlPr>
          </m:sSubPr>
          <m:e>
            <m:r>
              <w:rPr>
                <w:rFonts w:ascii="Cambria Math" w:hAnsi="Cambria Math"/>
              </w:rPr>
              <m:t>L</m:t>
            </m:r>
          </m:e>
          <m:sub>
            <m:r>
              <w:rPr>
                <w:rFonts w:ascii="Cambria Math" w:hAnsi="Cambria Math"/>
              </w:rPr>
              <m:t>in,1</m:t>
            </m:r>
          </m:sub>
        </m:sSub>
      </m:oMath>
      <w:r w:rsidRPr="00355A4C">
        <w:t xml:space="preserve"> to the first </w:t>
      </w: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Pr="00355A4C">
        <w:t xml:space="preserve"> samples of output buffer A. The last </w:t>
      </w:r>
      <m:oMath>
        <m:sSub>
          <m:sSubPr>
            <m:ctrlPr>
              <w:rPr>
                <w:rFonts w:ascii="Cambria Math" w:hAnsi="Cambria Math"/>
                <w:i/>
              </w:rPr>
            </m:ctrlPr>
          </m:sSubPr>
          <m:e>
            <m:r>
              <w:rPr>
                <w:rFonts w:ascii="Cambria Math" w:hAnsi="Cambria Math"/>
              </w:rPr>
              <m:t>L</m:t>
            </m:r>
          </m:e>
          <m:sub>
            <m:r>
              <w:rPr>
                <w:rFonts w:ascii="Cambria Math" w:hAnsi="Cambria Math"/>
              </w:rPr>
              <m:t>sf</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oMath>
      <w:r w:rsidRPr="00355A4C">
        <w:t xml:space="preserve"> samples are populated by copying the remainder of the input buffer to output buffer A. Then, the first samples of the input buffer starting from index 0 are copied to the first </w:t>
      </w:r>
      <m:oMath>
        <m:sSub>
          <m:sSubPr>
            <m:ctrlPr>
              <w:rPr>
                <w:rFonts w:ascii="Cambria Math" w:hAnsi="Cambria Math"/>
                <w:i/>
              </w:rPr>
            </m:ctrlPr>
          </m:sSubPr>
          <m:e>
            <m:r>
              <w:rPr>
                <w:rFonts w:ascii="Cambria Math" w:hAnsi="Cambria Math"/>
              </w:rPr>
              <m:t>L</m:t>
            </m:r>
          </m:e>
          <m:sub>
            <m:r>
              <w:rPr>
                <w:rFonts w:ascii="Cambria Math" w:hAnsi="Cambria Math"/>
              </w:rPr>
              <m:t>1</m:t>
            </m:r>
          </m:sub>
        </m:sSub>
      </m:oMath>
      <w:r w:rsidRPr="00355A4C">
        <w:t xml:space="preserve"> samples of output buffer B. The next </w:t>
      </w:r>
      <m:oMath>
        <m:sSub>
          <m:sSubPr>
            <m:ctrlPr>
              <w:rPr>
                <w:rFonts w:ascii="Cambria Math" w:hAnsi="Cambria Math"/>
                <w:i/>
              </w:rPr>
            </m:ctrlPr>
          </m:sSubPr>
          <m:e>
            <m:r>
              <w:rPr>
                <w:rFonts w:ascii="Cambria Math" w:hAnsi="Cambria Math"/>
              </w:rPr>
              <m:t>L</m:t>
            </m:r>
          </m:e>
          <m:sub>
            <m:r>
              <w:rPr>
                <w:rFonts w:ascii="Cambria Math" w:hAnsi="Cambria Math"/>
              </w:rPr>
              <m:t>2</m:t>
            </m:r>
          </m:sub>
        </m:sSub>
      </m:oMath>
      <w:r w:rsidRPr="00355A4C">
        <w:t xml:space="preserve"> samples of output buffer B are created by resampling the samples starting from </w:t>
      </w:r>
      <m:oMath>
        <m:sSub>
          <m:sSubPr>
            <m:ctrlPr>
              <w:rPr>
                <w:rFonts w:ascii="Cambria Math" w:hAnsi="Cambria Math"/>
                <w:i/>
              </w:rPr>
            </m:ctrlPr>
          </m:sSubPr>
          <m:e>
            <m:r>
              <w:rPr>
                <w:rFonts w:ascii="Cambria Math" w:hAnsi="Cambria Math"/>
              </w:rPr>
              <m:t>n</m:t>
            </m:r>
          </m:e>
          <m:sub>
            <m:r>
              <w:rPr>
                <w:rFonts w:ascii="Cambria Math" w:hAnsi="Cambria Math"/>
              </w:rPr>
              <m:t>2</m:t>
            </m:r>
          </m:sub>
        </m:sSub>
      </m:oMath>
      <w:r w:rsidRPr="00355A4C">
        <w:t xml:space="preserve"> in the input buffer of length </w:t>
      </w:r>
      <m:oMath>
        <m:sSub>
          <m:sSubPr>
            <m:ctrlPr>
              <w:rPr>
                <w:rFonts w:ascii="Cambria Math" w:hAnsi="Cambria Math"/>
                <w:i/>
              </w:rPr>
            </m:ctrlPr>
          </m:sSubPr>
          <m:e>
            <m:r>
              <w:rPr>
                <w:rFonts w:ascii="Cambria Math" w:hAnsi="Cambria Math"/>
              </w:rPr>
              <m:t>L</m:t>
            </m:r>
          </m:e>
          <m:sub>
            <m:r>
              <w:rPr>
                <w:rFonts w:ascii="Cambria Math" w:hAnsi="Cambria Math"/>
              </w:rPr>
              <m:t>in,2</m:t>
            </m:r>
          </m:sub>
        </m:sSub>
      </m:oMath>
      <w:r w:rsidRPr="00355A4C">
        <w:t xml:space="preserve">. Finally, the last </w:t>
      </w:r>
      <m:oMath>
        <m:sSub>
          <m:sSubPr>
            <m:ctrlPr>
              <w:rPr>
                <w:rFonts w:ascii="Cambria Math" w:hAnsi="Cambria Math"/>
                <w:i/>
              </w:rPr>
            </m:ctrlPr>
          </m:sSubPr>
          <m:e>
            <m:r>
              <w:rPr>
                <w:rFonts w:ascii="Cambria Math" w:hAnsi="Cambria Math"/>
              </w:rPr>
              <m:t>L</m:t>
            </m:r>
          </m:e>
          <m:sub>
            <m:r>
              <w:rPr>
                <w:rFonts w:ascii="Cambria Math" w:hAnsi="Cambria Math"/>
              </w:rPr>
              <m:t>3</m:t>
            </m:r>
          </m:sub>
        </m:sSub>
      </m:oMath>
      <w:r w:rsidRPr="00355A4C">
        <w:t xml:space="preserve"> samples of the input buffer are copied to output buffer B. The last </w:t>
      </w:r>
      <m:oMath>
        <m:sSub>
          <m:sSubPr>
            <m:ctrlPr>
              <w:rPr>
                <w:rFonts w:ascii="Cambria Math" w:hAnsi="Cambria Math"/>
                <w:i/>
              </w:rPr>
            </m:ctrlPr>
          </m:sSubPr>
          <m:e>
            <m:r>
              <w:rPr>
                <w:rFonts w:ascii="Cambria Math" w:hAnsi="Cambria Math"/>
              </w:rPr>
              <m:t>L</m:t>
            </m:r>
          </m:e>
          <m:sub>
            <m:r>
              <w:rPr>
                <w:rFonts w:ascii="Cambria Math" w:hAnsi="Cambria Math"/>
              </w:rPr>
              <m:t>ITDmem</m:t>
            </m:r>
          </m:sub>
        </m:sSub>
      </m:oMath>
      <w:r w:rsidRPr="00355A4C">
        <w:t xml:space="preserve"> samples of the input frame </w:t>
      </w:r>
      <w:del w:id="2965" w:author="Lasse J. Laaksonen (Nokia)" w:date="2025-11-11T20:47:00Z" w16du:dateUtc="2025-11-11T18:47:00Z">
        <w:r w:rsidRPr="00355A4C" w:rsidDel="00986540">
          <w:delText xml:space="preserve">is </w:delText>
        </w:r>
      </w:del>
      <w:ins w:id="2966" w:author="Lasse J. Laaksonen (Nokia)" w:date="2025-11-11T20:47:00Z" w16du:dateUtc="2025-11-11T18:47:00Z">
        <w:r w:rsidR="00986540">
          <w:t>are</w:t>
        </w:r>
        <w:r w:rsidR="00986540" w:rsidRPr="00355A4C">
          <w:t xml:space="preserve"> </w:t>
        </w:r>
      </w:ins>
      <w:r w:rsidRPr="00355A4C">
        <w:t xml:space="preserve">stored in memory for processing the next subframe. Output buffers A and B are assigned to the output channels 0 and 1 for left and right HRIR filtering respectively. The assignment of the output channels is done based on the signs of </w:t>
      </w:r>
      <m:oMath>
        <m:r>
          <w:rPr>
            <w:rFonts w:ascii="Cambria Math" w:hAnsi="Cambria Math"/>
          </w:rPr>
          <m:t>ITD(m)</m:t>
        </m:r>
      </m:oMath>
      <w:r w:rsidRPr="00355A4C">
        <w:t xml:space="preserve"> and </w:t>
      </w:r>
      <m:oMath>
        <m:r>
          <w:rPr>
            <w:rFonts w:ascii="Cambria Math" w:hAnsi="Cambria Math"/>
          </w:rPr>
          <m:t>ITD(m-1)</m:t>
        </m:r>
      </m:oMath>
      <w:r w:rsidRPr="00355A4C">
        <w:t xml:space="preserve"> as follows,</w:t>
      </w:r>
    </w:p>
    <w:p w14:paraId="4260792A" w14:textId="77777777" w:rsidR="00D45603" w:rsidRPr="00355A4C" w:rsidRDefault="00D45603" w:rsidP="00D45603">
      <w:pPr>
        <w:pStyle w:val="EQ"/>
      </w:pPr>
      <w:r w:rsidRPr="00355A4C">
        <w:tab/>
      </w:r>
      <m:oMath>
        <m:d>
          <m:dPr>
            <m:begChr m:val="{"/>
            <m:endChr m:val=""/>
            <m:ctrlPr>
              <w:rPr>
                <w:rFonts w:ascii="Cambria Math" w:hAnsi="Cambria Math"/>
              </w:rPr>
            </m:ctrlPr>
          </m:dPr>
          <m:e>
            <m:m>
              <m:mPr>
                <m:cGp m:val="8"/>
                <m:mcs>
                  <m:mc>
                    <m:mcPr>
                      <m:count m:val="1"/>
                      <m:mcJc m:val="left"/>
                    </m:mcPr>
                  </m:mc>
                </m:mcs>
                <m:ctrlPr>
                  <w:rPr>
                    <w:rFonts w:ascii="Cambria Math" w:hAnsi="Cambria Math"/>
                  </w:rPr>
                </m:ctrlPr>
              </m:mPr>
              <m:mr>
                <m:e>
                  <m:d>
                    <m:dPr>
                      <m:ctrlPr>
                        <w:rPr>
                          <w:rFonts w:ascii="Cambria Math" w:hAnsi="Cambria Math"/>
                          <w:i/>
                        </w:rPr>
                      </m:ctrlPr>
                    </m:dPr>
                    <m:e>
                      <m:r>
                        <w:rPr>
                          <w:rFonts w:ascii="Cambria Math" w:hAnsi="Cambria Math"/>
                        </w:rPr>
                        <m:t>A,B</m:t>
                      </m:r>
                    </m:e>
                  </m:d>
                  <m:r>
                    <w:rPr>
                      <w:rFonts w:ascii="Cambria Math" w:hAnsi="Cambria Math"/>
                    </w:rPr>
                    <m:t>→</m:t>
                  </m:r>
                  <m:d>
                    <m:dPr>
                      <m:ctrlPr>
                        <w:rPr>
                          <w:rFonts w:ascii="Cambria Math" w:hAnsi="Cambria Math"/>
                          <w:i/>
                        </w:rPr>
                      </m:ctrlPr>
                    </m:dPr>
                    <m:e>
                      <m:r>
                        <w:rPr>
                          <w:rFonts w:ascii="Cambria Math" w:hAnsi="Cambria Math"/>
                        </w:rPr>
                        <m:t>1,0</m:t>
                      </m:r>
                    </m:e>
                  </m:d>
                  <m:r>
                    <w:rPr>
                      <w:rFonts w:ascii="Cambria Math" w:hAnsi="Cambria Math"/>
                    </w:rPr>
                    <m:t>,  ITD</m:t>
                  </m:r>
                  <m:d>
                    <m:dPr>
                      <m:ctrlPr>
                        <w:rPr>
                          <w:rFonts w:ascii="Cambria Math" w:hAnsi="Cambria Math"/>
                          <w:i/>
                        </w:rPr>
                      </m:ctrlPr>
                    </m:dPr>
                    <m:e>
                      <m:r>
                        <w:rPr>
                          <w:rFonts w:ascii="Cambria Math" w:hAnsi="Cambria Math"/>
                        </w:rPr>
                        <m:t>m-1</m:t>
                      </m:r>
                    </m:e>
                  </m:d>
                  <m:r>
                    <w:rPr>
                      <w:rFonts w:ascii="Cambria Math" w:hAnsi="Cambria Math"/>
                    </w:rPr>
                    <m:t>=0∧ITD</m:t>
                  </m:r>
                  <m:d>
                    <m:dPr>
                      <m:ctrlPr>
                        <w:rPr>
                          <w:rFonts w:ascii="Cambria Math" w:hAnsi="Cambria Math"/>
                          <w:i/>
                        </w:rPr>
                      </m:ctrlPr>
                    </m:dPr>
                    <m:e>
                      <m:r>
                        <w:rPr>
                          <w:rFonts w:ascii="Cambria Math" w:hAnsi="Cambria Math"/>
                        </w:rPr>
                        <m:t>m</m:t>
                      </m:r>
                    </m:e>
                  </m:d>
                  <m:r>
                    <w:rPr>
                      <w:rFonts w:ascii="Cambria Math" w:hAnsi="Cambria Math"/>
                    </w:rPr>
                    <m:t>&gt;0 ∨ITD</m:t>
                  </m:r>
                  <m:d>
                    <m:dPr>
                      <m:ctrlPr>
                        <w:rPr>
                          <w:rFonts w:ascii="Cambria Math" w:hAnsi="Cambria Math"/>
                          <w:i/>
                        </w:rPr>
                      </m:ctrlPr>
                    </m:dPr>
                    <m:e>
                      <m:r>
                        <w:rPr>
                          <w:rFonts w:ascii="Cambria Math" w:hAnsi="Cambria Math"/>
                        </w:rPr>
                        <m:t>m-1</m:t>
                      </m:r>
                    </m:e>
                  </m:d>
                  <m:r>
                    <w:rPr>
                      <w:rFonts w:ascii="Cambria Math" w:hAnsi="Cambria Math"/>
                    </w:rPr>
                    <m:t>&gt;0</m:t>
                  </m:r>
                </m:e>
              </m:mr>
              <m:mr>
                <m:e>
                  <m:d>
                    <m:dPr>
                      <m:ctrlPr>
                        <w:rPr>
                          <w:rFonts w:ascii="Cambria Math" w:hAnsi="Cambria Math"/>
                          <w:i/>
                        </w:rPr>
                      </m:ctrlPr>
                    </m:dPr>
                    <m:e>
                      <m:r>
                        <w:rPr>
                          <w:rFonts w:ascii="Cambria Math" w:hAnsi="Cambria Math"/>
                        </w:rPr>
                        <m:t>A,B</m:t>
                      </m:r>
                    </m:e>
                  </m:d>
                  <m:r>
                    <w:rPr>
                      <w:rFonts w:ascii="Cambria Math" w:hAnsi="Cambria Math"/>
                    </w:rPr>
                    <m:t>→</m:t>
                  </m:r>
                  <m:d>
                    <m:dPr>
                      <m:ctrlPr>
                        <w:rPr>
                          <w:rFonts w:ascii="Cambria Math" w:hAnsi="Cambria Math"/>
                          <w:i/>
                        </w:rPr>
                      </m:ctrlPr>
                    </m:dPr>
                    <m:e>
                      <m:r>
                        <w:rPr>
                          <w:rFonts w:ascii="Cambria Math" w:hAnsi="Cambria Math"/>
                        </w:rPr>
                        <m:t>0,1</m:t>
                      </m:r>
                    </m:e>
                  </m:d>
                  <m:r>
                    <w:rPr>
                      <w:rFonts w:ascii="Cambria Math" w:hAnsi="Cambria Math"/>
                    </w:rPr>
                    <m:t>,  otherwise</m:t>
                  </m:r>
                </m:e>
              </m:mr>
            </m:m>
          </m:e>
        </m:d>
      </m:oMath>
      <w:r w:rsidRPr="00355A4C">
        <w:tab/>
        <w:t xml:space="preserve"> (7.2-53)</w:t>
      </w:r>
    </w:p>
    <w:p w14:paraId="0A151A07" w14:textId="0EF9E01D" w:rsidR="00D45603" w:rsidRPr="00355A4C" w:rsidRDefault="00D45603" w:rsidP="00D45603">
      <w:r w:rsidRPr="00355A4C">
        <w:t xml:space="preserve">where </w:t>
      </w:r>
      <m:oMath>
        <m:r>
          <w:rPr>
            <w:rFonts w:ascii="Cambria Math" w:hAnsi="Cambria Math"/>
          </w:rPr>
          <m:t>∧</m:t>
        </m:r>
      </m:oMath>
      <w:r w:rsidRPr="00355A4C">
        <w:t xml:space="preserve"> denotes logical AND and </w:t>
      </w:r>
      <m:oMath>
        <m:r>
          <w:rPr>
            <w:rFonts w:ascii="Cambria Math" w:hAnsi="Cambria Math"/>
          </w:rPr>
          <m:t>∨</m:t>
        </m:r>
      </m:oMath>
      <w:r w:rsidRPr="00355A4C">
        <w:t xml:space="preserve"> denotes inclusive OR. The resampling operations are implemented using a polyphase filter with a sinc function from a lookup table</w:t>
      </w:r>
      <w:ins w:id="2967" w:author="Erik Norvell" w:date="2025-10-10T14:32:00Z" w16du:dateUtc="2025-10-10T12:32:00Z">
        <w:r>
          <w:t xml:space="preserve">, thereby performing the ITD transition and generating the two output buffers </w:t>
        </w:r>
      </w:ins>
      <m:oMath>
        <m:d>
          <m:dPr>
            <m:ctrlPr>
              <w:ins w:id="2968" w:author="Erik Norvell" w:date="2025-10-10T14:32:00Z" w16du:dateUtc="2025-10-10T12:32:00Z">
                <w:rPr>
                  <w:rFonts w:ascii="Cambria Math" w:hAnsi="Cambria Math"/>
                  <w:i/>
                </w:rPr>
              </w:ins>
            </m:ctrlPr>
          </m:dPr>
          <m:e>
            <m:r>
              <w:ins w:id="2969" w:author="Erik Norvell" w:date="2025-10-10T14:32:00Z" w16du:dateUtc="2025-10-10T12:32:00Z">
                <w:rPr>
                  <w:rFonts w:ascii="Cambria Math" w:hAnsi="Cambria Math"/>
                </w:rPr>
                <m:t>0,1</m:t>
              </w:ins>
            </m:r>
          </m:e>
        </m:d>
      </m:oMath>
      <w:r w:rsidRPr="00355A4C">
        <w:t xml:space="preserve">. The output buffers </w:t>
      </w:r>
      <m:oMath>
        <m:d>
          <m:dPr>
            <m:ctrlPr>
              <w:rPr>
                <w:rFonts w:ascii="Cambria Math" w:hAnsi="Cambria Math"/>
                <w:i/>
              </w:rPr>
            </m:ctrlPr>
          </m:dPr>
          <m:e>
            <m:r>
              <w:rPr>
                <w:rFonts w:ascii="Cambria Math" w:hAnsi="Cambria Math"/>
              </w:rPr>
              <m:t>0,1</m:t>
            </m:r>
          </m:e>
        </m:d>
      </m:oMath>
      <w:r w:rsidRPr="00355A4C">
        <w:t xml:space="preserve"> populate the corresponding output object channels </w:t>
      </w:r>
      <m:oMath>
        <m:sSub>
          <m:sSubPr>
            <m:ctrlPr>
              <w:rPr>
                <w:rFonts w:ascii="Cambria Math" w:hAnsi="Cambria Math"/>
                <w:i/>
              </w:rPr>
            </m:ctrlPr>
          </m:sSubPr>
          <m:e>
            <m:acc>
              <m:accPr>
                <m:ctrlPr>
                  <w:rPr>
                    <w:rFonts w:ascii="Cambria Math" w:hAnsi="Cambria Math"/>
                    <w:i/>
                  </w:rPr>
                </m:ctrlPr>
              </m:accPr>
              <m:e>
                <m:r>
                  <w:rPr>
                    <w:rFonts w:ascii="Cambria Math" w:hAnsi="Cambria Math"/>
                  </w:rPr>
                  <m:t>s</m:t>
                </m:r>
              </m:e>
            </m:acc>
          </m:e>
          <m:sub>
            <m:r>
              <w:rPr>
                <w:rFonts w:ascii="Cambria Math" w:hAnsi="Cambria Math"/>
              </w:rPr>
              <m:t>i,l</m:t>
            </m:r>
          </m:sub>
        </m:sSub>
        <m:r>
          <w:rPr>
            <w:rFonts w:ascii="Cambria Math" w:hAnsi="Cambria Math"/>
          </w:rPr>
          <m:t>(m;n)</m:t>
        </m:r>
      </m:oMath>
      <w:r w:rsidRPr="00355A4C">
        <w:t xml:space="preserve"> and </w:t>
      </w:r>
      <m:oMath>
        <m:sSub>
          <m:sSubPr>
            <m:ctrlPr>
              <w:rPr>
                <w:rFonts w:ascii="Cambria Math" w:hAnsi="Cambria Math"/>
                <w:i/>
              </w:rPr>
            </m:ctrlPr>
          </m:sSubPr>
          <m:e>
            <m:acc>
              <m:accPr>
                <m:ctrlPr>
                  <w:rPr>
                    <w:rFonts w:ascii="Cambria Math" w:hAnsi="Cambria Math"/>
                    <w:i/>
                  </w:rPr>
                </m:ctrlPr>
              </m:accPr>
              <m:e>
                <m:r>
                  <w:rPr>
                    <w:rFonts w:ascii="Cambria Math" w:hAnsi="Cambria Math"/>
                  </w:rPr>
                  <m:t>s</m:t>
                </m:r>
              </m:e>
            </m:acc>
          </m:e>
          <m:sub>
            <m:r>
              <w:rPr>
                <w:rFonts w:ascii="Cambria Math" w:hAnsi="Cambria Math"/>
              </w:rPr>
              <m:t>i,r</m:t>
            </m:r>
          </m:sub>
        </m:sSub>
        <m:r>
          <w:rPr>
            <w:rFonts w:ascii="Cambria Math" w:hAnsi="Cambria Math"/>
          </w:rPr>
          <m:t>(m;n)</m:t>
        </m:r>
      </m:oMath>
      <w:r w:rsidRPr="00355A4C">
        <w:t xml:space="preserve"> with the target ITD applied.</w:t>
      </w:r>
    </w:p>
    <w:p w14:paraId="669422E2" w14:textId="57B550C5" w:rsidR="00D45603" w:rsidRPr="00355A4C" w:rsidRDefault="00D45603" w:rsidP="00D45603">
      <w:pPr>
        <w:pStyle w:val="TF"/>
      </w:pPr>
      <w:r>
        <w:rPr>
          <w:noProof/>
        </w:rPr>
        <w:lastRenderedPageBreak/>
        <w:drawing>
          <wp:inline distT="0" distB="0" distL="0" distR="0" wp14:anchorId="6A30A9F0" wp14:editId="310CEB8D">
            <wp:extent cx="6120765" cy="3651885"/>
            <wp:effectExtent l="0" t="0" r="0" b="0"/>
            <wp:docPr id="13198457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765" cy="3651885"/>
                    </a:xfrm>
                    <a:prstGeom prst="rect">
                      <a:avLst/>
                    </a:prstGeom>
                    <a:noFill/>
                    <a:ln>
                      <a:noFill/>
                    </a:ln>
                  </pic:spPr>
                </pic:pic>
              </a:graphicData>
            </a:graphic>
          </wp:inline>
        </w:drawing>
      </w:r>
      <w:bookmarkStart w:id="2970" w:name="_CRFigure7_27"/>
      <w:r w:rsidRPr="00355A4C">
        <w:t xml:space="preserve">Figure </w:t>
      </w:r>
      <w:bookmarkStart w:id="2971" w:name="_Ref148458024"/>
      <w:bookmarkEnd w:id="2970"/>
      <w:r w:rsidRPr="00355A4C">
        <w:rPr>
          <w:noProof/>
        </w:rPr>
        <w:t>7.2</w:t>
      </w:r>
      <w:r w:rsidRPr="00355A4C">
        <w:noBreakHyphen/>
      </w:r>
      <w:r w:rsidRPr="00355A4C">
        <w:rPr>
          <w:noProof/>
        </w:rPr>
        <w:t>7</w:t>
      </w:r>
      <w:bookmarkEnd w:id="2971"/>
      <w:r w:rsidRPr="00355A4C">
        <w:t>: Resampling and copying operations when changing ITD.</w:t>
      </w:r>
    </w:p>
    <w:p w14:paraId="1D3A3E49" w14:textId="77777777" w:rsidR="00D45603" w:rsidRPr="006105C4" w:rsidRDefault="00D45603" w:rsidP="004F40D5">
      <w:pPr>
        <w:rPr>
          <w:noProof/>
          <w:lang w:val="en-US"/>
        </w:rPr>
      </w:pPr>
    </w:p>
    <w:p w14:paraId="72C68EE3" w14:textId="37EC1546" w:rsidR="004F40D5" w:rsidRDefault="004F40D5" w:rsidP="004F40D5">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16</w:t>
      </w:r>
      <w:r>
        <w:rPr>
          <w:noProof/>
        </w:rPr>
        <w:fldChar w:fldCharType="end"/>
      </w:r>
    </w:p>
    <w:p w14:paraId="46649D5D" w14:textId="77777777" w:rsidR="004F40D5" w:rsidRPr="00B32C7F" w:rsidRDefault="004F40D5" w:rsidP="004F40D5">
      <w:pPr>
        <w:pStyle w:val="Heading5"/>
      </w:pPr>
      <w:bookmarkStart w:id="2972" w:name="_Toc152693818"/>
      <w:bookmarkStart w:id="2973" w:name="_Toc156491080"/>
      <w:bookmarkStart w:id="2974" w:name="_Toc156814844"/>
      <w:bookmarkStart w:id="2975" w:name="_Toc157154052"/>
      <w:bookmarkStart w:id="2976" w:name="_Toc187501635"/>
      <w:r w:rsidRPr="00B32C7F">
        <w:t>7.2.2.3.1</w:t>
      </w:r>
      <w:r w:rsidRPr="00B32C7F">
        <w:tab/>
        <w:t>Overview</w:t>
      </w:r>
      <w:bookmarkEnd w:id="2972"/>
      <w:bookmarkEnd w:id="2973"/>
      <w:bookmarkEnd w:id="2974"/>
      <w:bookmarkEnd w:id="2975"/>
      <w:bookmarkEnd w:id="2976"/>
    </w:p>
    <w:p w14:paraId="1CF5DF37" w14:textId="77777777" w:rsidR="004F40D5" w:rsidRPr="00B32C7F" w:rsidRDefault="004F40D5" w:rsidP="004F40D5">
      <w:r w:rsidRPr="00B32C7F">
        <w:t>The parametric binauralizer and stereo renderer operates on the following IVAS formats and operations: MASA, OMASA, multi-channel (in McMASA mode), SBA, OSBA, and ISM, i.e., the input to the encoder has been spatial audio (containing audio signal(s), and spatial metadata in case of MASA, OMASA, OSBA, and ISM formats) in one of these formats, and it is now being rendered to binaural or stereo output. The IVAS format being processed (i.e., whether operating on MASA, OMASA, multi-channel (in McMASA mode), SBA, OSBA, or ISM format) is determined by decoding it from the received IVAS bitstream (see clause 6.1), and the renderer obtains (or receives) this information (i.e., the IVAS format).</w:t>
      </w:r>
    </w:p>
    <w:p w14:paraId="1F810013" w14:textId="77777777" w:rsidR="004F40D5" w:rsidRPr="00B32C7F" w:rsidRDefault="004F40D5" w:rsidP="004F40D5">
      <w:r w:rsidRPr="00B32C7F">
        <w:t xml:space="preserve">The parametric binaural (and stereo) rendering is performed in subframes, where </w:t>
      </w:r>
      <m:oMath>
        <m:r>
          <w:rPr>
            <w:rFonts w:ascii="Cambria Math" w:hAnsi="Cambria Math"/>
          </w:rPr>
          <m:t>m</m:t>
        </m:r>
      </m:oMath>
      <w:r w:rsidRPr="00B32C7F">
        <w:t xml:space="preserve"> denotes the subframe index. A subframe contains</w:t>
      </w:r>
      <w:r w:rsidRPr="00B32C7F">
        <w:rPr>
          <w:rFonts w:ascii="Cambria Math" w:hAnsi="Cambria Math"/>
          <w:i/>
        </w:rPr>
        <w:t xml:space="preserve"> </w:t>
      </w:r>
      <m:oMath>
        <m:sSub>
          <m:sSubPr>
            <m:ctrlPr>
              <w:rPr>
                <w:rFonts w:ascii="Cambria Math" w:hAnsi="Cambria Math"/>
                <w:i/>
              </w:rPr>
            </m:ctrlPr>
          </m:sSubPr>
          <m:e>
            <m:r>
              <w:rPr>
                <w:rFonts w:ascii="Cambria Math" w:hAnsi="Cambria Math"/>
              </w:rPr>
              <m:t>N</m:t>
            </m:r>
          </m:e>
          <m:sub>
            <m:r>
              <w:rPr>
                <w:rFonts w:ascii="Cambria Math" w:hAnsi="Cambria Math"/>
              </w:rPr>
              <m:t>slots</m:t>
            </m:r>
          </m:sub>
        </m:sSub>
      </m:oMath>
      <w:r w:rsidRPr="00B32C7F">
        <w:rPr>
          <w:i/>
        </w:rPr>
        <w:t xml:space="preserve"> </w:t>
      </w:r>
      <w:r w:rsidRPr="00B32C7F">
        <w:rPr>
          <w:iCs/>
        </w:rPr>
        <w:t xml:space="preserve">CLDFB slots (in non-JBM operation, </w:t>
      </w:r>
      <m:oMath>
        <m:sSub>
          <m:sSubPr>
            <m:ctrlPr>
              <w:rPr>
                <w:rFonts w:ascii="Cambria Math" w:hAnsi="Cambria Math"/>
                <w:i/>
              </w:rPr>
            </m:ctrlPr>
          </m:sSubPr>
          <m:e>
            <m:r>
              <w:rPr>
                <w:rFonts w:ascii="Cambria Math" w:hAnsi="Cambria Math"/>
              </w:rPr>
              <m:t>N</m:t>
            </m:r>
          </m:e>
          <m:sub>
            <m:r>
              <w:rPr>
                <w:rFonts w:ascii="Cambria Math" w:hAnsi="Cambria Math"/>
              </w:rPr>
              <m:t>slots</m:t>
            </m:r>
          </m:sub>
        </m:sSub>
        <m:r>
          <w:rPr>
            <w:rFonts w:ascii="Cambria Math" w:hAnsi="Cambria Math"/>
          </w:rPr>
          <m:t>=4</m:t>
        </m:r>
      </m:oMath>
      <w:r w:rsidRPr="00B32C7F">
        <w:t xml:space="preserve">, in JBM operation </w:t>
      </w:r>
      <m:oMath>
        <m:sSub>
          <m:sSubPr>
            <m:ctrlPr>
              <w:rPr>
                <w:rFonts w:ascii="Cambria Math" w:hAnsi="Cambria Math"/>
                <w:i/>
              </w:rPr>
            </m:ctrlPr>
          </m:sSubPr>
          <m:e>
            <m:r>
              <w:rPr>
                <w:rFonts w:ascii="Cambria Math" w:hAnsi="Cambria Math"/>
              </w:rPr>
              <m:t>N</m:t>
            </m:r>
          </m:e>
          <m:sub>
            <m:r>
              <w:rPr>
                <w:rFonts w:ascii="Cambria Math" w:hAnsi="Cambria Math"/>
              </w:rPr>
              <m:t>slots</m:t>
            </m:r>
          </m:sub>
        </m:sSub>
        <m:r>
          <w:rPr>
            <w:rFonts w:ascii="Cambria Math" w:hAnsi="Cambria Math"/>
          </w:rPr>
          <m:t>=1…</m:t>
        </m:r>
      </m:oMath>
      <w:r w:rsidRPr="00B32C7F">
        <w:t xml:space="preserve"> 7)</w:t>
      </w:r>
      <w:r w:rsidRPr="00B32C7F">
        <w:rPr>
          <w:iCs/>
        </w:rPr>
        <w:t xml:space="preserve">. </w:t>
      </w:r>
      <w:r w:rsidRPr="00B32C7F">
        <w:t xml:space="preserve">The data determined at the rendering of the previous subframes (i.e., subframes </w:t>
      </w:r>
      <m:oMath>
        <m:r>
          <w:rPr>
            <w:rFonts w:ascii="Cambria Math" w:hAnsi="Cambria Math"/>
          </w:rPr>
          <m:t>m</m:t>
        </m:r>
      </m:oMath>
      <w:r w:rsidRPr="00B32C7F">
        <w:t xml:space="preserve">-1 and earlier) affects the rendering of the present subframe </w:t>
      </w:r>
      <m:oMath>
        <m:r>
          <w:rPr>
            <w:rFonts w:ascii="Cambria Math" w:hAnsi="Cambria Math"/>
          </w:rPr>
          <m:t>m</m:t>
        </m:r>
      </m:oMath>
      <w:r w:rsidRPr="00B32C7F">
        <w:t xml:space="preserve"> due to temporal averaging and interpolation. The binaural renderer system described in the following is also capable to render a stereo signal instead of a binaural signal. Also, binaural sound with and without room effect can be reproduced.</w:t>
      </w:r>
    </w:p>
    <w:p w14:paraId="32EC8A22" w14:textId="77777777" w:rsidR="004F40D5" w:rsidRPr="00B32C7F" w:rsidRDefault="004F40D5" w:rsidP="004F40D5">
      <w:r w:rsidRPr="00B32C7F">
        <w:t xml:space="preserve">As an input, the renderer obtains (or receives) a spatial audio signal containing one or two audio signals (i.e., transport audio signals) and associated spatial metadata. The number of transport audio signals (i.e., one or two) is determined by decoding it from the received IVAS bitstream (see clause 6.1), and the renderer receives this information (i.e., the number of transport audio signals). The spatial metadata obtained (or received) by the renderer contains the following parameters in frequency bands </w:t>
      </w:r>
      <m:oMath>
        <m:r>
          <w:rPr>
            <w:rFonts w:ascii="Cambria Math" w:hAnsi="Cambria Math"/>
          </w:rPr>
          <m:t>b</m:t>
        </m:r>
      </m:oMath>
      <w:r w:rsidRPr="00B32C7F">
        <w:t xml:space="preserve">: direction (as azimuth </w:t>
      </w:r>
      <m:oMath>
        <m:r>
          <w:rPr>
            <w:rFonts w:ascii="Cambria Math" w:hAnsi="Cambria Math"/>
          </w:rPr>
          <m:t>θ</m:t>
        </m:r>
        <m:d>
          <m:dPr>
            <m:ctrlPr>
              <w:rPr>
                <w:rFonts w:ascii="Cambria Math" w:hAnsi="Cambria Math"/>
                <w:i/>
              </w:rPr>
            </m:ctrlPr>
          </m:dPr>
          <m:e>
            <m:r>
              <w:rPr>
                <w:rFonts w:ascii="Cambria Math" w:hAnsi="Cambria Math"/>
              </w:rPr>
              <m:t>b,m,i</m:t>
            </m:r>
          </m:e>
        </m:d>
      </m:oMath>
      <w:r w:rsidRPr="00B32C7F">
        <w:t xml:space="preserve"> and elevation </w:t>
      </w:r>
      <m:oMath>
        <m:r>
          <w:rPr>
            <w:rFonts w:ascii="Cambria Math" w:hAnsi="Cambria Math"/>
          </w:rPr>
          <m:t>ϕ</m:t>
        </m:r>
        <m:d>
          <m:dPr>
            <m:ctrlPr>
              <w:rPr>
                <w:rFonts w:ascii="Cambria Math" w:hAnsi="Cambria Math"/>
                <w:i/>
              </w:rPr>
            </m:ctrlPr>
          </m:dPr>
          <m:e>
            <m:r>
              <w:rPr>
                <w:rFonts w:ascii="Cambria Math" w:hAnsi="Cambria Math"/>
              </w:rPr>
              <m:t>b,m,i</m:t>
            </m:r>
          </m:e>
        </m:d>
      </m:oMath>
      <w:r w:rsidRPr="00B32C7F">
        <w:t xml:space="preserve">), direct-to-total energy ratio </w:t>
      </w:r>
      <m:oMath>
        <m:sSub>
          <m:sSubPr>
            <m:ctrlPr>
              <w:rPr>
                <w:rFonts w:ascii="Cambria Math" w:hAnsi="Cambria Math"/>
                <w:i/>
              </w:rPr>
            </m:ctrlPr>
          </m:sSubPr>
          <m:e>
            <m:r>
              <w:rPr>
                <w:rFonts w:ascii="Cambria Math" w:hAnsi="Cambria Math"/>
              </w:rPr>
              <m:t>r</m:t>
            </m:r>
          </m:e>
          <m:sub>
            <m:r>
              <w:rPr>
                <w:rFonts w:ascii="Cambria Math" w:hAnsi="Cambria Math"/>
              </w:rPr>
              <m:t>dir</m:t>
            </m:r>
          </m:sub>
        </m:sSub>
        <m:d>
          <m:dPr>
            <m:ctrlPr>
              <w:rPr>
                <w:rFonts w:ascii="Cambria Math" w:hAnsi="Cambria Math"/>
                <w:i/>
              </w:rPr>
            </m:ctrlPr>
          </m:dPr>
          <m:e>
            <m:r>
              <w:rPr>
                <w:rFonts w:ascii="Cambria Math" w:hAnsi="Cambria Math"/>
              </w:rPr>
              <m:t>b,m,i</m:t>
            </m:r>
          </m:e>
        </m:d>
      </m:oMath>
      <w:r w:rsidRPr="00B32C7F">
        <w:t xml:space="preserve">, spread coherence </w:t>
      </w:r>
      <m:oMath>
        <m:r>
          <w:rPr>
            <w:rFonts w:ascii="Cambria Math" w:hAnsi="Cambria Math"/>
          </w:rPr>
          <m:t>ζ</m:t>
        </m:r>
        <m:d>
          <m:dPr>
            <m:ctrlPr>
              <w:rPr>
                <w:rFonts w:ascii="Cambria Math" w:hAnsi="Cambria Math"/>
                <w:i/>
              </w:rPr>
            </m:ctrlPr>
          </m:dPr>
          <m:e>
            <m:r>
              <w:rPr>
                <w:rFonts w:ascii="Cambria Math" w:hAnsi="Cambria Math"/>
              </w:rPr>
              <m:t>b,m,i</m:t>
            </m:r>
          </m:e>
        </m:d>
      </m:oMath>
      <w:r w:rsidRPr="00B32C7F">
        <w:t xml:space="preserve">, and surround coherence </w:t>
      </w:r>
      <m:oMath>
        <m:r>
          <w:rPr>
            <w:rFonts w:ascii="Cambria Math" w:hAnsi="Cambria Math"/>
          </w:rPr>
          <m:t>γ</m:t>
        </m:r>
        <m:d>
          <m:dPr>
            <m:ctrlPr>
              <w:rPr>
                <w:rFonts w:ascii="Cambria Math" w:hAnsi="Cambria Math"/>
                <w:i/>
              </w:rPr>
            </m:ctrlPr>
          </m:dPr>
          <m:e>
            <m:r>
              <w:rPr>
                <w:rFonts w:ascii="Cambria Math" w:hAnsi="Cambria Math"/>
              </w:rPr>
              <m:t>b,m</m:t>
            </m:r>
          </m:e>
        </m:d>
        <m:r>
          <w:rPr>
            <w:rFonts w:ascii="Cambria Math" w:hAnsi="Cambria Math"/>
          </w:rPr>
          <m:t>.</m:t>
        </m:r>
      </m:oMath>
      <w:r w:rsidRPr="00B32C7F">
        <w:t xml:space="preserve"> In case of the SBA and OSBA formats, the spatial metadata contains SPAR metadata. The audio signals and the spatial metadata are used for providing spatial audio reproduction (i.e., to enable the rendering of spatial audio).</w:t>
      </w:r>
    </w:p>
    <w:p w14:paraId="377BFACA" w14:textId="77777777" w:rsidR="004F40D5" w:rsidRPr="00B32C7F" w:rsidRDefault="004F40D5" w:rsidP="004F40D5">
      <w:r w:rsidRPr="00B32C7F">
        <w:t xml:space="preserve">In addition, the input to the renderer includes a separated centre channel audio signal when the IVAS format is multi-channel and operating in McMASA “separate channel” mode. In addition, the input to the renderer contains a separated object audio signal and associated object metadata when the IVAS format is OMASA and operating in “one object with MASA representation coding mode” or “parametric one object coding mode”. In addition, the input to the renderer </w:t>
      </w:r>
      <w:r w:rsidRPr="00B32C7F">
        <w:lastRenderedPageBreak/>
        <w:t>contains all object audio signals and associated object metadata when the IVAS format is OMASA and operating in “discrete coding mode”.</w:t>
      </w:r>
    </w:p>
    <w:p w14:paraId="2A50F951" w14:textId="77777777" w:rsidR="004F40D5" w:rsidRPr="00B32C7F" w:rsidRDefault="004F40D5" w:rsidP="004F40D5">
      <w:r w:rsidRPr="00B32C7F">
        <w:t>Furthermore, head orientation data and external orientation data may be received. Head tracking is described in clause 7.4.3, external orientation input is described in clause 7.4.5, and rotation combining functionality for determining the final rotation data to be used in the binaural rendering is described in clause 7.4.6. Head tracking (and external orientation information) should be used if they are available for improved spatial audio experience. In the following it is referred to head orientation and head tracking for simplicity regardless of which components the orientation data is originally composed of, and which processing has been applied to it prior to the rendering step.</w:t>
      </w:r>
    </w:p>
    <w:p w14:paraId="7F795B68" w14:textId="77777777" w:rsidR="004F40D5" w:rsidRPr="00B32C7F" w:rsidRDefault="004F40D5" w:rsidP="004F40D5">
      <w:r w:rsidRPr="00B32C7F">
        <w:t>In addition, the renderer (when rendering binaural output) obtains a room effect control indication, and based on this indication, it is determined whether to apply a room effect to the audio signal(s) (of the spatial audio signal) or to not apply the room effect. For rendering binaural audio with a room effect, two data sets related to binaural rendering are obtained. The first is a pre-defined data set containing spherical harmonics to binaural conversion matrices. It has been created based on head related impulse responses or transfer functions (HRTF). The second data set contains reverberation early part energy correction gains (which are used for modifying the resulting spectrum that is obtained from the rendering according to the first data set), and late reverberation energy correction gains and reverberation times. It has been created based on binaural room impulse responses or transfer functions (BRIR). Thus, the binaural output signal is generated based on a combination of the spatial audio signal and the mentioned two data sets, i.e., the binaural output signal is generated using the transport audio signal(s) and associated metadata according to a combination of these two data sets.</w:t>
      </w:r>
    </w:p>
    <w:p w14:paraId="6DB4B3D1" w14:textId="77777777" w:rsidR="004F40D5" w:rsidRDefault="004F40D5" w:rsidP="004F40D5">
      <w:r w:rsidRPr="00B32C7F">
        <w:t xml:space="preserve">The binaural audio signal with the room effect is rendered by generating a first part binaural signal based on the transport audio signal(s) and the spatial metadata, generating a second part binaural signal by applying room effect to the transport audio signal(s) (using a reverberator), and combining the first part binaural audio signal and second part binaural signal to generate a combined binaural audio signal (see </w:t>
      </w:r>
      <w:ins w:id="2977" w:author="Lasse J. Laaksonen (Nokia)" w:date="2025-10-09T14:42:00Z" w16du:dateUtc="2025-10-09T11:42:00Z">
        <w:r>
          <w:t xml:space="preserve">clause </w:t>
        </w:r>
      </w:ins>
      <w:r w:rsidRPr="00B32C7F">
        <w:t>7.2.2.3.5 for details).</w:t>
      </w:r>
    </w:p>
    <w:p w14:paraId="48634FB0" w14:textId="77777777" w:rsidR="004F40D5" w:rsidRDefault="004F40D5" w:rsidP="004F40D5">
      <w:pPr>
        <w:rPr>
          <w:noProof/>
        </w:rPr>
      </w:pPr>
    </w:p>
    <w:p w14:paraId="24F4E908" w14:textId="25B60856" w:rsidR="004F40D5" w:rsidRDefault="004F40D5" w:rsidP="004F40D5">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17</w:t>
      </w:r>
      <w:r>
        <w:rPr>
          <w:noProof/>
        </w:rPr>
        <w:fldChar w:fldCharType="end"/>
      </w:r>
    </w:p>
    <w:p w14:paraId="629CA66E" w14:textId="77777777" w:rsidR="004F40D5" w:rsidRPr="00355A4C" w:rsidRDefault="004F40D5" w:rsidP="004F40D5">
      <w:pPr>
        <w:pStyle w:val="Heading5"/>
      </w:pPr>
      <w:bookmarkStart w:id="2978" w:name="_Ref150172949"/>
      <w:bookmarkStart w:id="2979" w:name="_Toc152693822"/>
      <w:bookmarkStart w:id="2980" w:name="_Toc156491084"/>
      <w:bookmarkStart w:id="2981" w:name="_Toc156814848"/>
      <w:bookmarkStart w:id="2982" w:name="_Toc157154056"/>
      <w:bookmarkStart w:id="2983" w:name="_Toc210593198"/>
      <w:r w:rsidRPr="00355A4C">
        <w:t>7.2.2.3.5</w:t>
      </w:r>
      <w:r w:rsidRPr="00355A4C">
        <w:tab/>
        <w:t>Processing audio signals with the processing matrices</w:t>
      </w:r>
      <w:bookmarkEnd w:id="2978"/>
      <w:bookmarkEnd w:id="2979"/>
      <w:bookmarkEnd w:id="2980"/>
      <w:bookmarkEnd w:id="2981"/>
      <w:bookmarkEnd w:id="2982"/>
      <w:bookmarkEnd w:id="2983"/>
    </w:p>
    <w:p w14:paraId="2EA9B197" w14:textId="77777777" w:rsidR="004F40D5" w:rsidRPr="00355A4C" w:rsidRDefault="004F40D5" w:rsidP="004F40D5">
      <w:r w:rsidRPr="00355A4C">
        <w:t>The binaural (or stereo) audio output is produced by generating different binaural audio signal parts (direct input signal part, decorrelated input signal part, separated centre/object channel part, and room-effect part) and combining the different binaural audio signal parts to generate a combined binaural audio signal (which is the output of the processing)</w:t>
      </w:r>
    </w:p>
    <w:p w14:paraId="3F0EA959" w14:textId="77777777" w:rsidR="004F40D5" w:rsidRPr="00355A4C" w:rsidRDefault="00000000" w:rsidP="004F40D5">
      <w:pPr>
        <w:pStyle w:val="EQ"/>
      </w:pPr>
      <m:oMathPara>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m:t>
              </m:r>
            </m:sub>
          </m:sSub>
          <m:d>
            <m:dPr>
              <m:ctrlPr>
                <w:rPr>
                  <w:rFonts w:ascii="Cambria Math" w:hAnsi="Cambria Math"/>
                  <w:i/>
                </w:rPr>
              </m:ctrlPr>
            </m:dPr>
            <m:e>
              <m:r>
                <w:rPr>
                  <w:rFonts w:ascii="Cambria Math" w:hAnsi="Cambria Math"/>
                </w:rPr>
                <m:t>k,n</m:t>
              </m:r>
            </m:e>
          </m:d>
          <m:r>
            <w:rPr>
              <w:rFonts w:ascii="Cambria Math" w:hAnsi="Cambria Math"/>
            </w:rPr>
            <m:t>=</m:t>
          </m:r>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out,1</m:t>
              </m:r>
            </m:sub>
          </m:sSub>
          <m:d>
            <m:dPr>
              <m:ctrlPr>
                <w:rPr>
                  <w:rFonts w:ascii="Cambria Math" w:hAnsi="Cambria Math"/>
                  <w:i/>
                </w:rPr>
              </m:ctrlPr>
            </m:dPr>
            <m:e>
              <m:r>
                <w:rPr>
                  <w:rFonts w:ascii="Cambria Math" w:hAnsi="Cambria Math"/>
                </w:rPr>
                <m:t>k,n</m:t>
              </m:r>
            </m:e>
          </m:d>
          <m:r>
            <w:rPr>
              <w:rFonts w:ascii="Cambria Math" w:hAnsi="Cambria Math"/>
            </w:rPr>
            <m:t>+</m:t>
          </m:r>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out,2</m:t>
              </m:r>
            </m:sub>
          </m:sSub>
          <m:d>
            <m:dPr>
              <m:ctrlPr>
                <w:rPr>
                  <w:rFonts w:ascii="Cambria Math" w:hAnsi="Cambria Math"/>
                  <w:i/>
                </w:rPr>
              </m:ctrlPr>
            </m:dPr>
            <m:e>
              <m:r>
                <w:rPr>
                  <w:rFonts w:ascii="Cambria Math" w:hAnsi="Cambria Math"/>
                </w:rPr>
                <m:t>k,n</m:t>
              </m:r>
            </m:e>
          </m:d>
          <m:r>
            <w:rPr>
              <w:rFonts w:ascii="Cambria Math" w:hAnsi="Cambria Math"/>
            </w:rPr>
            <m:t>+</m:t>
          </m:r>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out,3</m:t>
              </m:r>
            </m:sub>
          </m:sSub>
          <m:d>
            <m:dPr>
              <m:ctrlPr>
                <w:rPr>
                  <w:rFonts w:ascii="Cambria Math" w:hAnsi="Cambria Math"/>
                  <w:i/>
                </w:rPr>
              </m:ctrlPr>
            </m:dPr>
            <m:e>
              <m:r>
                <w:rPr>
                  <w:rFonts w:ascii="Cambria Math" w:hAnsi="Cambria Math"/>
                </w:rPr>
                <m:t>k,n</m:t>
              </m:r>
            </m:e>
          </m:d>
          <m:r>
            <w:rPr>
              <w:rFonts w:ascii="Cambria Math" w:hAnsi="Cambria Math"/>
            </w:rPr>
            <m:t>+</m:t>
          </m:r>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out,4</m:t>
              </m:r>
            </m:sub>
          </m:sSub>
          <m:d>
            <m:dPr>
              <m:ctrlPr>
                <w:rPr>
                  <w:rFonts w:ascii="Cambria Math" w:hAnsi="Cambria Math"/>
                  <w:i/>
                </w:rPr>
              </m:ctrlPr>
            </m:dPr>
            <m:e>
              <m:r>
                <w:rPr>
                  <w:rFonts w:ascii="Cambria Math" w:hAnsi="Cambria Math"/>
                </w:rPr>
                <m:t>k,n</m:t>
              </m:r>
            </m:e>
          </m:d>
        </m:oMath>
      </m:oMathPara>
    </w:p>
    <w:p w14:paraId="30839DB7" w14:textId="77777777" w:rsidR="004F40D5" w:rsidRPr="00355A4C" w:rsidRDefault="004F40D5" w:rsidP="004F40D5">
      <w:r w:rsidRPr="00355A4C">
        <w:t>where</w:t>
      </w:r>
    </w:p>
    <w:p w14:paraId="44463BEA" w14:textId="77777777" w:rsidR="004F40D5" w:rsidRPr="00355A4C" w:rsidRDefault="00000000" w:rsidP="004F40D5">
      <w:pPr>
        <w:pStyle w:val="EQ"/>
      </w:pPr>
      <m:oMathPara>
        <m:oMath>
          <m:sSub>
            <m:sSubPr>
              <m:ctrlPr>
                <w:rPr>
                  <w:rFonts w:ascii="Cambria Math" w:hAnsi="Cambria Math"/>
                </w:rPr>
              </m:ctrlPr>
            </m:sSubPr>
            <m:e>
              <m:r>
                <m:rPr>
                  <m:sty m:val="b"/>
                </m:rPr>
                <w:rPr>
                  <w:rFonts w:ascii="Cambria Math" w:hAnsi="Cambria Math"/>
                </w:rPr>
                <m:t>s</m:t>
              </m:r>
            </m:e>
            <m:sub>
              <m:r>
                <m:rPr>
                  <m:sty m:val="p"/>
                </m:rPr>
                <w:rPr>
                  <w:rFonts w:ascii="Cambria Math" w:hAnsi="Cambria Math"/>
                </w:rPr>
                <m:t>out,1</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r>
            <m:rPr>
              <m:sty m:val="p"/>
            </m:rPr>
            <w:rPr>
              <w:rFonts w:ascii="Cambria Math" w:hAnsi="Cambria Math"/>
            </w:rPr>
            <m:t>=</m:t>
          </m:r>
          <m:d>
            <m:dPr>
              <m:ctrlPr>
                <w:rPr>
                  <w:rFonts w:ascii="Cambria Math" w:hAnsi="Cambria Math"/>
                </w:rPr>
              </m:ctrlPr>
            </m:dPr>
            <m:e>
              <m:sSup>
                <m:sSupPr>
                  <m:ctrlPr>
                    <w:rPr>
                      <w:rFonts w:ascii="Cambria Math" w:hAnsi="Cambria Math"/>
                    </w:rPr>
                  </m:ctrlPr>
                </m:sSupPr>
                <m:e>
                  <m:r>
                    <m:rPr>
                      <m:sty m:val="bi"/>
                    </m:rPr>
                    <w:rPr>
                      <w:rFonts w:ascii="Cambria Math" w:hAnsi="Cambria Math"/>
                    </w:rPr>
                    <m:t>M</m:t>
                  </m:r>
                </m:e>
                <m:sup>
                  <m:r>
                    <m:rPr>
                      <m:sty m:val="p"/>
                    </m:rPr>
                    <w:rPr>
                      <w:rFonts w:ascii="Cambria Math" w:hAnsi="Cambria Math"/>
                    </w:rPr>
                    <m:t>'</m:t>
                  </m:r>
                </m:sup>
              </m:sSup>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m</m:t>
                  </m:r>
                </m:e>
              </m:d>
              <m:r>
                <w:rPr>
                  <w:rFonts w:ascii="Cambria Math" w:hAnsi="Cambria Math"/>
                </w:rPr>
                <m:t>p</m:t>
              </m:r>
              <m:d>
                <m:dPr>
                  <m:ctrlPr>
                    <w:rPr>
                      <w:rFonts w:ascii="Cambria Math" w:hAnsi="Cambria Math"/>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sSup>
                <m:sSupPr>
                  <m:ctrlPr>
                    <w:rPr>
                      <w:rFonts w:ascii="Cambria Math" w:hAnsi="Cambria Math"/>
                    </w:rPr>
                  </m:ctrlPr>
                </m:sSupPr>
                <m:e>
                  <m:r>
                    <m:rPr>
                      <m:sty m:val="bi"/>
                    </m:rPr>
                    <w:rPr>
                      <w:rFonts w:ascii="Cambria Math" w:hAnsi="Cambria Math"/>
                    </w:rPr>
                    <m:t>M</m:t>
                  </m:r>
                </m:e>
                <m:sup>
                  <m:r>
                    <m:rPr>
                      <m:sty m:val="p"/>
                    </m:rPr>
                    <w:rPr>
                      <w:rFonts w:ascii="Cambria Math" w:hAnsi="Cambria Math"/>
                    </w:rPr>
                    <m:t>'</m:t>
                  </m:r>
                </m:sup>
              </m:sSup>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m</m:t>
                  </m:r>
                  <m:r>
                    <m:rPr>
                      <m:sty m:val="p"/>
                    </m:rPr>
                    <w:rPr>
                      <w:rFonts w:ascii="Cambria Math" w:hAnsi="Cambria Math"/>
                    </w:rPr>
                    <m:t>-1</m:t>
                  </m:r>
                </m:e>
              </m:d>
              <m:r>
                <m:rPr>
                  <m:sty m:val="p"/>
                </m:rPr>
                <w:rPr>
                  <w:rFonts w:ascii="Cambria Math" w:hAnsi="Cambria Math"/>
                </w:rPr>
                <m:t>(1-</m:t>
              </m:r>
              <m:r>
                <w:rPr>
                  <w:rFonts w:ascii="Cambria Math" w:hAnsi="Cambria Math"/>
                </w:rPr>
                <m:t>p</m:t>
              </m:r>
              <m:d>
                <m:dPr>
                  <m:ctrlPr>
                    <w:rPr>
                      <w:rFonts w:ascii="Cambria Math" w:hAnsi="Cambria Math"/>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e>
          </m:d>
          <m:r>
            <m:rPr>
              <m:sty m:val="b"/>
            </m:rPr>
            <w:rPr>
              <w:rFonts w:ascii="Cambria Math" w:hAnsi="Cambria Math"/>
            </w:rPr>
            <m:t>s</m:t>
          </m:r>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oMath>
      </m:oMathPara>
    </w:p>
    <w:p w14:paraId="55754FF5" w14:textId="77777777" w:rsidR="004F40D5" w:rsidRPr="00355A4C" w:rsidRDefault="00000000" w:rsidP="004F40D5">
      <w:pPr>
        <w:pStyle w:val="EQ"/>
      </w:pPr>
      <m:oMathPara>
        <m:oMath>
          <m:sSub>
            <m:sSubPr>
              <m:ctrlPr>
                <w:rPr>
                  <w:rFonts w:ascii="Cambria Math" w:hAnsi="Cambria Math"/>
                </w:rPr>
              </m:ctrlPr>
            </m:sSubPr>
            <m:e>
              <m:r>
                <m:rPr>
                  <m:sty m:val="b"/>
                </m:rPr>
                <w:rPr>
                  <w:rFonts w:ascii="Cambria Math" w:hAnsi="Cambria Math"/>
                </w:rPr>
                <m:t>s</m:t>
              </m:r>
            </m:e>
            <m:sub>
              <m:r>
                <m:rPr>
                  <m:sty m:val="p"/>
                </m:rPr>
                <w:rPr>
                  <w:rFonts w:ascii="Cambria Math" w:hAnsi="Cambria Math"/>
                </w:rPr>
                <m:t>out,2</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bi"/>
                    </m:rPr>
                    <w:rPr>
                      <w:rFonts w:ascii="Cambria Math" w:hAnsi="Cambria Math"/>
                    </w:rPr>
                    <m:t>M</m:t>
                  </m:r>
                </m:e>
                <m:sub>
                  <m:r>
                    <w:rPr>
                      <w:rFonts w:ascii="Cambria Math" w:hAnsi="Cambria Math"/>
                    </w:rPr>
                    <m:t>res</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m</m:t>
                  </m:r>
                </m:e>
              </m:d>
              <m:r>
                <w:rPr>
                  <w:rFonts w:ascii="Cambria Math" w:hAnsi="Cambria Math"/>
                </w:rPr>
                <m:t>p</m:t>
              </m:r>
              <m:d>
                <m:dPr>
                  <m:ctrlPr>
                    <w:rPr>
                      <w:rFonts w:ascii="Cambria Math" w:hAnsi="Cambria Math"/>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sSub>
                <m:sSubPr>
                  <m:ctrlPr>
                    <w:rPr>
                      <w:rFonts w:ascii="Cambria Math" w:hAnsi="Cambria Math"/>
                    </w:rPr>
                  </m:ctrlPr>
                </m:sSubPr>
                <m:e>
                  <m:r>
                    <m:rPr>
                      <m:sty m:val="bi"/>
                    </m:rPr>
                    <w:rPr>
                      <w:rFonts w:ascii="Cambria Math" w:hAnsi="Cambria Math"/>
                    </w:rPr>
                    <m:t>M</m:t>
                  </m:r>
                </m:e>
                <m:sub>
                  <m:r>
                    <w:rPr>
                      <w:rFonts w:ascii="Cambria Math" w:hAnsi="Cambria Math"/>
                    </w:rPr>
                    <m:t>res</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m</m:t>
                  </m:r>
                  <m:r>
                    <m:rPr>
                      <m:sty m:val="p"/>
                    </m:rPr>
                    <w:rPr>
                      <w:rFonts w:ascii="Cambria Math" w:hAnsi="Cambria Math"/>
                    </w:rPr>
                    <m:t>-1</m:t>
                  </m:r>
                </m:e>
              </m:d>
              <m:r>
                <m:rPr>
                  <m:sty m:val="p"/>
                </m:rPr>
                <w:rPr>
                  <w:rFonts w:ascii="Cambria Math" w:hAnsi="Cambria Math"/>
                </w:rPr>
                <m:t>(1-</m:t>
              </m:r>
              <m:r>
                <w:rPr>
                  <w:rFonts w:ascii="Cambria Math" w:hAnsi="Cambria Math"/>
                </w:rPr>
                <m:t>p</m:t>
              </m:r>
              <m:d>
                <m:dPr>
                  <m:ctrlPr>
                    <w:rPr>
                      <w:rFonts w:ascii="Cambria Math" w:hAnsi="Cambria Math"/>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e>
          </m:d>
          <m:sSub>
            <m:sSubPr>
              <m:ctrlPr>
                <w:rPr>
                  <w:rFonts w:ascii="Cambria Math" w:hAnsi="Cambria Math"/>
                </w:rPr>
              </m:ctrlPr>
            </m:sSubPr>
            <m:e>
              <m:r>
                <m:rPr>
                  <m:sty m:val="b"/>
                </m:rPr>
                <w:rPr>
                  <w:rFonts w:ascii="Cambria Math" w:hAnsi="Cambria Math"/>
                </w:rPr>
                <m:t>s</m:t>
              </m:r>
            </m:e>
            <m:sub>
              <m:r>
                <m:rPr>
                  <m:sty m:val="p"/>
                </m:rPr>
                <w:rPr>
                  <w:rFonts w:ascii="Cambria Math" w:hAnsi="Cambria Math"/>
                </w:rPr>
                <m:t>decorr</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oMath>
      </m:oMathPara>
    </w:p>
    <w:p w14:paraId="10893C94" w14:textId="77777777" w:rsidR="004F40D5" w:rsidRPr="00355A4C" w:rsidRDefault="00000000" w:rsidP="004F40D5">
      <w:pPr>
        <w:pStyle w:val="EQ"/>
      </w:pPr>
      <m:oMathPara>
        <m:oMath>
          <m:sSub>
            <m:sSubPr>
              <m:ctrlPr>
                <w:rPr>
                  <w:rFonts w:ascii="Cambria Math" w:hAnsi="Cambria Math"/>
                </w:rPr>
              </m:ctrlPr>
            </m:sSubPr>
            <m:e>
              <m:r>
                <m:rPr>
                  <m:sty m:val="b"/>
                </m:rPr>
                <w:rPr>
                  <w:rFonts w:ascii="Cambria Math" w:hAnsi="Cambria Math"/>
                </w:rPr>
                <m:t>s</m:t>
              </m:r>
            </m:e>
            <m:sub>
              <m:r>
                <m:rPr>
                  <m:sty m:val="p"/>
                </m:rPr>
                <w:rPr>
                  <w:rFonts w:ascii="Cambria Math" w:hAnsi="Cambria Math"/>
                </w:rPr>
                <m:t>out,3</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i</m:t>
              </m:r>
            </m:sub>
            <m:sup/>
            <m:e>
              <m:d>
                <m:dPr>
                  <m:ctrlPr>
                    <w:rPr>
                      <w:rFonts w:ascii="Cambria Math" w:hAnsi="Cambria Math"/>
                    </w:rPr>
                  </m:ctrlPr>
                </m:dPr>
                <m:e>
                  <m:sSub>
                    <m:sSubPr>
                      <m:ctrlPr>
                        <w:rPr>
                          <w:rFonts w:ascii="Cambria Math" w:hAnsi="Cambria Math"/>
                        </w:rPr>
                      </m:ctrlPr>
                    </m:sSubPr>
                    <m:e>
                      <m:r>
                        <m:rPr>
                          <m:sty m:val="bi"/>
                        </m:rPr>
                        <w:rPr>
                          <w:rFonts w:ascii="Cambria Math" w:hAnsi="Cambria Math"/>
                        </w:rPr>
                        <m:t>m</m:t>
                      </m:r>
                      <m:r>
                        <m:rPr>
                          <m:sty m:val="p"/>
                        </m:rPr>
                        <w:rPr>
                          <w:rFonts w:ascii="Cambria Math" w:hAnsi="Cambria Math"/>
                        </w:rPr>
                        <m:t>'</m:t>
                      </m:r>
                    </m:e>
                    <m:sub>
                      <m:r>
                        <w:rPr>
                          <w:rFonts w:ascii="Cambria Math" w:hAnsi="Cambria Math"/>
                        </w:rPr>
                        <m:t>i</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m</m:t>
                      </m:r>
                    </m:e>
                  </m:d>
                  <m:r>
                    <w:rPr>
                      <w:rFonts w:ascii="Cambria Math" w:hAnsi="Cambria Math"/>
                    </w:rPr>
                    <m:t>p</m:t>
                  </m:r>
                  <m:d>
                    <m:dPr>
                      <m:ctrlPr>
                        <w:rPr>
                          <w:rFonts w:ascii="Cambria Math" w:hAnsi="Cambria Math"/>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sSub>
                    <m:sSubPr>
                      <m:ctrlPr>
                        <w:rPr>
                          <w:rFonts w:ascii="Cambria Math" w:hAnsi="Cambria Math"/>
                        </w:rPr>
                      </m:ctrlPr>
                    </m:sSubPr>
                    <m:e>
                      <m:r>
                        <m:rPr>
                          <m:sty m:val="bi"/>
                        </m:rPr>
                        <w:rPr>
                          <w:rFonts w:ascii="Cambria Math" w:hAnsi="Cambria Math"/>
                        </w:rPr>
                        <m:t>m</m:t>
                      </m:r>
                      <m:r>
                        <m:rPr>
                          <m:sty m:val="p"/>
                        </m:rPr>
                        <w:rPr>
                          <w:rFonts w:ascii="Cambria Math" w:hAnsi="Cambria Math"/>
                        </w:rPr>
                        <m:t>'</m:t>
                      </m:r>
                    </m:e>
                    <m:sub>
                      <m:r>
                        <w:rPr>
                          <w:rFonts w:ascii="Cambria Math" w:hAnsi="Cambria Math"/>
                        </w:rPr>
                        <m:t>i</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m</m:t>
                      </m:r>
                      <m:r>
                        <m:rPr>
                          <m:sty m:val="p"/>
                        </m:rPr>
                        <w:rPr>
                          <w:rFonts w:ascii="Cambria Math" w:hAnsi="Cambria Math"/>
                        </w:rPr>
                        <m:t>-1</m:t>
                      </m:r>
                    </m:e>
                  </m:d>
                  <m:r>
                    <m:rPr>
                      <m:sty m:val="p"/>
                    </m:rPr>
                    <w:rPr>
                      <w:rFonts w:ascii="Cambria Math" w:hAnsi="Cambria Math"/>
                    </w:rPr>
                    <m:t>(1-</m:t>
                  </m:r>
                  <m:r>
                    <w:rPr>
                      <w:rFonts w:ascii="Cambria Math" w:hAnsi="Cambria Math"/>
                    </w:rPr>
                    <m:t>p</m:t>
                  </m:r>
                  <m:d>
                    <m:dPr>
                      <m:ctrlPr>
                        <w:rPr>
                          <w:rFonts w:ascii="Cambria Math" w:hAnsi="Cambria Math"/>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e>
              </m:d>
              <m:sSub>
                <m:sSubPr>
                  <m:ctrlPr>
                    <w:rPr>
                      <w:rFonts w:ascii="Cambria Math" w:hAnsi="Cambria Math"/>
                    </w:rPr>
                  </m:ctrlPr>
                </m:sSubPr>
                <m:e>
                  <m:r>
                    <m:rPr>
                      <m:sty m:val="b"/>
                    </m:rPr>
                    <w:rPr>
                      <w:rFonts w:ascii="Cambria Math" w:hAnsi="Cambria Math"/>
                    </w:rPr>
                    <m:t>s</m:t>
                  </m:r>
                </m:e>
                <m:sub>
                  <m:r>
                    <w:rPr>
                      <w:rFonts w:ascii="Cambria Math" w:hAnsi="Cambria Math"/>
                    </w:rPr>
                    <m:t>sep</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e>
          </m:nary>
        </m:oMath>
      </m:oMathPara>
    </w:p>
    <w:p w14:paraId="7BE5B3AF" w14:textId="77777777" w:rsidR="004F40D5" w:rsidRPr="00355A4C" w:rsidRDefault="00000000" w:rsidP="004F40D5">
      <m:oMathPara>
        <m:oMath>
          <m:sSub>
            <m:sSubPr>
              <m:ctrlPr>
                <w:rPr>
                  <w:rFonts w:ascii="Cambria Math" w:hAnsi="Cambria Math"/>
                </w:rPr>
              </m:ctrlPr>
            </m:sSubPr>
            <m:e>
              <m:r>
                <m:rPr>
                  <m:sty m:val="b"/>
                </m:rPr>
                <w:rPr>
                  <w:rFonts w:ascii="Cambria Math" w:hAnsi="Cambria Math"/>
                </w:rPr>
                <m:t>s</m:t>
              </m:r>
            </m:e>
            <m:sub>
              <m:r>
                <m:rPr>
                  <m:sty m:val="p"/>
                </m:rPr>
                <w:rPr>
                  <w:rFonts w:ascii="Cambria Math" w:hAnsi="Cambria Math"/>
                </w:rPr>
                <m:t>out,4</m:t>
              </m:r>
            </m:sub>
          </m:sSub>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r>
            <w:rPr>
              <w:rFonts w:ascii="Cambria Math" w:hAnsi="Cambria Math"/>
            </w:rPr>
            <m:t>=</m:t>
          </m:r>
          <m:r>
            <m:rPr>
              <m:sty m:val="p"/>
            </m:rPr>
            <w:rPr>
              <w:rFonts w:ascii="Cambria Math" w:hAnsi="Cambria Math"/>
            </w:rPr>
            <m:t>reverb</m:t>
          </m:r>
          <m:r>
            <w:rPr>
              <w:rFonts w:ascii="Cambria Math" w:hAnsi="Cambria Math"/>
            </w:rPr>
            <m:t>(</m:t>
          </m:r>
          <m:r>
            <m:rPr>
              <m:sty m:val="b"/>
            </m:rPr>
            <w:rPr>
              <w:rFonts w:ascii="Cambria Math" w:hAnsi="Cambria Math"/>
            </w:rPr>
            <m:t>s</m:t>
          </m:r>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n</m:t>
              </m:r>
            </m:e>
          </m:d>
          <m:r>
            <w:rPr>
              <w:rFonts w:ascii="Cambria Math" w:hAnsi="Cambria Math"/>
            </w:rPr>
            <m:t>)</m:t>
          </m:r>
        </m:oMath>
      </m:oMathPara>
    </w:p>
    <w:p w14:paraId="362B2A13" w14:textId="77777777" w:rsidR="004F40D5" w:rsidRPr="00355A4C" w:rsidRDefault="004F40D5" w:rsidP="004F40D5">
      <w:r w:rsidRPr="00355A4C">
        <w:rPr>
          <w:bCs/>
        </w:rPr>
        <w:t xml:space="preserve">where </w:t>
      </w:r>
      <m:oMath>
        <m:r>
          <m:rPr>
            <m:sty m:val="b"/>
          </m:rPr>
          <w:rPr>
            <w:rFonts w:ascii="Cambria Math" w:hAnsi="Cambria Math"/>
          </w:rPr>
          <m:t>s</m:t>
        </m:r>
        <m:d>
          <m:dPr>
            <m:ctrlPr>
              <w:rPr>
                <w:rFonts w:ascii="Cambria Math" w:hAnsi="Cambria Math"/>
                <w:i/>
              </w:rPr>
            </m:ctrlPr>
          </m:dPr>
          <m:e>
            <m:r>
              <w:rPr>
                <w:rFonts w:ascii="Cambria Math" w:hAnsi="Cambria Math"/>
              </w:rPr>
              <m:t>k,n</m:t>
            </m:r>
          </m:e>
        </m:d>
      </m:oMath>
      <w:r w:rsidRPr="00355A4C">
        <w:t xml:space="preserve"> is the transport audio signals, </w:t>
      </w:r>
      <m:oMath>
        <m:sSub>
          <m:sSubPr>
            <m:ctrlPr>
              <w:rPr>
                <w:rFonts w:ascii="Cambria Math" w:hAnsi="Cambria Math"/>
                <w:b/>
                <w:bCs/>
                <w:iCs/>
              </w:rPr>
            </m:ctrlPr>
          </m:sSubPr>
          <m:e>
            <m:r>
              <m:rPr>
                <m:sty m:val="b"/>
              </m:rPr>
              <w:rPr>
                <w:rFonts w:ascii="Cambria Math" w:hAnsi="Cambria Math"/>
              </w:rPr>
              <m:t>s</m:t>
            </m:r>
          </m:e>
          <m:sub>
            <m:r>
              <w:rPr>
                <w:rFonts w:ascii="Cambria Math" w:hAnsi="Cambria Math"/>
              </w:rPr>
              <m:t>sep</m:t>
            </m:r>
          </m:sub>
        </m:sSub>
        <m:d>
          <m:dPr>
            <m:ctrlPr>
              <w:rPr>
                <w:rFonts w:ascii="Cambria Math" w:hAnsi="Cambria Math"/>
                <w:i/>
              </w:rPr>
            </m:ctrlPr>
          </m:dPr>
          <m:e>
            <m:r>
              <w:rPr>
                <w:rFonts w:ascii="Cambria Math" w:hAnsi="Cambria Math"/>
              </w:rPr>
              <m:t>k,n</m:t>
            </m:r>
          </m:e>
        </m:d>
      </m:oMath>
      <w:r w:rsidRPr="00355A4C">
        <w:t xml:space="preserve"> is the one or more </w:t>
      </w:r>
      <w:r w:rsidRPr="00355A4C">
        <w:rPr>
          <w:iCs/>
        </w:rPr>
        <w:t>separate channel/object signals (if there is none of them, it is set to zero),</w:t>
      </w:r>
      <w:r w:rsidRPr="00355A4C">
        <w:t xml:space="preserve"> </w:t>
      </w:r>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decorr</m:t>
            </m:r>
          </m:sub>
        </m:sSub>
        <m:d>
          <m:dPr>
            <m:ctrlPr>
              <w:rPr>
                <w:rFonts w:ascii="Cambria Math" w:hAnsi="Cambria Math"/>
                <w:i/>
              </w:rPr>
            </m:ctrlPr>
          </m:dPr>
          <m:e>
            <m:r>
              <w:rPr>
                <w:rFonts w:ascii="Cambria Math" w:hAnsi="Cambria Math"/>
              </w:rPr>
              <m:t>k,n</m:t>
            </m:r>
          </m:e>
        </m:d>
      </m:oMath>
      <w:r w:rsidRPr="00355A4C">
        <w:t xml:space="preserve"> is a decorrelated version of </w:t>
      </w:r>
      <m:oMath>
        <m:r>
          <m:rPr>
            <m:sty m:val="b"/>
          </m:rPr>
          <w:rPr>
            <w:rFonts w:ascii="Cambria Math" w:hAnsi="Cambria Math"/>
          </w:rPr>
          <m:t>s</m:t>
        </m:r>
        <m:d>
          <m:dPr>
            <m:ctrlPr>
              <w:rPr>
                <w:rFonts w:ascii="Cambria Math" w:hAnsi="Cambria Math"/>
                <w:i/>
              </w:rPr>
            </m:ctrlPr>
          </m:dPr>
          <m:e>
            <m:r>
              <w:rPr>
                <w:rFonts w:ascii="Cambria Math" w:hAnsi="Cambria Math"/>
              </w:rPr>
              <m:t>k,n</m:t>
            </m:r>
          </m:e>
        </m:d>
      </m:oMath>
      <w:r w:rsidRPr="00355A4C">
        <w:t xml:space="preserve">, </w:t>
      </w:r>
      <m:oMath>
        <m:r>
          <m:rPr>
            <m:sty m:val="p"/>
          </m:rPr>
          <w:rPr>
            <w:rFonts w:ascii="Cambria Math" w:hAnsi="Cambria Math"/>
          </w:rPr>
          <m:t>reverb</m:t>
        </m:r>
        <m:r>
          <w:rPr>
            <w:rFonts w:ascii="Cambria Math" w:hAnsi="Cambria Math"/>
          </w:rPr>
          <m:t>()</m:t>
        </m:r>
      </m:oMath>
      <w:r w:rsidRPr="00355A4C">
        <w:t xml:space="preserve"> denotes applying a room effect using a reverberator, the processing coefficients in </w:t>
      </w:r>
      <m:oMath>
        <m:sSup>
          <m:sSupPr>
            <m:ctrlPr>
              <w:rPr>
                <w:rFonts w:ascii="Cambria Math" w:hAnsi="Cambria Math"/>
                <w:b/>
                <w:bCs/>
                <w:i/>
                <w:iCs/>
              </w:rPr>
            </m:ctrlPr>
          </m:sSupPr>
          <m:e>
            <m:r>
              <m:rPr>
                <m:sty m:val="bi"/>
              </m:rPr>
              <w:rPr>
                <w:rFonts w:ascii="Cambria Math" w:hAnsi="Cambria Math"/>
              </w:rPr>
              <m:t>M</m:t>
            </m:r>
          </m:e>
          <m:sup>
            <m:r>
              <m:rPr>
                <m:sty m:val="bi"/>
              </m:rPr>
              <w:rPr>
                <w:rFonts w:ascii="Cambria Math" w:hAnsi="Cambria Math"/>
              </w:rPr>
              <m:t>'</m:t>
            </m:r>
          </m:sup>
        </m:sSup>
      </m:oMath>
      <w:r w:rsidRPr="00355A4C">
        <w:rPr>
          <w:iCs/>
        </w:rPr>
        <w:t>,</w:t>
      </w:r>
      <w:r w:rsidRPr="00355A4C">
        <w:rPr>
          <w:b/>
          <w:bCs/>
          <w:iCs/>
        </w:rPr>
        <w:t xml:space="preserve"> </w:t>
      </w:r>
      <m:oMath>
        <m:sSub>
          <m:sSubPr>
            <m:ctrlPr>
              <w:rPr>
                <w:rFonts w:ascii="Cambria Math" w:hAnsi="Cambria Math"/>
                <w:b/>
                <w:i/>
              </w:rPr>
            </m:ctrlPr>
          </m:sSubPr>
          <m:e>
            <m:r>
              <m:rPr>
                <m:sty m:val="bi"/>
              </m:rPr>
              <w:rPr>
                <w:rFonts w:ascii="Cambria Math" w:hAnsi="Cambria Math"/>
              </w:rPr>
              <m:t>M</m:t>
            </m:r>
          </m:e>
          <m:sub>
            <m:r>
              <w:rPr>
                <w:rFonts w:ascii="Cambria Math" w:hAnsi="Cambria Math"/>
              </w:rPr>
              <m:t>res</m:t>
            </m:r>
          </m:sub>
        </m:sSub>
      </m:oMath>
      <w:r w:rsidRPr="00355A4C">
        <w:rPr>
          <w:b/>
        </w:rPr>
        <w:t xml:space="preserve"> </w:t>
      </w:r>
      <w:r w:rsidRPr="00355A4C">
        <w:rPr>
          <w:bCs/>
        </w:rPr>
        <w:t>and</w:t>
      </w:r>
      <w:r w:rsidRPr="00355A4C">
        <w:rPr>
          <w:b/>
        </w:rPr>
        <w:t xml:space="preserve"> </w:t>
      </w:r>
      <m:oMath>
        <m:sSub>
          <m:sSubPr>
            <m:ctrlPr>
              <w:rPr>
                <w:rFonts w:ascii="Cambria Math" w:hAnsi="Cambria Math"/>
                <w:b/>
                <w:i/>
              </w:rPr>
            </m:ctrlPr>
          </m:sSubPr>
          <m:e>
            <m:r>
              <m:rPr>
                <m:sty m:val="bi"/>
              </m:rPr>
              <w:rPr>
                <w:rFonts w:ascii="Cambria Math" w:hAnsi="Cambria Math"/>
              </w:rPr>
              <m:t>m'</m:t>
            </m:r>
          </m:e>
          <m:sub>
            <m:r>
              <w:rPr>
                <w:rFonts w:ascii="Cambria Math" w:hAnsi="Cambria Math"/>
              </w:rPr>
              <m:t>i</m:t>
            </m:r>
          </m:sub>
        </m:sSub>
      </m:oMath>
      <w:r w:rsidRPr="00355A4C">
        <w:rPr>
          <w:b/>
        </w:rPr>
        <w:t xml:space="preserve"> </w:t>
      </w:r>
      <w:r w:rsidRPr="00355A4C">
        <w:rPr>
          <w:bCs/>
        </w:rPr>
        <w:t xml:space="preserve">are based on the spatial metadata as described in the foregoing clauses, </w:t>
      </w:r>
      <w:r w:rsidRPr="00355A4C">
        <w:t xml:space="preserve">and </w:t>
      </w:r>
      <m:oMath>
        <m:r>
          <w:rPr>
            <w:rFonts w:ascii="Cambria Math" w:hAnsi="Cambria Math"/>
          </w:rPr>
          <m:t>p</m:t>
        </m:r>
        <m:d>
          <m:dPr>
            <m:ctrlPr>
              <w:rPr>
                <w:rFonts w:ascii="Cambria Math" w:hAnsi="Cambria Math"/>
                <w:i/>
                <w:iCs/>
              </w:rPr>
            </m:ctrlPr>
          </m:dPr>
          <m:e>
            <m:r>
              <w:rPr>
                <w:rFonts w:ascii="Cambria Math" w:hAnsi="Cambria Math"/>
              </w:rPr>
              <m:t>m,n</m:t>
            </m:r>
          </m:e>
        </m:d>
      </m:oMath>
      <w:r w:rsidRPr="00355A4C">
        <w:rPr>
          <w:iCs/>
        </w:rPr>
        <w:t xml:space="preserve"> is an interpolation value determined by </w:t>
      </w:r>
    </w:p>
    <w:p w14:paraId="30F9EB27" w14:textId="77777777" w:rsidR="004F40D5" w:rsidRPr="00355A4C" w:rsidRDefault="004F40D5" w:rsidP="004F40D5">
      <w:pPr>
        <w:pStyle w:val="EQ"/>
      </w:pPr>
      <m:oMathPara>
        <m:oMath>
          <m:r>
            <w:rPr>
              <w:rFonts w:ascii="Cambria Math" w:hAnsi="Cambria Math"/>
            </w:rPr>
            <m:t>p</m:t>
          </m:r>
          <m:d>
            <m:dPr>
              <m:ctrlPr>
                <w:rPr>
                  <w:rFonts w:ascii="Cambria Math" w:hAnsi="Cambria Math"/>
                  <w:iCs/>
                </w:rPr>
              </m:ctrlPr>
            </m:dPr>
            <m:e>
              <m:r>
                <w:rPr>
                  <w:rFonts w:ascii="Cambria Math" w:hAnsi="Cambria Math"/>
                </w:rPr>
                <m:t>m</m:t>
              </m:r>
              <m:r>
                <m:rPr>
                  <m:sty m:val="p"/>
                </m:rPr>
                <w:rPr>
                  <w:rFonts w:ascii="Cambria Math" w:hAnsi="Cambria Math"/>
                </w:rPr>
                <m:t>,</m:t>
              </m:r>
              <m:r>
                <w:rPr>
                  <w:rFonts w:ascii="Cambria Math" w:hAnsi="Cambria Math"/>
                </w:rPr>
                <m:t>n</m:t>
              </m:r>
            </m:e>
          </m:d>
          <m:r>
            <m:rPr>
              <m:sty m:val="p"/>
            </m:rPr>
            <w:rPr>
              <w:rFonts w:ascii="Cambria Math" w:hAnsi="Cambria Math"/>
            </w:rPr>
            <m:t>=</m:t>
          </m:r>
          <m:f>
            <m:fPr>
              <m:ctrlPr>
                <w:rPr>
                  <w:rFonts w:ascii="Cambria Math" w:hAnsi="Cambria Math"/>
                  <w:iCs/>
                </w:rPr>
              </m:ctrlPr>
            </m:fPr>
            <m:num>
              <m:r>
                <m:rPr>
                  <m:sty m:val="p"/>
                </m:rPr>
                <w:rPr>
                  <w:rFonts w:ascii="Cambria Math" w:hAnsi="Cambria Math"/>
                </w:rPr>
                <m:t>(</m:t>
              </m:r>
              <m:r>
                <w:rPr>
                  <w:rFonts w:ascii="Cambria Math" w:hAnsi="Cambria Math"/>
                </w:rPr>
                <m:t>n</m:t>
              </m:r>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first</m:t>
                  </m:r>
                </m:sub>
              </m:sSub>
              <m:d>
                <m:dPr>
                  <m:ctrlPr>
                    <w:rPr>
                      <w:rFonts w:ascii="Cambria Math" w:hAnsi="Cambria Math"/>
                    </w:rPr>
                  </m:ctrlPr>
                </m:dPr>
                <m:e>
                  <m:r>
                    <w:rPr>
                      <w:rFonts w:ascii="Cambria Math" w:hAnsi="Cambria Math"/>
                    </w:rPr>
                    <m:t>m</m:t>
                  </m:r>
                </m:e>
              </m:d>
              <m:r>
                <m:rPr>
                  <m:sty m:val="p"/>
                </m:rPr>
                <w:rPr>
                  <w:rFonts w:ascii="Cambria Math" w:hAnsi="Cambria Math"/>
                </w:rPr>
                <m:t>+1)</m:t>
              </m:r>
            </m:num>
            <m:den>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last</m:t>
                  </m:r>
                </m:sub>
              </m:sSub>
              <m:d>
                <m:dPr>
                  <m:ctrlPr>
                    <w:rPr>
                      <w:rFonts w:ascii="Cambria Math" w:hAnsi="Cambria Math"/>
                    </w:rPr>
                  </m:ctrlPr>
                </m:dPr>
                <m:e>
                  <m:r>
                    <w:rPr>
                      <w:rFonts w:ascii="Cambria Math" w:hAnsi="Cambria Math"/>
                    </w:rPr>
                    <m:t>m</m:t>
                  </m:r>
                </m:e>
              </m:d>
              <m:r>
                <m:rPr>
                  <m:sty m:val="p"/>
                </m:rPr>
                <w:rPr>
                  <w:rFonts w:ascii="Cambria Math" w:hAnsi="Cambria Math"/>
                </w:rPr>
                <m:t>-</m:t>
              </m:r>
              <m:sSub>
                <m:sSubPr>
                  <m:ctrlPr>
                    <w:rPr>
                      <w:rFonts w:ascii="Cambria Math" w:hAnsi="Cambria Math"/>
                    </w:rPr>
                  </m:ctrlPr>
                </m:sSubPr>
                <m:e>
                  <m:r>
                    <w:rPr>
                      <w:rFonts w:ascii="Cambria Math" w:hAnsi="Cambria Math"/>
                    </w:rPr>
                    <m:t>n</m:t>
                  </m:r>
                </m:e>
                <m:sub>
                  <m:r>
                    <w:rPr>
                      <w:rFonts w:ascii="Cambria Math" w:hAnsi="Cambria Math"/>
                    </w:rPr>
                    <m:t>first</m:t>
                  </m:r>
                </m:sub>
              </m:sSub>
              <m:d>
                <m:dPr>
                  <m:ctrlPr>
                    <w:rPr>
                      <w:rFonts w:ascii="Cambria Math" w:hAnsi="Cambria Math"/>
                    </w:rPr>
                  </m:ctrlPr>
                </m:dPr>
                <m:e>
                  <m:r>
                    <w:rPr>
                      <w:rFonts w:ascii="Cambria Math" w:hAnsi="Cambria Math"/>
                    </w:rPr>
                    <m:t>m</m:t>
                  </m:r>
                </m:e>
              </m:d>
              <m:r>
                <m:rPr>
                  <m:sty m:val="p"/>
                </m:rPr>
                <w:rPr>
                  <w:rFonts w:ascii="Cambria Math" w:hAnsi="Cambria Math"/>
                </w:rPr>
                <m:t>+1)</m:t>
              </m:r>
            </m:den>
          </m:f>
        </m:oMath>
      </m:oMathPara>
    </w:p>
    <w:p w14:paraId="7EBEFF3F" w14:textId="77777777" w:rsidR="004F40D5" w:rsidRPr="00355A4C" w:rsidRDefault="004F40D5" w:rsidP="004F40D5">
      <w:r w:rsidRPr="00355A4C">
        <w:t xml:space="preserve">As an exception, </w:t>
      </w:r>
      <m:oMath>
        <m:r>
          <w:rPr>
            <w:rFonts w:ascii="Cambria Math" w:hAnsi="Cambria Math"/>
          </w:rPr>
          <m:t>p</m:t>
        </m:r>
        <m:d>
          <m:dPr>
            <m:ctrlPr>
              <w:rPr>
                <w:rFonts w:ascii="Cambria Math" w:hAnsi="Cambria Math"/>
                <w:i/>
                <w:iCs/>
              </w:rPr>
            </m:ctrlPr>
          </m:dPr>
          <m:e>
            <m:r>
              <w:rPr>
                <w:rFonts w:ascii="Cambria Math" w:hAnsi="Cambria Math"/>
              </w:rPr>
              <m:t>m,n</m:t>
            </m:r>
          </m:e>
        </m:d>
        <m:r>
          <w:rPr>
            <w:rFonts w:ascii="Cambria Math" w:hAnsi="Cambria Math"/>
          </w:rPr>
          <m:t>=1</m:t>
        </m:r>
      </m:oMath>
      <w:r w:rsidRPr="00355A4C">
        <w:t xml:space="preserve"> when the IVAS format is OMASA, and the ISM mode is ISM_MASA_MODE_MASA_ONE_OBJ or ISM_MASA_MODE_PARAM_ONE_OBJ. Otherwise </w:t>
      </w:r>
      <m:oMath>
        <m:r>
          <w:rPr>
            <w:rFonts w:ascii="Cambria Math" w:hAnsi="Cambria Math"/>
          </w:rPr>
          <m:t>p</m:t>
        </m:r>
        <m:d>
          <m:dPr>
            <m:ctrlPr>
              <w:rPr>
                <w:rFonts w:ascii="Cambria Math" w:hAnsi="Cambria Math"/>
                <w:i/>
                <w:iCs/>
              </w:rPr>
            </m:ctrlPr>
          </m:dPr>
          <m:e>
            <m:r>
              <w:rPr>
                <w:rFonts w:ascii="Cambria Math" w:hAnsi="Cambria Math"/>
              </w:rPr>
              <m:t>m,n</m:t>
            </m:r>
          </m:e>
        </m:d>
      </m:oMath>
      <w:r w:rsidRPr="00355A4C">
        <w:t xml:space="preserve"> is determined using the equation above.</w:t>
      </w:r>
    </w:p>
    <w:p w14:paraId="00530A0E" w14:textId="77777777" w:rsidR="004F40D5" w:rsidRPr="00355A4C" w:rsidRDefault="004F40D5" w:rsidP="004F40D5">
      <w:r w:rsidRPr="00355A4C">
        <w:t xml:space="preserve">The decorrelated audio signals </w:t>
      </w:r>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decorr</m:t>
            </m:r>
          </m:sub>
        </m:sSub>
        <m:d>
          <m:dPr>
            <m:ctrlPr>
              <w:rPr>
                <w:rFonts w:ascii="Cambria Math" w:hAnsi="Cambria Math"/>
                <w:i/>
              </w:rPr>
            </m:ctrlPr>
          </m:dPr>
          <m:e>
            <m:r>
              <w:rPr>
                <w:rFonts w:ascii="Cambria Math" w:hAnsi="Cambria Math"/>
              </w:rPr>
              <m:t>k,n</m:t>
            </m:r>
          </m:e>
        </m:d>
      </m:oMath>
      <w:r w:rsidRPr="00355A4C">
        <w:t xml:space="preserve"> are generated by processing the transport audio signal(s) </w:t>
      </w:r>
      <m:oMath>
        <m:r>
          <m:rPr>
            <m:sty m:val="b"/>
          </m:rPr>
          <w:rPr>
            <w:rFonts w:ascii="Cambria Math" w:hAnsi="Cambria Math"/>
          </w:rPr>
          <m:t>s</m:t>
        </m:r>
        <m:d>
          <m:dPr>
            <m:ctrlPr>
              <w:rPr>
                <w:rFonts w:ascii="Cambria Math" w:hAnsi="Cambria Math"/>
                <w:i/>
              </w:rPr>
            </m:ctrlPr>
          </m:dPr>
          <m:e>
            <m:r>
              <w:rPr>
                <w:rFonts w:ascii="Cambria Math" w:hAnsi="Cambria Math"/>
              </w:rPr>
              <m:t>k,n</m:t>
            </m:r>
          </m:e>
        </m:d>
      </m:oMath>
      <w:r w:rsidRPr="00355A4C">
        <w:t xml:space="preserve"> as described in clause 7.2.2.3.8. </w:t>
      </w:r>
    </w:p>
    <w:p w14:paraId="0CB5596F" w14:textId="77777777" w:rsidR="004F40D5" w:rsidRPr="00355A4C" w:rsidRDefault="00000000" w:rsidP="004F40D5">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out,4</m:t>
            </m:r>
          </m:sub>
        </m:sSub>
        <m:d>
          <m:dPr>
            <m:ctrlPr>
              <w:rPr>
                <w:rFonts w:ascii="Cambria Math" w:hAnsi="Cambria Math"/>
                <w:i/>
              </w:rPr>
            </m:ctrlPr>
          </m:dPr>
          <m:e>
            <m:r>
              <w:rPr>
                <w:rFonts w:ascii="Cambria Math" w:hAnsi="Cambria Math"/>
              </w:rPr>
              <m:t>k,n</m:t>
            </m:r>
          </m:e>
        </m:d>
      </m:oMath>
      <w:r w:rsidR="004F40D5" w:rsidRPr="00355A4C">
        <w:t xml:space="preserve"> is generated by processing the input signals with a room effect when the room effect indication says to apply it. Applying the room effect is described in clause 7.3.3. The reverberator is initialized based on the late reverberation energy correction gains and reverberation times obtained from the data set in variables </w:t>
      </w:r>
      <w:r w:rsidR="004F40D5" w:rsidRPr="00355A4C">
        <w:rPr>
          <w:i/>
          <w:iCs/>
        </w:rPr>
        <w:t>parametricReverberationEneCorrections</w:t>
      </w:r>
      <w:r w:rsidR="004F40D5" w:rsidRPr="00355A4C">
        <w:t xml:space="preserve"> and </w:t>
      </w:r>
      <w:r w:rsidR="004F40D5" w:rsidRPr="00355A4C">
        <w:rPr>
          <w:i/>
          <w:iCs/>
        </w:rPr>
        <w:t>parametricReverberationTimes</w:t>
      </w:r>
      <w:r w:rsidR="004F40D5" w:rsidRPr="00355A4C">
        <w:t xml:space="preserve"> in the reference C code. </w:t>
      </w:r>
      <w:ins w:id="2984" w:author="Lasse J. Laaksonen (Nokia)" w:date="2025-10-09T14:32:00Z" w16du:dateUtc="2025-10-09T11:32:00Z">
        <w:r w:rsidR="004F40D5">
          <w:t>In case the reverberation times are smaller than a determined threshold value, the room effect parameters (</w:t>
        </w:r>
        <w:r w:rsidR="004F40D5" w:rsidRPr="00B32C7F">
          <w:t>early part energy correction gain</w:t>
        </w:r>
        <w:r w:rsidR="004F40D5">
          <w:t xml:space="preserve">s, </w:t>
        </w:r>
        <w:r w:rsidR="004F40D5" w:rsidRPr="00B32C7F">
          <w:t xml:space="preserve">late </w:t>
        </w:r>
        <w:r w:rsidR="004F40D5">
          <w:t xml:space="preserve">reverberation </w:t>
        </w:r>
        <w:r w:rsidR="004F40D5" w:rsidRPr="00B32C7F">
          <w:t>energy correction gains</w:t>
        </w:r>
        <w:r w:rsidR="004F40D5">
          <w:t xml:space="preserve">, and reverberation times) are adjusted as described in clause 7.2.2.3.11. </w:t>
        </w:r>
      </w:ins>
      <w:r w:rsidR="004F40D5" w:rsidRPr="00355A4C">
        <w:t xml:space="preserve">When the room effect indication says to not apply a room effect, </w:t>
      </w:r>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out,4</m:t>
            </m:r>
          </m:sub>
        </m:sSub>
        <m:d>
          <m:dPr>
            <m:ctrlPr>
              <w:rPr>
                <w:rFonts w:ascii="Cambria Math" w:hAnsi="Cambria Math"/>
                <w:i/>
              </w:rPr>
            </m:ctrlPr>
          </m:dPr>
          <m:e>
            <m:r>
              <w:rPr>
                <w:rFonts w:ascii="Cambria Math" w:hAnsi="Cambria Math"/>
              </w:rPr>
              <m:t>k,n</m:t>
            </m:r>
          </m:e>
        </m:d>
      </m:oMath>
      <w:r w:rsidR="004F40D5" w:rsidRPr="00355A4C">
        <w:t xml:space="preserve"> is set to zero.</w:t>
      </w:r>
    </w:p>
    <w:p w14:paraId="2434C075" w14:textId="77777777" w:rsidR="004F40D5" w:rsidRDefault="004F40D5" w:rsidP="004F40D5">
      <w:r w:rsidRPr="00355A4C">
        <w:t xml:space="preserve">The time-frequency domain binaural (or stereo) audio signal </w:t>
      </w:r>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m:t>
            </m:r>
          </m:sub>
        </m:sSub>
        <m:d>
          <m:dPr>
            <m:ctrlPr>
              <w:rPr>
                <w:rFonts w:ascii="Cambria Math" w:hAnsi="Cambria Math"/>
                <w:i/>
              </w:rPr>
            </m:ctrlPr>
          </m:dPr>
          <m:e>
            <m:r>
              <w:rPr>
                <w:rFonts w:ascii="Cambria Math" w:hAnsi="Cambria Math"/>
              </w:rPr>
              <m:t>k,n</m:t>
            </m:r>
          </m:e>
        </m:d>
      </m:oMath>
      <w:r w:rsidRPr="00355A4C">
        <w:t xml:space="preserve"> is converted to the time domain via the inverse CLDFB (see clause 6.2.5 for details), yielding </w:t>
      </w:r>
      <m:oMath>
        <m:sSub>
          <m:sSubPr>
            <m:ctrlPr>
              <w:rPr>
                <w:rFonts w:ascii="Cambria Math" w:hAnsi="Cambria Math"/>
                <w:b/>
                <w:bCs/>
                <w:iCs/>
              </w:rPr>
            </m:ctrlPr>
          </m:sSubPr>
          <m:e>
            <m:r>
              <m:rPr>
                <m:sty m:val="b"/>
              </m:rPr>
              <w:rPr>
                <w:rFonts w:ascii="Cambria Math" w:hAnsi="Cambria Math"/>
              </w:rPr>
              <m:t>s</m:t>
            </m:r>
          </m:e>
          <m:sub>
            <m:r>
              <m:rPr>
                <m:sty m:val="p"/>
              </m:rPr>
              <w:rPr>
                <w:rFonts w:ascii="Cambria Math" w:hAnsi="Cambria Math"/>
              </w:rPr>
              <m:t>out,td</m:t>
            </m:r>
          </m:sub>
        </m:sSub>
        <m:d>
          <m:dPr>
            <m:ctrlPr>
              <w:rPr>
                <w:rFonts w:ascii="Cambria Math" w:hAnsi="Cambria Math"/>
                <w:i/>
              </w:rPr>
            </m:ctrlPr>
          </m:dPr>
          <m:e>
            <m:r>
              <w:rPr>
                <w:rFonts w:ascii="Cambria Math" w:hAnsi="Cambria Math"/>
              </w:rPr>
              <m:t>n</m:t>
            </m:r>
          </m:e>
        </m:d>
      </m:oMath>
      <w:r w:rsidRPr="00355A4C">
        <w:t>.</w:t>
      </w:r>
    </w:p>
    <w:p w14:paraId="16C81526" w14:textId="77777777" w:rsidR="004F40D5" w:rsidRDefault="004F40D5" w:rsidP="004F40D5">
      <w:pPr>
        <w:rPr>
          <w:noProof/>
        </w:rPr>
      </w:pPr>
    </w:p>
    <w:p w14:paraId="14E0166E" w14:textId="4CC93F0A" w:rsidR="004F40D5" w:rsidRDefault="004F40D5" w:rsidP="004F40D5">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18</w:t>
      </w:r>
      <w:r>
        <w:rPr>
          <w:noProof/>
        </w:rPr>
        <w:fldChar w:fldCharType="end"/>
      </w:r>
      <w:r>
        <w:rPr>
          <w:noProof/>
        </w:rPr>
        <w:t xml:space="preserve"> (new clause)</w:t>
      </w:r>
    </w:p>
    <w:p w14:paraId="73C93DF5" w14:textId="77777777" w:rsidR="004F40D5" w:rsidRPr="00B32C7F" w:rsidRDefault="004F40D5" w:rsidP="004F40D5">
      <w:pPr>
        <w:pStyle w:val="Heading5"/>
        <w:rPr>
          <w:ins w:id="2985" w:author="Lasse J. Laaksonen (Nokia)" w:date="2025-10-09T14:33:00Z" w16du:dateUtc="2025-10-09T11:33:00Z"/>
        </w:rPr>
      </w:pPr>
      <w:ins w:id="2986" w:author="Lasse J. Laaksonen (Nokia)" w:date="2025-10-09T14:33:00Z" w16du:dateUtc="2025-10-09T11:33:00Z">
        <w:r w:rsidRPr="00B32C7F">
          <w:t>7.2.2.3.1</w:t>
        </w:r>
        <w:r>
          <w:t>1</w:t>
        </w:r>
        <w:r w:rsidRPr="00B32C7F">
          <w:tab/>
        </w:r>
        <w:r>
          <w:t>Room effect parameter adjustment</w:t>
        </w:r>
      </w:ins>
    </w:p>
    <w:p w14:paraId="0A5AC6D9" w14:textId="233A1738" w:rsidR="004F40D5" w:rsidRPr="00C332B6" w:rsidRDefault="004F40D5" w:rsidP="004F40D5">
      <w:pPr>
        <w:rPr>
          <w:ins w:id="2987" w:author="Lasse J. Laaksonen (Nokia)" w:date="2025-10-09T14:33:00Z" w16du:dateUtc="2025-10-09T11:33:00Z"/>
          <w:iCs/>
        </w:rPr>
      </w:pPr>
      <w:ins w:id="2988" w:author="Lasse J. Laaksonen (Nokia)" w:date="2025-10-09T14:33:00Z" w16du:dateUtc="2025-10-09T11:33:00Z">
        <w:r>
          <w:rPr>
            <w:iCs/>
          </w:rPr>
          <w:t xml:space="preserve">Room effect parameters, which include reverberation times </w:t>
        </w:r>
      </w:ins>
      <m:oMath>
        <m:r>
          <w:ins w:id="2989" w:author="Lasse J. Laaksonen (Nokia)" w:date="2025-10-09T14:33:00Z" w16du:dateUtc="2025-10-09T11:33:00Z">
            <m:rPr>
              <m:sty m:val="p"/>
            </m:rPr>
            <w:rPr>
              <w:rFonts w:ascii="Cambria Math" w:hAnsi="Cambria Math"/>
            </w:rPr>
            <m:t>RT60</m:t>
          </w:ins>
        </m:r>
        <m:r>
          <w:ins w:id="2990" w:author="Lasse J. Laaksonen (Nokia)" w:date="2025-10-09T14:33:00Z" w16du:dateUtc="2025-10-09T11:33:00Z">
            <w:rPr>
              <w:rFonts w:ascii="Cambria Math" w:hAnsi="Cambria Math"/>
            </w:rPr>
            <m:t>(k)</m:t>
          </w:ins>
        </m:r>
      </m:oMath>
      <w:ins w:id="2991" w:author="Lasse J. Laaksonen (Nokia)" w:date="2025-10-09T14:33:00Z" w16du:dateUtc="2025-10-09T11:33:00Z">
        <w:r>
          <w:rPr>
            <w:iCs/>
          </w:rPr>
          <w:t xml:space="preserve"> (where </w:t>
        </w:r>
      </w:ins>
      <m:oMath>
        <m:r>
          <w:ins w:id="2992" w:author="Lasse J. Laaksonen (Nokia)" w:date="2025-10-09T14:33:00Z" w16du:dateUtc="2025-10-09T11:33:00Z">
            <w:rPr>
              <w:rFonts w:ascii="Cambria Math" w:hAnsi="Cambria Math"/>
            </w:rPr>
            <m:t>k</m:t>
          </w:ins>
        </m:r>
      </m:oMath>
      <w:ins w:id="2993" w:author="Lasse J. Laaksonen (Nokia)" w:date="2025-10-09T14:33:00Z" w16du:dateUtc="2025-10-09T11:33:00Z">
        <w:r>
          <w:rPr>
            <w:iCs/>
          </w:rPr>
          <w:t xml:space="preserve"> is the frequency bin index), early part energies </w:t>
        </w:r>
      </w:ins>
      <m:oMath>
        <m:sSub>
          <m:sSubPr>
            <m:ctrlPr>
              <w:ins w:id="2994" w:author="Lasse J. Laaksonen (Nokia)" w:date="2025-10-09T14:33:00Z" w16du:dateUtc="2025-10-09T11:33:00Z">
                <w:rPr>
                  <w:rFonts w:ascii="Cambria Math" w:hAnsi="Cambria Math"/>
                  <w:i/>
                </w:rPr>
              </w:ins>
            </m:ctrlPr>
          </m:sSubPr>
          <m:e>
            <m:r>
              <w:ins w:id="2995" w:author="Lasse J. Laaksonen (Nokia)" w:date="2025-10-09T14:33:00Z" w16du:dateUtc="2025-10-09T11:33:00Z">
                <w:rPr>
                  <w:rFonts w:ascii="Cambria Math" w:hAnsi="Cambria Math"/>
                </w:rPr>
                <m:t>E</m:t>
              </w:ins>
            </m:r>
          </m:e>
          <m:sub>
            <m:r>
              <w:ins w:id="2996" w:author="Lasse J. Laaksonen (Nokia)" w:date="2025-10-09T14:33:00Z" w16du:dateUtc="2025-10-09T11:33:00Z">
                <w:rPr>
                  <w:rFonts w:ascii="Cambria Math" w:hAnsi="Cambria Math"/>
                </w:rPr>
                <m:t>early</m:t>
              </w:ins>
            </m:r>
          </m:sub>
        </m:sSub>
        <m:r>
          <w:ins w:id="2997" w:author="Lasse J. Laaksonen (Nokia)" w:date="2025-10-09T14:33:00Z" w16du:dateUtc="2025-10-09T11:33:00Z">
            <w:rPr>
              <w:rFonts w:ascii="Cambria Math" w:hAnsi="Cambria Math"/>
            </w:rPr>
            <m:t>(k)</m:t>
          </w:ins>
        </m:r>
      </m:oMath>
      <w:ins w:id="2998" w:author="Lasse J. Laaksonen (Nokia)" w:date="2025-10-09T14:33:00Z" w16du:dateUtc="2025-10-09T11:33:00Z">
        <w:r>
          <w:rPr>
            <w:iCs/>
          </w:rPr>
          <w:t xml:space="preserve"> (or, in other words, </w:t>
        </w:r>
        <w:r w:rsidRPr="00B32C7F">
          <w:t>early part energy correction gain</w:t>
        </w:r>
        <w:r>
          <w:t>s)</w:t>
        </w:r>
        <w:r>
          <w:rPr>
            <w:iCs/>
          </w:rPr>
          <w:t xml:space="preserve">, and late part energies </w:t>
        </w:r>
      </w:ins>
      <m:oMath>
        <m:sSub>
          <m:sSubPr>
            <m:ctrlPr>
              <w:ins w:id="2999" w:author="Lasse J. Laaksonen (Nokia)" w:date="2025-10-09T14:33:00Z" w16du:dateUtc="2025-10-09T11:33:00Z">
                <w:rPr>
                  <w:rFonts w:ascii="Cambria Math" w:hAnsi="Cambria Math"/>
                  <w:i/>
                </w:rPr>
              </w:ins>
            </m:ctrlPr>
          </m:sSubPr>
          <m:e>
            <m:r>
              <w:ins w:id="3000" w:author="Lasse J. Laaksonen (Nokia)" w:date="2025-10-09T14:33:00Z" w16du:dateUtc="2025-10-09T11:33:00Z">
                <w:rPr>
                  <w:rFonts w:ascii="Cambria Math" w:hAnsi="Cambria Math"/>
                </w:rPr>
                <m:t>E</m:t>
              </w:ins>
            </m:r>
          </m:e>
          <m:sub>
            <m:r>
              <w:ins w:id="3001" w:author="Lasse J. Laaksonen (Nokia)" w:date="2025-10-09T14:33:00Z" w16du:dateUtc="2025-10-09T11:33:00Z">
                <w:rPr>
                  <w:rFonts w:ascii="Cambria Math" w:hAnsi="Cambria Math"/>
                </w:rPr>
                <m:t>late</m:t>
              </w:ins>
            </m:r>
          </m:sub>
        </m:sSub>
        <m:r>
          <w:ins w:id="3002" w:author="Lasse J. Laaksonen (Nokia)" w:date="2025-10-09T14:33:00Z" w16du:dateUtc="2025-10-09T11:33:00Z">
            <w:rPr>
              <w:rFonts w:ascii="Cambria Math" w:hAnsi="Cambria Math"/>
            </w:rPr>
            <m:t>(k)</m:t>
          </w:ins>
        </m:r>
      </m:oMath>
      <w:ins w:id="3003" w:author="Lasse J. Laaksonen (Nokia)" w:date="2025-10-09T14:33:00Z" w16du:dateUtc="2025-10-09T11:33:00Z">
        <w:r>
          <w:rPr>
            <w:iCs/>
          </w:rPr>
          <w:t xml:space="preserve"> (or, in other words, </w:t>
        </w:r>
        <w:r w:rsidRPr="00B32C7F">
          <w:t>late reverberation energy correction gains</w:t>
        </w:r>
        <w:r>
          <w:t>),</w:t>
        </w:r>
        <w:r>
          <w:rPr>
            <w:iCs/>
          </w:rPr>
          <w:t xml:space="preserve"> are obtained, and they are adjusted </w:t>
        </w:r>
        <w:r w:rsidRPr="0048211E">
          <w:rPr>
            <w:iCs/>
          </w:rPr>
          <w:t xml:space="preserve">when the reverberation time is </w:t>
        </w:r>
        <w:r>
          <w:rPr>
            <w:iCs/>
          </w:rPr>
          <w:t xml:space="preserve">very small, </w:t>
        </w:r>
        <w:r w:rsidRPr="0048211E">
          <w:rPr>
            <w:iCs/>
          </w:rPr>
          <w:t>to avoid</w:t>
        </w:r>
        <w:r>
          <w:rPr>
            <w:iCs/>
          </w:rPr>
          <w:t xml:space="preserve"> </w:t>
        </w:r>
        <w:r w:rsidRPr="0048211E">
          <w:rPr>
            <w:iCs/>
          </w:rPr>
          <w:t>spectral artefacts with the synthetic reverberator</w:t>
        </w:r>
        <w:r>
          <w:rPr>
            <w:iCs/>
          </w:rPr>
          <w:t xml:space="preserve">. </w:t>
        </w:r>
        <w:r>
          <w:t>For each reverberation time RT60</w:t>
        </w:r>
      </w:ins>
      <m:oMath>
        <m:r>
          <w:ins w:id="3004" w:author="Lasse J. Laaksonen (Nokia)" w:date="2025-10-09T14:33:00Z" w16du:dateUtc="2025-10-09T11:33:00Z">
            <w:rPr>
              <w:rFonts w:ascii="Cambria Math" w:hAnsi="Cambria Math"/>
            </w:rPr>
            <m:t>(k)</m:t>
          </w:ins>
        </m:r>
      </m:oMath>
      <w:ins w:id="3005" w:author="Lasse J. Laaksonen (Nokia)" w:date="2025-10-09T14:33:00Z" w16du:dateUtc="2025-10-09T11:33:00Z">
        <w:r>
          <w:t xml:space="preserve"> within the room effect parameters, </w:t>
        </w:r>
        <w:r>
          <w:rPr>
            <w:iCs/>
          </w:rPr>
          <w:t>it is first checked whe</w:t>
        </w:r>
      </w:ins>
      <w:ins w:id="3006" w:author="Lasse J. Laaksonen (Nokia)" w:date="2025-10-10T11:46:00Z" w16du:dateUtc="2025-10-10T08:46:00Z">
        <w:r w:rsidR="00CE5079">
          <w:rPr>
            <w:iCs/>
          </w:rPr>
          <w:t>ther</w:t>
        </w:r>
      </w:ins>
      <w:ins w:id="3007" w:author="Lasse J. Laaksonen (Nokia)" w:date="2025-10-09T14:33:00Z" w16du:dateUtc="2025-10-09T11:33:00Z">
        <w:r>
          <w:rPr>
            <w:iCs/>
          </w:rPr>
          <w:t xml:space="preserve"> the </w:t>
        </w:r>
        <w:r>
          <w:t>reverberation time RT60</w:t>
        </w:r>
      </w:ins>
      <m:oMath>
        <m:r>
          <w:ins w:id="3008" w:author="Lasse J. Laaksonen (Nokia)" w:date="2025-10-09T14:33:00Z" w16du:dateUtc="2025-10-09T11:33:00Z">
            <w:rPr>
              <w:rFonts w:ascii="Cambria Math" w:hAnsi="Cambria Math"/>
            </w:rPr>
            <m:t>(k)</m:t>
          </w:ins>
        </m:r>
      </m:oMath>
      <w:ins w:id="3009" w:author="Lasse J. Laaksonen (Nokia)" w:date="2025-10-09T14:33:00Z" w16du:dateUtc="2025-10-09T11:33:00Z">
        <w:r>
          <w:rPr>
            <w:iCs/>
          </w:rPr>
          <w:t xml:space="preserve"> </w:t>
        </w:r>
        <w:r>
          <w:t>is less than a determined threshold value of 0.2, and when this is the case, the room effect parameters are adjusted as follows.</w:t>
        </w:r>
      </w:ins>
    </w:p>
    <w:p w14:paraId="578B1EAA" w14:textId="77777777" w:rsidR="004F40D5" w:rsidRDefault="004F40D5" w:rsidP="004F40D5">
      <w:pPr>
        <w:rPr>
          <w:ins w:id="3010" w:author="Lasse J. Laaksonen (Nokia)" w:date="2025-10-09T14:33:00Z" w16du:dateUtc="2025-10-09T11:33:00Z"/>
        </w:rPr>
      </w:pPr>
      <w:ins w:id="3011" w:author="Lasse J. Laaksonen (Nokia)" w:date="2025-10-09T14:33:00Z" w16du:dateUtc="2025-10-09T11:33:00Z">
        <w:r>
          <w:t xml:space="preserve">A reverberation time modifier parameter is formulated by </w:t>
        </w:r>
      </w:ins>
    </w:p>
    <w:p w14:paraId="0F244391" w14:textId="77777777" w:rsidR="004F40D5" w:rsidRPr="00E508E9" w:rsidRDefault="004F40D5" w:rsidP="004F40D5">
      <w:pPr>
        <w:rPr>
          <w:ins w:id="3012" w:author="Lasse J. Laaksonen (Nokia)" w:date="2025-10-09T14:33:00Z" w16du:dateUtc="2025-10-09T11:33:00Z"/>
        </w:rPr>
      </w:pPr>
      <m:oMathPara>
        <m:oMath>
          <m:r>
            <w:ins w:id="3013" w:author="Lasse J. Laaksonen (Nokia)" w:date="2025-10-09T14:33:00Z" w16du:dateUtc="2025-10-09T11:33:00Z">
              <m:rPr>
                <m:sty m:val="p"/>
              </m:rPr>
              <w:rPr>
                <w:rFonts w:ascii="Cambria Math" w:hAnsi="Cambria Math"/>
              </w:rPr>
              <m:t>RT</m:t>
            </w:ins>
          </m:r>
          <m:sSub>
            <m:sSubPr>
              <m:ctrlPr>
                <w:ins w:id="3014" w:author="Lasse J. Laaksonen (Nokia)" w:date="2025-10-09T14:33:00Z" w16du:dateUtc="2025-10-09T11:33:00Z">
                  <w:rPr>
                    <w:rFonts w:ascii="Cambria Math" w:hAnsi="Cambria Math"/>
                    <w:i/>
                  </w:rPr>
                </w:ins>
              </m:ctrlPr>
            </m:sSubPr>
            <m:e>
              <m:r>
                <w:ins w:id="3015" w:author="Lasse J. Laaksonen (Nokia)" w:date="2025-10-09T14:33:00Z" w16du:dateUtc="2025-10-09T11:33:00Z">
                  <w:rPr>
                    <w:rFonts w:ascii="Cambria Math" w:hAnsi="Cambria Math"/>
                  </w:rPr>
                  <m:t>60</m:t>
                </w:ins>
              </m:r>
            </m:e>
            <m:sub>
              <m:r>
                <w:ins w:id="3016" w:author="Lasse J. Laaksonen (Nokia)" w:date="2025-10-09T14:33:00Z" w16du:dateUtc="2025-10-09T11:33:00Z">
                  <w:rPr>
                    <w:rFonts w:ascii="Cambria Math" w:hAnsi="Cambria Math"/>
                  </w:rPr>
                  <m:t>modifier</m:t>
                </w:ins>
              </m:r>
            </m:sub>
          </m:sSub>
          <m:r>
            <w:ins w:id="3017" w:author="Lasse J. Laaksonen (Nokia)" w:date="2025-10-09T14:33:00Z" w16du:dateUtc="2025-10-09T11:33:00Z">
              <w:rPr>
                <w:rFonts w:ascii="Cambria Math" w:hAnsi="Cambria Math"/>
              </w:rPr>
              <m:t>(k)=</m:t>
            </w:ins>
          </m:r>
          <m:r>
            <w:ins w:id="3018" w:author="Lasse J. Laaksonen (Nokia)" w:date="2025-10-09T14:33:00Z" w16du:dateUtc="2025-10-09T11:33:00Z">
              <m:rPr>
                <m:sty m:val="p"/>
              </m:rPr>
              <w:rPr>
                <w:rFonts w:ascii="Cambria Math" w:hAnsi="Cambria Math"/>
              </w:rPr>
              <m:t>max⁡</m:t>
            </w:ins>
          </m:r>
          <m:d>
            <m:dPr>
              <m:ctrlPr>
                <w:ins w:id="3019" w:author="Lasse J. Laaksonen (Nokia)" w:date="2025-10-09T14:33:00Z" w16du:dateUtc="2025-10-09T11:33:00Z">
                  <w:rPr>
                    <w:rFonts w:ascii="Cambria Math" w:hAnsi="Cambria Math"/>
                    <w:i/>
                  </w:rPr>
                </w:ins>
              </m:ctrlPr>
            </m:dPr>
            <m:e>
              <m:r>
                <w:ins w:id="3020" w:author="Lasse J. Laaksonen (Nokia)" w:date="2025-10-09T14:33:00Z" w16du:dateUtc="2025-10-09T11:33:00Z">
                  <w:rPr>
                    <w:rFonts w:ascii="Cambria Math" w:hAnsi="Cambria Math"/>
                  </w:rPr>
                  <m:t>0, 1-</m:t>
                </w:ins>
              </m:r>
              <m:f>
                <m:fPr>
                  <m:ctrlPr>
                    <w:ins w:id="3021" w:author="Lasse J. Laaksonen (Nokia)" w:date="2025-10-09T14:33:00Z" w16du:dateUtc="2025-10-09T11:33:00Z">
                      <w:rPr>
                        <w:rFonts w:ascii="Cambria Math" w:hAnsi="Cambria Math"/>
                        <w:iCs/>
                      </w:rPr>
                    </w:ins>
                  </m:ctrlPr>
                </m:fPr>
                <m:num>
                  <m:r>
                    <w:ins w:id="3022" w:author="Lasse J. Laaksonen (Nokia)" w:date="2025-10-09T14:33:00Z" w16du:dateUtc="2025-10-09T11:33:00Z">
                      <m:rPr>
                        <m:sty m:val="p"/>
                      </m:rPr>
                      <w:rPr>
                        <w:rFonts w:ascii="Cambria Math" w:hAnsi="Cambria Math"/>
                      </w:rPr>
                      <m:t>RT60</m:t>
                    </w:ins>
                  </m:r>
                  <m:r>
                    <w:ins w:id="3023" w:author="Lasse J. Laaksonen (Nokia)" w:date="2025-10-09T14:33:00Z" w16du:dateUtc="2025-10-09T11:33:00Z">
                      <w:rPr>
                        <w:rFonts w:ascii="Cambria Math" w:hAnsi="Cambria Math"/>
                      </w:rPr>
                      <m:t>(k)</m:t>
                    </w:ins>
                  </m:r>
                </m:num>
                <m:den>
                  <m:r>
                    <w:ins w:id="3024" w:author="Lasse J. Laaksonen (Nokia)" w:date="2025-10-09T14:33:00Z" w16du:dateUtc="2025-10-09T11:33:00Z">
                      <w:rPr>
                        <w:rFonts w:ascii="Cambria Math" w:hAnsi="Cambria Math"/>
                      </w:rPr>
                      <m:t>0.2</m:t>
                    </w:ins>
                  </m:r>
                </m:den>
              </m:f>
            </m:e>
          </m:d>
        </m:oMath>
      </m:oMathPara>
    </w:p>
    <w:p w14:paraId="7D40C30D" w14:textId="77777777" w:rsidR="004F40D5" w:rsidRDefault="004F40D5" w:rsidP="004F40D5">
      <w:pPr>
        <w:rPr>
          <w:ins w:id="3025" w:author="Lasse J. Laaksonen (Nokia)" w:date="2025-10-09T14:33:00Z" w16du:dateUtc="2025-10-09T11:33:00Z"/>
        </w:rPr>
      </w:pPr>
      <w:ins w:id="3026" w:author="Lasse J. Laaksonen (Nokia)" w:date="2025-10-09T14:33:00Z" w16du:dateUtc="2025-10-09T11:33:00Z">
        <w:r>
          <w:t>Then, an adjusted reverberation time is formulated by</w:t>
        </w:r>
      </w:ins>
    </w:p>
    <w:p w14:paraId="3887BE76" w14:textId="77777777" w:rsidR="004F40D5" w:rsidRPr="00382E6C" w:rsidRDefault="004F40D5" w:rsidP="004F40D5">
      <w:pPr>
        <w:rPr>
          <w:ins w:id="3027" w:author="Lasse J. Laaksonen (Nokia)" w:date="2025-10-09T14:33:00Z" w16du:dateUtc="2025-10-09T11:33:00Z"/>
        </w:rPr>
      </w:pPr>
      <m:oMathPara>
        <m:oMath>
          <m:r>
            <w:ins w:id="3028" w:author="Lasse J. Laaksonen (Nokia)" w:date="2025-10-09T14:33:00Z" w16du:dateUtc="2025-10-09T11:33:00Z">
              <m:rPr>
                <m:sty m:val="p"/>
              </m:rPr>
              <w:rPr>
                <w:rFonts w:ascii="Cambria Math" w:hAnsi="Cambria Math"/>
              </w:rPr>
              <m:t>RT</m:t>
            </w:ins>
          </m:r>
          <m:sSub>
            <m:sSubPr>
              <m:ctrlPr>
                <w:ins w:id="3029" w:author="Lasse J. Laaksonen (Nokia)" w:date="2025-10-09T14:33:00Z" w16du:dateUtc="2025-10-09T11:33:00Z">
                  <w:rPr>
                    <w:rFonts w:ascii="Cambria Math" w:hAnsi="Cambria Math"/>
                    <w:i/>
                  </w:rPr>
                </w:ins>
              </m:ctrlPr>
            </m:sSubPr>
            <m:e>
              <m:r>
                <w:ins w:id="3030" w:author="Lasse J. Laaksonen (Nokia)" w:date="2025-10-09T14:33:00Z" w16du:dateUtc="2025-10-09T11:33:00Z">
                  <w:rPr>
                    <w:rFonts w:ascii="Cambria Math" w:hAnsi="Cambria Math"/>
                  </w:rPr>
                  <m:t>60</m:t>
                </w:ins>
              </m:r>
            </m:e>
            <m:sub>
              <m:r>
                <w:ins w:id="3031" w:author="Lasse J. Laaksonen (Nokia)" w:date="2025-10-09T14:33:00Z" w16du:dateUtc="2025-10-09T11:33:00Z">
                  <w:rPr>
                    <w:rFonts w:ascii="Cambria Math" w:hAnsi="Cambria Math"/>
                  </w:rPr>
                  <m:t>adjusted</m:t>
                </w:ins>
              </m:r>
            </m:sub>
          </m:sSub>
          <m:r>
            <w:ins w:id="3032" w:author="Lasse J. Laaksonen (Nokia)" w:date="2025-10-09T14:33:00Z" w16du:dateUtc="2025-10-09T11:33:00Z">
              <w:rPr>
                <w:rFonts w:ascii="Cambria Math" w:hAnsi="Cambria Math"/>
              </w:rPr>
              <m:t>(k)=</m:t>
            </w:ins>
          </m:r>
          <m:d>
            <m:dPr>
              <m:ctrlPr>
                <w:ins w:id="3033" w:author="Lasse J. Laaksonen (Nokia)" w:date="2025-10-09T14:33:00Z" w16du:dateUtc="2025-10-09T11:33:00Z">
                  <w:rPr>
                    <w:rFonts w:ascii="Cambria Math" w:hAnsi="Cambria Math"/>
                    <w:i/>
                  </w:rPr>
                </w:ins>
              </m:ctrlPr>
            </m:dPr>
            <m:e>
              <m:r>
                <w:ins w:id="3034" w:author="Lasse J. Laaksonen (Nokia)" w:date="2025-10-09T14:33:00Z" w16du:dateUtc="2025-10-09T11:33:00Z">
                  <w:rPr>
                    <w:rFonts w:ascii="Cambria Math" w:hAnsi="Cambria Math"/>
                  </w:rPr>
                  <m:t>1-</m:t>
                </w:ins>
              </m:r>
              <m:r>
                <w:ins w:id="3035" w:author="Lasse J. Laaksonen (Nokia)" w:date="2025-10-09T14:33:00Z" w16du:dateUtc="2025-10-09T11:33:00Z">
                  <m:rPr>
                    <m:sty m:val="p"/>
                  </m:rPr>
                  <w:rPr>
                    <w:rFonts w:ascii="Cambria Math" w:hAnsi="Cambria Math"/>
                  </w:rPr>
                  <m:t>RT</m:t>
                </w:ins>
              </m:r>
              <m:sSub>
                <m:sSubPr>
                  <m:ctrlPr>
                    <w:ins w:id="3036" w:author="Lasse J. Laaksonen (Nokia)" w:date="2025-10-09T14:33:00Z" w16du:dateUtc="2025-10-09T11:33:00Z">
                      <w:rPr>
                        <w:rFonts w:ascii="Cambria Math" w:hAnsi="Cambria Math"/>
                        <w:i/>
                      </w:rPr>
                    </w:ins>
                  </m:ctrlPr>
                </m:sSubPr>
                <m:e>
                  <m:r>
                    <w:ins w:id="3037" w:author="Lasse J. Laaksonen (Nokia)" w:date="2025-10-09T14:33:00Z" w16du:dateUtc="2025-10-09T11:33:00Z">
                      <w:rPr>
                        <w:rFonts w:ascii="Cambria Math" w:hAnsi="Cambria Math"/>
                      </w:rPr>
                      <m:t>60</m:t>
                    </w:ins>
                  </m:r>
                </m:e>
                <m:sub>
                  <m:r>
                    <w:ins w:id="3038" w:author="Lasse J. Laaksonen (Nokia)" w:date="2025-10-09T14:33:00Z" w16du:dateUtc="2025-10-09T11:33:00Z">
                      <w:rPr>
                        <w:rFonts w:ascii="Cambria Math" w:hAnsi="Cambria Math"/>
                      </w:rPr>
                      <m:t>modifier</m:t>
                    </w:ins>
                  </m:r>
                </m:sub>
              </m:sSub>
              <m:d>
                <m:dPr>
                  <m:ctrlPr>
                    <w:ins w:id="3039" w:author="Lasse J. Laaksonen (Nokia)" w:date="2025-10-09T14:33:00Z" w16du:dateUtc="2025-10-09T11:33:00Z">
                      <w:rPr>
                        <w:rFonts w:ascii="Cambria Math" w:hAnsi="Cambria Math"/>
                        <w:i/>
                        <w:iCs/>
                      </w:rPr>
                    </w:ins>
                  </m:ctrlPr>
                </m:dPr>
                <m:e>
                  <m:r>
                    <w:ins w:id="3040" w:author="Lasse J. Laaksonen (Nokia)" w:date="2025-10-09T14:33:00Z" w16du:dateUtc="2025-10-09T11:33:00Z">
                      <w:rPr>
                        <w:rFonts w:ascii="Cambria Math" w:hAnsi="Cambria Math"/>
                      </w:rPr>
                      <m:t>k</m:t>
                    </w:ins>
                  </m:r>
                </m:e>
              </m:d>
            </m:e>
          </m:d>
          <m:r>
            <w:ins w:id="3041" w:author="Lasse J. Laaksonen (Nokia)" w:date="2025-10-09T14:33:00Z" w16du:dateUtc="2025-10-09T11:33:00Z">
              <m:rPr>
                <m:sty m:val="p"/>
              </m:rPr>
              <w:rPr>
                <w:rFonts w:ascii="Cambria Math" w:hAnsi="Cambria Math"/>
              </w:rPr>
              <m:t>RT60</m:t>
            </w:ins>
          </m:r>
          <m:r>
            <w:ins w:id="3042" w:author="Lasse J. Laaksonen (Nokia)" w:date="2025-10-09T14:33:00Z" w16du:dateUtc="2025-10-09T11:33:00Z">
              <w:rPr>
                <w:rFonts w:ascii="Cambria Math" w:hAnsi="Cambria Math"/>
              </w:rPr>
              <m:t>(k)+</m:t>
            </w:ins>
          </m:r>
          <m:r>
            <w:ins w:id="3043" w:author="Lasse J. Laaksonen (Nokia)" w:date="2025-10-09T14:33:00Z" w16du:dateUtc="2025-10-09T11:33:00Z">
              <m:rPr>
                <m:sty m:val="p"/>
              </m:rPr>
              <w:rPr>
                <w:rFonts w:ascii="Cambria Math" w:hAnsi="Cambria Math"/>
              </w:rPr>
              <m:t>RT</m:t>
            </w:ins>
          </m:r>
          <m:sSub>
            <m:sSubPr>
              <m:ctrlPr>
                <w:ins w:id="3044" w:author="Lasse J. Laaksonen (Nokia)" w:date="2025-10-09T14:33:00Z" w16du:dateUtc="2025-10-09T11:33:00Z">
                  <w:rPr>
                    <w:rFonts w:ascii="Cambria Math" w:hAnsi="Cambria Math"/>
                    <w:i/>
                  </w:rPr>
                </w:ins>
              </m:ctrlPr>
            </m:sSubPr>
            <m:e>
              <m:r>
                <w:ins w:id="3045" w:author="Lasse J. Laaksonen (Nokia)" w:date="2025-10-09T14:33:00Z" w16du:dateUtc="2025-10-09T11:33:00Z">
                  <w:rPr>
                    <w:rFonts w:ascii="Cambria Math" w:hAnsi="Cambria Math"/>
                  </w:rPr>
                  <m:t>60</m:t>
                </w:ins>
              </m:r>
            </m:e>
            <m:sub>
              <m:r>
                <w:ins w:id="3046" w:author="Lasse J. Laaksonen (Nokia)" w:date="2025-10-09T14:33:00Z" w16du:dateUtc="2025-10-09T11:33:00Z">
                  <w:rPr>
                    <w:rFonts w:ascii="Cambria Math" w:hAnsi="Cambria Math"/>
                  </w:rPr>
                  <m:t>modifier</m:t>
                </w:ins>
              </m:r>
            </m:sub>
          </m:sSub>
          <m:r>
            <w:ins w:id="3047" w:author="Lasse J. Laaksonen (Nokia)" w:date="2025-10-09T14:33:00Z" w16du:dateUtc="2025-10-09T11:33:00Z">
              <w:rPr>
                <w:rFonts w:ascii="Cambria Math" w:hAnsi="Cambria Math"/>
              </w:rPr>
              <m:t>(k)</m:t>
            </w:ins>
          </m:r>
          <m:d>
            <m:dPr>
              <m:ctrlPr>
                <w:ins w:id="3048" w:author="Lasse J. Laaksonen (Nokia)" w:date="2025-10-09T14:33:00Z" w16du:dateUtc="2025-10-09T11:33:00Z">
                  <w:rPr>
                    <w:rFonts w:ascii="Cambria Math" w:hAnsi="Cambria Math"/>
                    <w:i/>
                  </w:rPr>
                </w:ins>
              </m:ctrlPr>
            </m:dPr>
            <m:e>
              <m:f>
                <m:fPr>
                  <m:ctrlPr>
                    <w:ins w:id="3049" w:author="Lasse J. Laaksonen (Nokia)" w:date="2025-10-09T14:33:00Z" w16du:dateUtc="2025-10-09T11:33:00Z">
                      <w:rPr>
                        <w:rFonts w:ascii="Cambria Math" w:hAnsi="Cambria Math"/>
                        <w:iCs/>
                      </w:rPr>
                    </w:ins>
                  </m:ctrlPr>
                </m:fPr>
                <m:num>
                  <m:r>
                    <w:ins w:id="3050" w:author="Lasse J. Laaksonen (Nokia)" w:date="2025-10-09T14:33:00Z" w16du:dateUtc="2025-10-09T11:33:00Z">
                      <m:rPr>
                        <m:sty m:val="p"/>
                      </m:rPr>
                      <w:rPr>
                        <w:rFonts w:ascii="Cambria Math" w:hAnsi="Cambria Math"/>
                      </w:rPr>
                      <m:t>RT60</m:t>
                    </w:ins>
                  </m:r>
                  <m:r>
                    <w:ins w:id="3051" w:author="Lasse J. Laaksonen (Nokia)" w:date="2025-10-09T14:33:00Z" w16du:dateUtc="2025-10-09T11:33:00Z">
                      <w:rPr>
                        <w:rFonts w:ascii="Cambria Math" w:hAnsi="Cambria Math"/>
                      </w:rPr>
                      <m:t>(k)</m:t>
                    </w:ins>
                  </m:r>
                  <m:r>
                    <w:ins w:id="3052" w:author="Lasse J. Laaksonen (Nokia)" w:date="2025-10-09T14:33:00Z" w16du:dateUtc="2025-10-09T11:33:00Z">
                      <m:rPr>
                        <m:sty m:val="p"/>
                      </m:rPr>
                      <w:rPr>
                        <w:rFonts w:ascii="Cambria Math" w:hAnsi="Cambria Math"/>
                      </w:rPr>
                      <m:t>+0.2</m:t>
                    </w:ins>
                  </m:r>
                </m:num>
                <m:den>
                  <m:r>
                    <w:ins w:id="3053" w:author="Lasse J. Laaksonen (Nokia)" w:date="2025-10-09T14:33:00Z" w16du:dateUtc="2025-10-09T11:33:00Z">
                      <w:rPr>
                        <w:rFonts w:ascii="Cambria Math" w:hAnsi="Cambria Math"/>
                      </w:rPr>
                      <m:t>2</m:t>
                    </w:ins>
                  </m:r>
                </m:den>
              </m:f>
            </m:e>
          </m:d>
        </m:oMath>
      </m:oMathPara>
    </w:p>
    <w:p w14:paraId="4AA28E8E" w14:textId="77777777" w:rsidR="004F40D5" w:rsidRDefault="004F40D5" w:rsidP="004F40D5">
      <w:pPr>
        <w:rPr>
          <w:ins w:id="3054" w:author="Lasse J. Laaksonen (Nokia)" w:date="2025-10-09T14:33:00Z" w16du:dateUtc="2025-10-09T11:33:00Z"/>
        </w:rPr>
      </w:pPr>
      <w:ins w:id="3055" w:author="Lasse J. Laaksonen (Nokia)" w:date="2025-10-09T14:33:00Z" w16du:dateUtc="2025-10-09T11:33:00Z">
        <w:r>
          <w:t>An energy modification value is formulated by</w:t>
        </w:r>
      </w:ins>
    </w:p>
    <w:p w14:paraId="5943C7AF" w14:textId="77777777" w:rsidR="004F40D5" w:rsidRPr="00271171" w:rsidRDefault="00000000" w:rsidP="004F40D5">
      <w:pPr>
        <w:rPr>
          <w:ins w:id="3056" w:author="Lasse J. Laaksonen (Nokia)" w:date="2025-10-09T14:33:00Z" w16du:dateUtc="2025-10-09T11:33:00Z"/>
          <w:iCs/>
        </w:rPr>
      </w:pPr>
      <m:oMathPara>
        <m:oMath>
          <m:sSub>
            <m:sSubPr>
              <m:ctrlPr>
                <w:ins w:id="3057" w:author="Lasse J. Laaksonen (Nokia)" w:date="2025-10-09T14:33:00Z" w16du:dateUtc="2025-10-09T11:33:00Z">
                  <w:rPr>
                    <w:rFonts w:ascii="Cambria Math" w:hAnsi="Cambria Math"/>
                    <w:i/>
                  </w:rPr>
                </w:ins>
              </m:ctrlPr>
            </m:sSubPr>
            <m:e>
              <m:r>
                <w:ins w:id="3058" w:author="Lasse J. Laaksonen (Nokia)" w:date="2025-10-09T14:33:00Z" w16du:dateUtc="2025-10-09T11:33:00Z">
                  <w:rPr>
                    <w:rFonts w:ascii="Cambria Math" w:hAnsi="Cambria Math"/>
                  </w:rPr>
                  <m:t>E</m:t>
                </w:ins>
              </m:r>
            </m:e>
            <m:sub>
              <m:r>
                <w:ins w:id="3059" w:author="Lasse J. Laaksonen (Nokia)" w:date="2025-10-09T14:33:00Z" w16du:dateUtc="2025-10-09T11:33:00Z">
                  <w:rPr>
                    <w:rFonts w:ascii="Cambria Math" w:hAnsi="Cambria Math"/>
                  </w:rPr>
                  <m:t>modifier</m:t>
                </w:ins>
              </m:r>
            </m:sub>
          </m:sSub>
          <m:r>
            <w:ins w:id="3060" w:author="Lasse J. Laaksonen (Nokia)" w:date="2025-10-09T14:33:00Z" w16du:dateUtc="2025-10-09T11:33:00Z">
              <w:rPr>
                <w:rFonts w:ascii="Cambria Math" w:hAnsi="Cambria Math"/>
              </w:rPr>
              <m:t>(k)</m:t>
            </w:ins>
          </m:r>
          <m:r>
            <w:ins w:id="3061" w:author="Lasse J. Laaksonen (Nokia)" w:date="2025-10-09T14:33:00Z" w16du:dateUtc="2025-10-09T11:33:00Z">
              <m:rPr>
                <m:sty m:val="p"/>
              </m:rPr>
              <w:rPr>
                <w:rFonts w:ascii="Cambria Math" w:hAnsi="Cambria Math"/>
              </w:rPr>
              <m:t>=</m:t>
            </w:ins>
          </m:r>
          <m:f>
            <m:fPr>
              <m:ctrlPr>
                <w:ins w:id="3062" w:author="Lasse J. Laaksonen (Nokia)" w:date="2025-10-09T14:33:00Z" w16du:dateUtc="2025-10-09T11:33:00Z">
                  <w:rPr>
                    <w:rFonts w:ascii="Cambria Math" w:hAnsi="Cambria Math"/>
                    <w:iCs/>
                  </w:rPr>
                </w:ins>
              </m:ctrlPr>
            </m:fPr>
            <m:num>
              <m:r>
                <w:ins w:id="3063" w:author="Lasse J. Laaksonen (Nokia)" w:date="2025-10-09T14:33:00Z" w16du:dateUtc="2025-10-09T11:33:00Z">
                  <m:rPr>
                    <m:sty m:val="p"/>
                  </m:rPr>
                  <w:rPr>
                    <w:rFonts w:ascii="Cambria Math" w:hAnsi="Cambria Math"/>
                  </w:rPr>
                  <m:t>RT</m:t>
                </w:ins>
              </m:r>
              <m:sSub>
                <m:sSubPr>
                  <m:ctrlPr>
                    <w:ins w:id="3064" w:author="Lasse J. Laaksonen (Nokia)" w:date="2025-10-09T14:33:00Z" w16du:dateUtc="2025-10-09T11:33:00Z">
                      <w:rPr>
                        <w:rFonts w:ascii="Cambria Math" w:hAnsi="Cambria Math"/>
                        <w:i/>
                      </w:rPr>
                    </w:ins>
                  </m:ctrlPr>
                </m:sSubPr>
                <m:e>
                  <m:r>
                    <w:ins w:id="3065" w:author="Lasse J. Laaksonen (Nokia)" w:date="2025-10-09T14:33:00Z" w16du:dateUtc="2025-10-09T11:33:00Z">
                      <w:rPr>
                        <w:rFonts w:ascii="Cambria Math" w:hAnsi="Cambria Math"/>
                      </w:rPr>
                      <m:t>60</m:t>
                    </w:ins>
                  </m:r>
                </m:e>
                <m:sub>
                  <m:r>
                    <w:ins w:id="3066" w:author="Lasse J. Laaksonen (Nokia)" w:date="2025-10-09T14:33:00Z" w16du:dateUtc="2025-10-09T11:33:00Z">
                      <w:rPr>
                        <w:rFonts w:ascii="Cambria Math" w:hAnsi="Cambria Math"/>
                      </w:rPr>
                      <m:t>adjusted</m:t>
                    </w:ins>
                  </m:r>
                </m:sub>
              </m:sSub>
              <m:r>
                <w:ins w:id="3067" w:author="Lasse J. Laaksonen (Nokia)" w:date="2025-10-09T14:33:00Z" w16du:dateUtc="2025-10-09T11:33:00Z">
                  <w:rPr>
                    <w:rFonts w:ascii="Cambria Math" w:hAnsi="Cambria Math"/>
                  </w:rPr>
                  <m:t>(k)</m:t>
                </w:ins>
              </m:r>
              <m:r>
                <w:ins w:id="3068" w:author="Lasse J. Laaksonen (Nokia)" w:date="2025-10-09T14:33:00Z" w16du:dateUtc="2025-10-09T11:33:00Z">
                  <m:rPr>
                    <m:sty m:val="p"/>
                  </m:rPr>
                  <w:rPr>
                    <w:rFonts w:ascii="Cambria Math" w:hAnsi="Cambria Math"/>
                  </w:rPr>
                  <m:t>-RT60</m:t>
                </w:ins>
              </m:r>
              <m:r>
                <w:ins w:id="3069" w:author="Lasse J. Laaksonen (Nokia)" w:date="2025-10-09T14:33:00Z" w16du:dateUtc="2025-10-09T11:33:00Z">
                  <w:rPr>
                    <w:rFonts w:ascii="Cambria Math" w:hAnsi="Cambria Math"/>
                  </w:rPr>
                  <m:t>(k)</m:t>
                </w:ins>
              </m:r>
            </m:num>
            <m:den>
              <m:r>
                <w:ins w:id="3070" w:author="Lasse J. Laaksonen (Nokia)" w:date="2025-10-09T14:33:00Z" w16du:dateUtc="2025-10-09T11:33:00Z">
                  <m:rPr>
                    <m:sty m:val="p"/>
                  </m:rPr>
                  <w:rPr>
                    <w:rFonts w:ascii="Cambria Math" w:hAnsi="Cambria Math"/>
                  </w:rPr>
                  <m:t>RT</m:t>
                </w:ins>
              </m:r>
              <m:sSub>
                <m:sSubPr>
                  <m:ctrlPr>
                    <w:ins w:id="3071" w:author="Lasse J. Laaksonen (Nokia)" w:date="2025-10-09T14:33:00Z" w16du:dateUtc="2025-10-09T11:33:00Z">
                      <w:rPr>
                        <w:rFonts w:ascii="Cambria Math" w:hAnsi="Cambria Math"/>
                        <w:i/>
                      </w:rPr>
                    </w:ins>
                  </m:ctrlPr>
                </m:sSubPr>
                <m:e>
                  <m:r>
                    <w:ins w:id="3072" w:author="Lasse J. Laaksonen (Nokia)" w:date="2025-10-09T14:33:00Z" w16du:dateUtc="2025-10-09T11:33:00Z">
                      <w:rPr>
                        <w:rFonts w:ascii="Cambria Math" w:hAnsi="Cambria Math"/>
                      </w:rPr>
                      <m:t>60</m:t>
                    </w:ins>
                  </m:r>
                </m:e>
                <m:sub>
                  <m:r>
                    <w:ins w:id="3073" w:author="Lasse J. Laaksonen (Nokia)" w:date="2025-10-09T14:33:00Z" w16du:dateUtc="2025-10-09T11:33:00Z">
                      <w:rPr>
                        <w:rFonts w:ascii="Cambria Math" w:hAnsi="Cambria Math"/>
                      </w:rPr>
                      <m:t>adjusted</m:t>
                    </w:ins>
                  </m:r>
                </m:sub>
              </m:sSub>
              <m:r>
                <w:ins w:id="3074" w:author="Lasse J. Laaksonen (Nokia)" w:date="2025-10-09T14:33:00Z" w16du:dateUtc="2025-10-09T11:33:00Z">
                  <w:rPr>
                    <w:rFonts w:ascii="Cambria Math" w:hAnsi="Cambria Math"/>
                  </w:rPr>
                  <m:t>(k)</m:t>
                </w:ins>
              </m:r>
            </m:den>
          </m:f>
        </m:oMath>
      </m:oMathPara>
    </w:p>
    <w:p w14:paraId="18506635" w14:textId="77777777" w:rsidR="004F40D5" w:rsidRDefault="004F40D5" w:rsidP="004F40D5">
      <w:pPr>
        <w:rPr>
          <w:ins w:id="3075" w:author="Lasse J. Laaksonen (Nokia)" w:date="2025-10-09T14:33:00Z" w16du:dateUtc="2025-10-09T11:33:00Z"/>
        </w:rPr>
      </w:pPr>
      <w:ins w:id="3076" w:author="Lasse J. Laaksonen (Nokia)" w:date="2025-10-09T14:33:00Z" w16du:dateUtc="2025-10-09T11:33:00Z">
        <w:r>
          <w:rPr>
            <w:iCs/>
          </w:rPr>
          <w:t xml:space="preserve">Then, the adjusted early part energy correction coefficient </w:t>
        </w:r>
      </w:ins>
      <m:oMath>
        <m:sSub>
          <m:sSubPr>
            <m:ctrlPr>
              <w:ins w:id="3077" w:author="Lasse J. Laaksonen (Nokia)" w:date="2025-10-09T14:33:00Z" w16du:dateUtc="2025-10-09T11:33:00Z">
                <w:rPr>
                  <w:rFonts w:ascii="Cambria Math" w:hAnsi="Cambria Math"/>
                  <w:i/>
                </w:rPr>
              </w:ins>
            </m:ctrlPr>
          </m:sSubPr>
          <m:e>
            <m:r>
              <w:ins w:id="3078" w:author="Lasse J. Laaksonen (Nokia)" w:date="2025-10-09T14:33:00Z" w16du:dateUtc="2025-10-09T11:33:00Z">
                <w:rPr>
                  <w:rFonts w:ascii="Cambria Math" w:hAnsi="Cambria Math"/>
                </w:rPr>
                <m:t>E</m:t>
              </w:ins>
            </m:r>
          </m:e>
          <m:sub>
            <m:r>
              <w:ins w:id="3079" w:author="Lasse J. Laaksonen (Nokia)" w:date="2025-10-09T14:33:00Z" w16du:dateUtc="2025-10-09T11:33:00Z">
                <w:rPr>
                  <w:rFonts w:ascii="Cambria Math" w:hAnsi="Cambria Math"/>
                </w:rPr>
                <m:t>early, adjusted</m:t>
              </w:ins>
            </m:r>
          </m:sub>
        </m:sSub>
        <m:r>
          <w:ins w:id="3080" w:author="Lasse J. Laaksonen (Nokia)" w:date="2025-10-09T14:33:00Z" w16du:dateUtc="2025-10-09T11:33:00Z">
            <w:rPr>
              <w:rFonts w:ascii="Cambria Math" w:hAnsi="Cambria Math"/>
            </w:rPr>
            <m:t>(k)</m:t>
          </w:ins>
        </m:r>
      </m:oMath>
      <w:ins w:id="3081" w:author="Lasse J. Laaksonen (Nokia)" w:date="2025-10-09T14:33:00Z" w16du:dateUtc="2025-10-09T11:33:00Z">
        <w:r>
          <w:t xml:space="preserve"> and the adjusted late part energy correction coefficient </w:t>
        </w:r>
      </w:ins>
      <m:oMath>
        <m:sSub>
          <m:sSubPr>
            <m:ctrlPr>
              <w:ins w:id="3082" w:author="Lasse J. Laaksonen (Nokia)" w:date="2025-10-09T14:33:00Z" w16du:dateUtc="2025-10-09T11:33:00Z">
                <w:rPr>
                  <w:rFonts w:ascii="Cambria Math" w:hAnsi="Cambria Math"/>
                  <w:i/>
                </w:rPr>
              </w:ins>
            </m:ctrlPr>
          </m:sSubPr>
          <m:e>
            <m:r>
              <w:ins w:id="3083" w:author="Lasse J. Laaksonen (Nokia)" w:date="2025-10-09T14:33:00Z" w16du:dateUtc="2025-10-09T11:33:00Z">
                <w:rPr>
                  <w:rFonts w:ascii="Cambria Math" w:hAnsi="Cambria Math"/>
                </w:rPr>
                <m:t>E</m:t>
              </w:ins>
            </m:r>
          </m:e>
          <m:sub>
            <m:r>
              <w:ins w:id="3084" w:author="Lasse J. Laaksonen (Nokia)" w:date="2025-10-09T14:33:00Z" w16du:dateUtc="2025-10-09T11:33:00Z">
                <w:rPr>
                  <w:rFonts w:ascii="Cambria Math" w:hAnsi="Cambria Math"/>
                </w:rPr>
                <m:t>late,adjusted</m:t>
              </w:ins>
            </m:r>
          </m:sub>
        </m:sSub>
        <m:r>
          <w:ins w:id="3085" w:author="Lasse J. Laaksonen (Nokia)" w:date="2025-10-09T14:33:00Z" w16du:dateUtc="2025-10-09T11:33:00Z">
            <w:rPr>
              <w:rFonts w:ascii="Cambria Math" w:hAnsi="Cambria Math"/>
            </w:rPr>
            <m:t>(k)</m:t>
          </w:ins>
        </m:r>
      </m:oMath>
      <w:ins w:id="3086" w:author="Lasse J. Laaksonen (Nokia)" w:date="2025-10-09T14:33:00Z" w16du:dateUtc="2025-10-09T11:33:00Z">
        <w:r>
          <w:t xml:space="preserve"> are formulated by</w:t>
        </w:r>
      </w:ins>
    </w:p>
    <w:p w14:paraId="5F6DCCBA" w14:textId="77777777" w:rsidR="004F40D5" w:rsidRPr="009F4E39" w:rsidRDefault="00000000" w:rsidP="004F40D5">
      <w:pPr>
        <w:rPr>
          <w:ins w:id="3087" w:author="Lasse J. Laaksonen (Nokia)" w:date="2025-10-09T14:33:00Z" w16du:dateUtc="2025-10-09T11:33:00Z"/>
        </w:rPr>
      </w:pPr>
      <m:oMathPara>
        <m:oMath>
          <m:sSub>
            <m:sSubPr>
              <m:ctrlPr>
                <w:ins w:id="3088" w:author="Lasse J. Laaksonen (Nokia)" w:date="2025-10-09T14:33:00Z" w16du:dateUtc="2025-10-09T11:33:00Z">
                  <w:rPr>
                    <w:rFonts w:ascii="Cambria Math" w:hAnsi="Cambria Math"/>
                    <w:i/>
                  </w:rPr>
                </w:ins>
              </m:ctrlPr>
            </m:sSubPr>
            <m:e>
              <m:r>
                <w:ins w:id="3089" w:author="Lasse J. Laaksonen (Nokia)" w:date="2025-10-09T14:33:00Z" w16du:dateUtc="2025-10-09T11:33:00Z">
                  <w:rPr>
                    <w:rFonts w:ascii="Cambria Math" w:hAnsi="Cambria Math"/>
                  </w:rPr>
                  <m:t>E</m:t>
                </w:ins>
              </m:r>
            </m:e>
            <m:sub>
              <m:r>
                <w:ins w:id="3090" w:author="Lasse J. Laaksonen (Nokia)" w:date="2025-10-09T14:33:00Z" w16du:dateUtc="2025-10-09T11:33:00Z">
                  <w:rPr>
                    <w:rFonts w:ascii="Cambria Math" w:hAnsi="Cambria Math"/>
                  </w:rPr>
                  <m:t>early,adjusted</m:t>
                </w:ins>
              </m:r>
            </m:sub>
          </m:sSub>
          <m:r>
            <w:ins w:id="3091" w:author="Lasse J. Laaksonen (Nokia)" w:date="2025-10-09T14:33:00Z" w16du:dateUtc="2025-10-09T11:33:00Z">
              <w:rPr>
                <w:rFonts w:ascii="Cambria Math" w:hAnsi="Cambria Math"/>
              </w:rPr>
              <m:t>(k)=</m:t>
            </w:ins>
          </m:r>
          <m:sSub>
            <m:sSubPr>
              <m:ctrlPr>
                <w:ins w:id="3092" w:author="Lasse J. Laaksonen (Nokia)" w:date="2025-10-09T14:33:00Z" w16du:dateUtc="2025-10-09T11:33:00Z">
                  <w:rPr>
                    <w:rFonts w:ascii="Cambria Math" w:hAnsi="Cambria Math"/>
                    <w:i/>
                  </w:rPr>
                </w:ins>
              </m:ctrlPr>
            </m:sSubPr>
            <m:e>
              <m:r>
                <w:ins w:id="3093" w:author="Lasse J. Laaksonen (Nokia)" w:date="2025-10-09T14:33:00Z" w16du:dateUtc="2025-10-09T11:33:00Z">
                  <w:rPr>
                    <w:rFonts w:ascii="Cambria Math" w:hAnsi="Cambria Math"/>
                  </w:rPr>
                  <m:t>E</m:t>
                </w:ins>
              </m:r>
            </m:e>
            <m:sub>
              <m:r>
                <w:ins w:id="3094" w:author="Lasse J. Laaksonen (Nokia)" w:date="2025-10-09T14:33:00Z" w16du:dateUtc="2025-10-09T11:33:00Z">
                  <w:rPr>
                    <w:rFonts w:ascii="Cambria Math" w:hAnsi="Cambria Math"/>
                  </w:rPr>
                  <m:t>early</m:t>
                </w:ins>
              </m:r>
            </m:sub>
          </m:sSub>
          <m:r>
            <w:ins w:id="3095" w:author="Lasse J. Laaksonen (Nokia)" w:date="2025-10-09T14:33:00Z" w16du:dateUtc="2025-10-09T11:33:00Z">
              <w:rPr>
                <w:rFonts w:ascii="Cambria Math" w:hAnsi="Cambria Math"/>
              </w:rPr>
              <m:t>(k)+</m:t>
            </w:ins>
          </m:r>
          <m:sSub>
            <m:sSubPr>
              <m:ctrlPr>
                <w:ins w:id="3096" w:author="Lasse J. Laaksonen (Nokia)" w:date="2025-10-09T14:33:00Z" w16du:dateUtc="2025-10-09T11:33:00Z">
                  <w:rPr>
                    <w:rFonts w:ascii="Cambria Math" w:hAnsi="Cambria Math"/>
                    <w:i/>
                  </w:rPr>
                </w:ins>
              </m:ctrlPr>
            </m:sSubPr>
            <m:e>
              <m:r>
                <w:ins w:id="3097" w:author="Lasse J. Laaksonen (Nokia)" w:date="2025-10-09T14:33:00Z" w16du:dateUtc="2025-10-09T11:33:00Z">
                  <w:rPr>
                    <w:rFonts w:ascii="Cambria Math" w:hAnsi="Cambria Math"/>
                  </w:rPr>
                  <m:t>E</m:t>
                </w:ins>
              </m:r>
            </m:e>
            <m:sub>
              <m:r>
                <w:ins w:id="3098" w:author="Lasse J. Laaksonen (Nokia)" w:date="2025-10-09T14:33:00Z" w16du:dateUtc="2025-10-09T11:33:00Z">
                  <w:rPr>
                    <w:rFonts w:ascii="Cambria Math" w:hAnsi="Cambria Math"/>
                  </w:rPr>
                  <m:t>modifier</m:t>
                </w:ins>
              </m:r>
            </m:sub>
          </m:sSub>
          <m:r>
            <w:ins w:id="3099" w:author="Lasse J. Laaksonen (Nokia)" w:date="2025-10-09T14:33:00Z" w16du:dateUtc="2025-10-09T11:33:00Z">
              <w:rPr>
                <w:rFonts w:ascii="Cambria Math" w:hAnsi="Cambria Math"/>
              </w:rPr>
              <m:t>(k)</m:t>
            </w:ins>
          </m:r>
          <m:sSub>
            <m:sSubPr>
              <m:ctrlPr>
                <w:ins w:id="3100" w:author="Lasse J. Laaksonen (Nokia)" w:date="2025-10-09T14:33:00Z" w16du:dateUtc="2025-10-09T11:33:00Z">
                  <w:rPr>
                    <w:rFonts w:ascii="Cambria Math" w:hAnsi="Cambria Math"/>
                    <w:i/>
                  </w:rPr>
                </w:ins>
              </m:ctrlPr>
            </m:sSubPr>
            <m:e>
              <m:r>
                <w:ins w:id="3101" w:author="Lasse J. Laaksonen (Nokia)" w:date="2025-10-09T14:33:00Z" w16du:dateUtc="2025-10-09T11:33:00Z">
                  <w:rPr>
                    <w:rFonts w:ascii="Cambria Math" w:hAnsi="Cambria Math"/>
                  </w:rPr>
                  <m:t>E</m:t>
                </w:ins>
              </m:r>
            </m:e>
            <m:sub>
              <m:r>
                <w:ins w:id="3102" w:author="Lasse J. Laaksonen (Nokia)" w:date="2025-10-09T14:33:00Z" w16du:dateUtc="2025-10-09T11:33:00Z">
                  <w:rPr>
                    <w:rFonts w:ascii="Cambria Math" w:hAnsi="Cambria Math"/>
                  </w:rPr>
                  <m:t>late</m:t>
                </w:ins>
              </m:r>
            </m:sub>
          </m:sSub>
          <m:r>
            <w:ins w:id="3103" w:author="Lasse J. Laaksonen (Nokia)" w:date="2025-10-09T14:33:00Z" w16du:dateUtc="2025-10-09T11:33:00Z">
              <w:rPr>
                <w:rFonts w:ascii="Cambria Math" w:hAnsi="Cambria Math"/>
              </w:rPr>
              <m:t>(k)</m:t>
            </w:ins>
          </m:r>
        </m:oMath>
      </m:oMathPara>
    </w:p>
    <w:p w14:paraId="1253F4BC" w14:textId="77777777" w:rsidR="004F40D5" w:rsidRPr="006A3889" w:rsidRDefault="00000000" w:rsidP="004F40D5">
      <w:pPr>
        <w:rPr>
          <w:ins w:id="3104" w:author="Lasse J. Laaksonen (Nokia)" w:date="2025-10-09T14:33:00Z" w16du:dateUtc="2025-10-09T11:33:00Z"/>
        </w:rPr>
      </w:pPr>
      <m:oMathPara>
        <m:oMath>
          <m:sSub>
            <m:sSubPr>
              <m:ctrlPr>
                <w:ins w:id="3105" w:author="Lasse J. Laaksonen (Nokia)" w:date="2025-10-09T14:33:00Z" w16du:dateUtc="2025-10-09T11:33:00Z">
                  <w:rPr>
                    <w:rFonts w:ascii="Cambria Math" w:hAnsi="Cambria Math"/>
                    <w:i/>
                  </w:rPr>
                </w:ins>
              </m:ctrlPr>
            </m:sSubPr>
            <m:e>
              <m:r>
                <w:ins w:id="3106" w:author="Lasse J. Laaksonen (Nokia)" w:date="2025-10-09T14:33:00Z" w16du:dateUtc="2025-10-09T11:33:00Z">
                  <w:rPr>
                    <w:rFonts w:ascii="Cambria Math" w:hAnsi="Cambria Math"/>
                  </w:rPr>
                  <m:t>E</m:t>
                </w:ins>
              </m:r>
            </m:e>
            <m:sub>
              <m:r>
                <w:ins w:id="3107" w:author="Lasse J. Laaksonen (Nokia)" w:date="2025-10-09T14:33:00Z" w16du:dateUtc="2025-10-09T11:33:00Z">
                  <w:rPr>
                    <w:rFonts w:ascii="Cambria Math" w:hAnsi="Cambria Math"/>
                  </w:rPr>
                  <m:t>late,adjusted</m:t>
                </w:ins>
              </m:r>
            </m:sub>
          </m:sSub>
          <m:r>
            <w:ins w:id="3108" w:author="Lasse J. Laaksonen (Nokia)" w:date="2025-10-09T14:33:00Z" w16du:dateUtc="2025-10-09T11:33:00Z">
              <w:rPr>
                <w:rFonts w:ascii="Cambria Math" w:hAnsi="Cambria Math"/>
              </w:rPr>
              <m:t>(k)=(1-</m:t>
            </w:ins>
          </m:r>
          <m:sSub>
            <m:sSubPr>
              <m:ctrlPr>
                <w:ins w:id="3109" w:author="Lasse J. Laaksonen (Nokia)" w:date="2025-10-09T14:33:00Z" w16du:dateUtc="2025-10-09T11:33:00Z">
                  <w:rPr>
                    <w:rFonts w:ascii="Cambria Math" w:hAnsi="Cambria Math"/>
                    <w:i/>
                  </w:rPr>
                </w:ins>
              </m:ctrlPr>
            </m:sSubPr>
            <m:e>
              <m:r>
                <w:ins w:id="3110" w:author="Lasse J. Laaksonen (Nokia)" w:date="2025-10-09T14:33:00Z" w16du:dateUtc="2025-10-09T11:33:00Z">
                  <w:rPr>
                    <w:rFonts w:ascii="Cambria Math" w:hAnsi="Cambria Math"/>
                  </w:rPr>
                  <m:t>E</m:t>
                </w:ins>
              </m:r>
            </m:e>
            <m:sub>
              <m:r>
                <w:ins w:id="3111" w:author="Lasse J. Laaksonen (Nokia)" w:date="2025-10-09T14:33:00Z" w16du:dateUtc="2025-10-09T11:33:00Z">
                  <w:rPr>
                    <w:rFonts w:ascii="Cambria Math" w:hAnsi="Cambria Math"/>
                  </w:rPr>
                  <m:t>modifier</m:t>
                </w:ins>
              </m:r>
            </m:sub>
          </m:sSub>
          <m:r>
            <w:ins w:id="3112" w:author="Lasse J. Laaksonen (Nokia)" w:date="2025-10-09T14:33:00Z" w16du:dateUtc="2025-10-09T11:33:00Z">
              <w:rPr>
                <w:rFonts w:ascii="Cambria Math" w:hAnsi="Cambria Math"/>
              </w:rPr>
              <m:t>(k))</m:t>
            </w:ins>
          </m:r>
          <m:sSub>
            <m:sSubPr>
              <m:ctrlPr>
                <w:ins w:id="3113" w:author="Lasse J. Laaksonen (Nokia)" w:date="2025-10-09T14:33:00Z" w16du:dateUtc="2025-10-09T11:33:00Z">
                  <w:rPr>
                    <w:rFonts w:ascii="Cambria Math" w:hAnsi="Cambria Math"/>
                    <w:i/>
                  </w:rPr>
                </w:ins>
              </m:ctrlPr>
            </m:sSubPr>
            <m:e>
              <m:r>
                <w:ins w:id="3114" w:author="Lasse J. Laaksonen (Nokia)" w:date="2025-10-09T14:33:00Z" w16du:dateUtc="2025-10-09T11:33:00Z">
                  <w:rPr>
                    <w:rFonts w:ascii="Cambria Math" w:hAnsi="Cambria Math"/>
                  </w:rPr>
                  <m:t>E</m:t>
                </w:ins>
              </m:r>
            </m:e>
            <m:sub>
              <m:r>
                <w:ins w:id="3115" w:author="Lasse J. Laaksonen (Nokia)" w:date="2025-10-09T14:33:00Z" w16du:dateUtc="2025-10-09T11:33:00Z">
                  <w:rPr>
                    <w:rFonts w:ascii="Cambria Math" w:hAnsi="Cambria Math"/>
                  </w:rPr>
                  <m:t>late</m:t>
                </w:ins>
              </m:r>
            </m:sub>
          </m:sSub>
          <m:r>
            <w:ins w:id="3116" w:author="Lasse J. Laaksonen (Nokia)" w:date="2025-10-09T14:33:00Z" w16du:dateUtc="2025-10-09T11:33:00Z">
              <w:rPr>
                <w:rFonts w:ascii="Cambria Math" w:hAnsi="Cambria Math"/>
              </w:rPr>
              <m:t>(k)</m:t>
            </w:ins>
          </m:r>
        </m:oMath>
      </m:oMathPara>
    </w:p>
    <w:p w14:paraId="39E078C2" w14:textId="77777777" w:rsidR="004F40D5" w:rsidRDefault="004F40D5" w:rsidP="004F40D5">
      <w:pPr>
        <w:rPr>
          <w:noProof/>
        </w:rPr>
      </w:pPr>
      <w:ins w:id="3117" w:author="Lasse J. Laaksonen (Nokia)" w:date="2025-10-09T14:33:00Z" w16du:dateUtc="2025-10-09T11:33:00Z">
        <w:r>
          <w:t xml:space="preserve">The binaural spatial audio signal is then </w:t>
        </w:r>
        <w:r>
          <w:rPr>
            <w:iCs/>
          </w:rPr>
          <w:t xml:space="preserve">(see clauses 7.2.2.3.1, 7.2.2.3.3, and 7.2.2.3.5) generated using the </w:t>
        </w:r>
        <w:r>
          <w:t xml:space="preserve">adjusted room effect parameters </w:t>
        </w:r>
      </w:ins>
      <m:oMath>
        <m:r>
          <w:ins w:id="3118" w:author="Lasse J. Laaksonen (Nokia)" w:date="2025-10-09T14:33:00Z" w16du:dateUtc="2025-10-09T11:33:00Z">
            <m:rPr>
              <m:sty m:val="p"/>
            </m:rPr>
            <w:rPr>
              <w:rFonts w:ascii="Cambria Math" w:hAnsi="Cambria Math"/>
            </w:rPr>
            <m:t>RT</m:t>
          </w:ins>
        </m:r>
        <m:sSub>
          <m:sSubPr>
            <m:ctrlPr>
              <w:ins w:id="3119" w:author="Lasse J. Laaksonen (Nokia)" w:date="2025-10-09T14:33:00Z" w16du:dateUtc="2025-10-09T11:33:00Z">
                <w:rPr>
                  <w:rFonts w:ascii="Cambria Math" w:hAnsi="Cambria Math"/>
                  <w:i/>
                </w:rPr>
              </w:ins>
            </m:ctrlPr>
          </m:sSubPr>
          <m:e>
            <m:r>
              <w:ins w:id="3120" w:author="Lasse J. Laaksonen (Nokia)" w:date="2025-10-09T14:33:00Z" w16du:dateUtc="2025-10-09T11:33:00Z">
                <w:rPr>
                  <w:rFonts w:ascii="Cambria Math" w:hAnsi="Cambria Math"/>
                </w:rPr>
                <m:t>60</m:t>
              </w:ins>
            </m:r>
          </m:e>
          <m:sub>
            <m:r>
              <w:ins w:id="3121" w:author="Lasse J. Laaksonen (Nokia)" w:date="2025-10-09T14:33:00Z" w16du:dateUtc="2025-10-09T11:33:00Z">
                <w:rPr>
                  <w:rFonts w:ascii="Cambria Math" w:hAnsi="Cambria Math"/>
                </w:rPr>
                <m:t>adjusted</m:t>
              </w:ins>
            </m:r>
          </m:sub>
        </m:sSub>
        <m:r>
          <w:ins w:id="3122" w:author="Lasse J. Laaksonen (Nokia)" w:date="2025-10-09T14:33:00Z" w16du:dateUtc="2025-10-09T11:33:00Z">
            <w:rPr>
              <w:rFonts w:ascii="Cambria Math" w:hAnsi="Cambria Math"/>
            </w:rPr>
            <m:t>(k)</m:t>
          </w:ins>
        </m:r>
      </m:oMath>
      <w:ins w:id="3123" w:author="Lasse J. Laaksonen (Nokia)" w:date="2025-10-09T14:33:00Z" w16du:dateUtc="2025-10-09T11:33:00Z">
        <w:r>
          <w:t xml:space="preserve"> (reverberation times), </w:t>
        </w:r>
      </w:ins>
      <m:oMath>
        <m:sSub>
          <m:sSubPr>
            <m:ctrlPr>
              <w:ins w:id="3124" w:author="Lasse J. Laaksonen (Nokia)" w:date="2025-10-09T14:33:00Z" w16du:dateUtc="2025-10-09T11:33:00Z">
                <w:rPr>
                  <w:rFonts w:ascii="Cambria Math" w:hAnsi="Cambria Math"/>
                  <w:i/>
                </w:rPr>
              </w:ins>
            </m:ctrlPr>
          </m:sSubPr>
          <m:e>
            <m:r>
              <w:ins w:id="3125" w:author="Lasse J. Laaksonen (Nokia)" w:date="2025-10-09T14:33:00Z" w16du:dateUtc="2025-10-09T11:33:00Z">
                <w:rPr>
                  <w:rFonts w:ascii="Cambria Math" w:hAnsi="Cambria Math"/>
                </w:rPr>
                <m:t>E</m:t>
              </w:ins>
            </m:r>
          </m:e>
          <m:sub>
            <m:r>
              <w:ins w:id="3126" w:author="Lasse J. Laaksonen (Nokia)" w:date="2025-10-09T14:33:00Z" w16du:dateUtc="2025-10-09T11:33:00Z">
                <w:rPr>
                  <w:rFonts w:ascii="Cambria Math" w:hAnsi="Cambria Math"/>
                </w:rPr>
                <m:t>early,adjusted</m:t>
              </w:ins>
            </m:r>
          </m:sub>
        </m:sSub>
        <m:d>
          <m:dPr>
            <m:ctrlPr>
              <w:ins w:id="3127" w:author="Lasse J. Laaksonen (Nokia)" w:date="2025-10-09T14:33:00Z" w16du:dateUtc="2025-10-09T11:33:00Z">
                <w:rPr>
                  <w:rFonts w:ascii="Cambria Math" w:hAnsi="Cambria Math"/>
                  <w:i/>
                </w:rPr>
              </w:ins>
            </m:ctrlPr>
          </m:dPr>
          <m:e>
            <m:r>
              <w:ins w:id="3128" w:author="Lasse J. Laaksonen (Nokia)" w:date="2025-10-09T14:33:00Z" w16du:dateUtc="2025-10-09T11:33:00Z">
                <w:rPr>
                  <w:rFonts w:ascii="Cambria Math" w:hAnsi="Cambria Math"/>
                </w:rPr>
                <m:t>k</m:t>
              </w:ins>
            </m:r>
          </m:e>
        </m:d>
      </m:oMath>
      <w:ins w:id="3129" w:author="Lasse J. Laaksonen (Nokia)" w:date="2025-10-09T14:33:00Z" w16du:dateUtc="2025-10-09T11:33:00Z">
        <w:r>
          <w:t xml:space="preserve"> (</w:t>
        </w:r>
        <w:r>
          <w:rPr>
            <w:iCs/>
          </w:rPr>
          <w:t>early part energy parameters),</w:t>
        </w:r>
        <w:r>
          <w:t xml:space="preserve"> and </w:t>
        </w:r>
      </w:ins>
      <m:oMath>
        <m:sSub>
          <m:sSubPr>
            <m:ctrlPr>
              <w:ins w:id="3130" w:author="Lasse J. Laaksonen (Nokia)" w:date="2025-10-09T14:33:00Z" w16du:dateUtc="2025-10-09T11:33:00Z">
                <w:rPr>
                  <w:rFonts w:ascii="Cambria Math" w:hAnsi="Cambria Math"/>
                  <w:i/>
                </w:rPr>
              </w:ins>
            </m:ctrlPr>
          </m:sSubPr>
          <m:e>
            <m:r>
              <w:ins w:id="3131" w:author="Lasse J. Laaksonen (Nokia)" w:date="2025-10-09T14:33:00Z" w16du:dateUtc="2025-10-09T11:33:00Z">
                <w:rPr>
                  <w:rFonts w:ascii="Cambria Math" w:hAnsi="Cambria Math"/>
                </w:rPr>
                <m:t>E</m:t>
              </w:ins>
            </m:r>
          </m:e>
          <m:sub>
            <m:r>
              <w:ins w:id="3132" w:author="Lasse J. Laaksonen (Nokia)" w:date="2025-10-09T14:33:00Z" w16du:dateUtc="2025-10-09T11:33:00Z">
                <w:rPr>
                  <w:rFonts w:ascii="Cambria Math" w:hAnsi="Cambria Math"/>
                </w:rPr>
                <m:t>late,adjusted</m:t>
              </w:ins>
            </m:r>
          </m:sub>
        </m:sSub>
        <m:r>
          <w:ins w:id="3133" w:author="Lasse J. Laaksonen (Nokia)" w:date="2025-10-09T14:33:00Z" w16du:dateUtc="2025-10-09T11:33:00Z">
            <w:rPr>
              <w:rFonts w:ascii="Cambria Math" w:hAnsi="Cambria Math"/>
            </w:rPr>
            <m:t>(k)</m:t>
          </w:ins>
        </m:r>
      </m:oMath>
      <w:ins w:id="3134" w:author="Lasse J. Laaksonen (Nokia)" w:date="2025-10-09T14:33:00Z" w16du:dateUtc="2025-10-09T11:33:00Z">
        <w:r>
          <w:t xml:space="preserve"> (</w:t>
        </w:r>
        <w:r>
          <w:rPr>
            <w:iCs/>
          </w:rPr>
          <w:t>late part energy parameters)</w:t>
        </w:r>
        <w:r>
          <w:t>, based on the received spatial audio stream</w:t>
        </w:r>
        <w:r>
          <w:rPr>
            <w:iCs/>
          </w:rPr>
          <w:t xml:space="preserve"> having audio signal(s) and associated spatial metadata. The process is performed in two parts, i.e., two spatial audio portions are generated, which are then combined. The first spatial audio portion (direct/early reverberation portion) is generated using HRTF processing based on the spatial metadata and the audio signals so that the early part energy parameters of the adjusted room effect parameters affect the resulting spectrum. The second spatial audio portion (late reverberation portion) is separately generated based on the audio signal using a reverberator that is configured based on the adjusted room effect parameters (</w:t>
        </w:r>
        <w:r>
          <w:t xml:space="preserve">reverberation times and </w:t>
        </w:r>
        <w:r>
          <w:rPr>
            <w:iCs/>
          </w:rPr>
          <w:t>late part energies).</w:t>
        </w:r>
      </w:ins>
    </w:p>
    <w:p w14:paraId="7385879C" w14:textId="77777777" w:rsidR="004F40D5" w:rsidRDefault="004F40D5" w:rsidP="004F40D5">
      <w:pPr>
        <w:rPr>
          <w:noProof/>
        </w:rPr>
      </w:pPr>
    </w:p>
    <w:p w14:paraId="64B06368" w14:textId="2C9B3C90" w:rsidR="004F40D5" w:rsidRDefault="004F40D5" w:rsidP="004F40D5">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F39F2">
        <w:rPr>
          <w:noProof/>
        </w:rPr>
        <w:t>19</w:t>
      </w:r>
      <w:r>
        <w:rPr>
          <w:noProof/>
        </w:rPr>
        <w:fldChar w:fldCharType="end"/>
      </w:r>
    </w:p>
    <w:p w14:paraId="5DE270A9" w14:textId="77777777" w:rsidR="004F40D5" w:rsidRPr="00355A4C" w:rsidRDefault="004F40D5" w:rsidP="004F40D5">
      <w:pPr>
        <w:pStyle w:val="Heading6"/>
      </w:pPr>
      <w:bookmarkStart w:id="3135" w:name="_CR7_2_2_4_3_2"/>
      <w:r w:rsidRPr="00355A4C">
        <w:rPr>
          <w:iCs/>
        </w:rPr>
        <w:t>7.2.2.4.3.2</w:t>
      </w:r>
      <w:r w:rsidRPr="00355A4C">
        <w:rPr>
          <w:iCs/>
        </w:rPr>
        <w:tab/>
      </w:r>
      <w:r w:rsidRPr="00355A4C">
        <w:t>Model parameter derivation</w:t>
      </w:r>
    </w:p>
    <w:bookmarkEnd w:id="3135"/>
    <w:p w14:paraId="5308E21A" w14:textId="77777777" w:rsidR="004F40D5" w:rsidRPr="00355A4C" w:rsidRDefault="004F40D5" w:rsidP="004F40D5">
      <w:r w:rsidRPr="00355A4C">
        <w:t xml:space="preserve">The above processing strongly depends on the choice of the model parameters: </w:t>
      </w:r>
    </w:p>
    <w:p w14:paraId="16D6F011" w14:textId="77777777" w:rsidR="004F40D5" w:rsidRPr="00355A4C" w:rsidRDefault="004F40D5" w:rsidP="004F40D5">
      <w:pPr>
        <w:ind w:left="720" w:hanging="360"/>
      </w:pPr>
      <w:r w:rsidRPr="00355A4C">
        <w:rPr>
          <w:rFonts w:ascii="Symbol" w:hAnsi="Symbol"/>
        </w:rPr>
        <w:lastRenderedPageBreak/>
        <w:t></w:t>
      </w:r>
      <w:r w:rsidRPr="00355A4C">
        <w:rPr>
          <w:rFonts w:ascii="Symbol" w:hAnsi="Symbol"/>
        </w:rPr>
        <w:tab/>
      </w:r>
      <w:r w:rsidRPr="00355A4C">
        <w:t xml:space="preserve">the length of the delay lines of each frequency band, </w:t>
      </w:r>
      <m:oMath>
        <m:sSubSup>
          <m:sSubSupPr>
            <m:ctrlPr>
              <w:rPr>
                <w:rFonts w:ascii="Cambria Math" w:hAnsi="Cambria Math"/>
                <w:i/>
              </w:rPr>
            </m:ctrlPr>
          </m:sSubSupPr>
          <m:e>
            <m:r>
              <w:rPr>
                <w:rFonts w:ascii="Cambria Math" w:hAnsi="Cambria Math"/>
              </w:rPr>
              <m:t>N</m:t>
            </m:r>
          </m:e>
          <m:sub>
            <m:r>
              <w:rPr>
                <w:rFonts w:ascii="Cambria Math" w:hAnsi="Cambria Math"/>
              </w:rPr>
              <m:t>delay</m:t>
            </m:r>
          </m:sub>
          <m:sup>
            <m:r>
              <w:rPr>
                <w:rFonts w:ascii="Cambria Math" w:hAnsi="Cambria Math"/>
              </w:rPr>
              <m:t>k</m:t>
            </m:r>
          </m:sup>
        </m:sSubSup>
      </m:oMath>
    </w:p>
    <w:p w14:paraId="4EC46FE0" w14:textId="77777777" w:rsidR="004F40D5" w:rsidRPr="00355A4C" w:rsidRDefault="004F40D5" w:rsidP="004F40D5">
      <w:pPr>
        <w:ind w:left="720" w:hanging="360"/>
      </w:pPr>
      <w:r w:rsidRPr="00355A4C">
        <w:rPr>
          <w:rFonts w:ascii="Symbol" w:hAnsi="Symbol"/>
        </w:rPr>
        <w:t></w:t>
      </w:r>
      <w:r w:rsidRPr="00355A4C">
        <w:rPr>
          <w:rFonts w:ascii="Symbol" w:hAnsi="Symbol"/>
        </w:rPr>
        <w:tab/>
      </w:r>
      <w:r w:rsidRPr="00355A4C">
        <w:t xml:space="preserve">the number of taps in the delay lines </w:t>
      </w:r>
      <m:oMath>
        <m:sSubSup>
          <m:sSubSupPr>
            <m:ctrlPr>
              <w:rPr>
                <w:rFonts w:ascii="Cambria Math" w:hAnsi="Cambria Math"/>
                <w:i/>
              </w:rPr>
            </m:ctrlPr>
          </m:sSubSupPr>
          <m:e>
            <m:r>
              <w:rPr>
                <w:rFonts w:ascii="Cambria Math" w:hAnsi="Cambria Math"/>
              </w:rPr>
              <m:t>N</m:t>
            </m:r>
          </m:e>
          <m:sub>
            <m:r>
              <m:rPr>
                <m:sty m:val="p"/>
              </m:rPr>
              <w:rPr>
                <w:rFonts w:ascii="Cambria Math" w:hAnsi="Cambria Math"/>
              </w:rPr>
              <m:t xml:space="preserve">delay_taps </m:t>
            </m:r>
            <m:ctrlPr>
              <w:rPr>
                <w:rFonts w:ascii="Cambria Math" w:hAnsi="Cambria Math"/>
              </w:rPr>
            </m:ctrlPr>
          </m:sub>
          <m:sup>
            <m:r>
              <w:rPr>
                <w:rFonts w:ascii="Cambria Math" w:hAnsi="Cambria Math"/>
              </w:rPr>
              <m:t>k</m:t>
            </m:r>
          </m:sup>
        </m:sSubSup>
      </m:oMath>
    </w:p>
    <w:p w14:paraId="6104CAF3" w14:textId="77777777" w:rsidR="004F40D5" w:rsidRPr="00355A4C" w:rsidRDefault="004F40D5" w:rsidP="004F40D5">
      <w:pPr>
        <w:ind w:left="720" w:hanging="360"/>
      </w:pPr>
      <w:r w:rsidRPr="00355A4C">
        <w:rPr>
          <w:rFonts w:ascii="Symbol" w:hAnsi="Symbol"/>
        </w:rPr>
        <w:t></w:t>
      </w:r>
      <w:r w:rsidRPr="00355A4C">
        <w:rPr>
          <w:rFonts w:ascii="Symbol" w:hAnsi="Symbol"/>
        </w:rPr>
        <w:tab/>
      </w:r>
      <w:r w:rsidRPr="00355A4C">
        <w:t xml:space="preserve">the positions of the taps along the delay line </w:t>
      </w:r>
      <m:oMath>
        <m:sSubSup>
          <m:sSubSupPr>
            <m:ctrlPr>
              <w:rPr>
                <w:rFonts w:ascii="Cambria Math" w:hAnsi="Cambria Math"/>
                <w:i/>
              </w:rPr>
            </m:ctrlPr>
          </m:sSubSupPr>
          <m:e>
            <m:r>
              <w:rPr>
                <w:rFonts w:ascii="Cambria Math" w:hAnsi="Cambria Math"/>
              </w:rPr>
              <m:t>n</m:t>
            </m:r>
          </m:e>
          <m:sub>
            <m:r>
              <w:rPr>
                <w:rFonts w:ascii="Cambria Math" w:hAnsi="Cambria Math"/>
              </w:rPr>
              <m:t>1</m:t>
            </m:r>
          </m:sub>
          <m:sup>
            <m:r>
              <w:rPr>
                <w:rFonts w:ascii="Cambria Math" w:hAnsi="Cambria Math"/>
              </w:rPr>
              <m:t>k</m:t>
            </m:r>
          </m:sup>
        </m:sSubSup>
        <m:r>
          <w:rPr>
            <w:rFonts w:ascii="Cambria Math" w:hAnsi="Cambria Math"/>
          </w:rPr>
          <m:t>,…,</m:t>
        </m:r>
        <m:sSubSup>
          <m:sSubSupPr>
            <m:ctrlPr>
              <w:rPr>
                <w:rFonts w:ascii="Cambria Math" w:hAnsi="Cambria Math"/>
                <w:i/>
              </w:rPr>
            </m:ctrlPr>
          </m:sSubSupPr>
          <m:e>
            <m:r>
              <w:rPr>
                <w:rFonts w:ascii="Cambria Math" w:hAnsi="Cambria Math"/>
              </w:rPr>
              <m:t>n</m:t>
            </m:r>
          </m:e>
          <m:sub>
            <m:sSubSup>
              <m:sSubSupPr>
                <m:ctrlPr>
                  <w:rPr>
                    <w:rFonts w:ascii="Cambria Math" w:hAnsi="Cambria Math"/>
                    <w:i/>
                  </w:rPr>
                </m:ctrlPr>
              </m:sSubSupPr>
              <m:e>
                <m:r>
                  <w:rPr>
                    <w:rFonts w:ascii="Cambria Math" w:hAnsi="Cambria Math"/>
                  </w:rPr>
                  <m:t>N</m:t>
                </m:r>
              </m:e>
              <m:sub>
                <m:r>
                  <m:rPr>
                    <m:sty m:val="p"/>
                  </m:rPr>
                  <w:rPr>
                    <w:rFonts w:ascii="Cambria Math" w:hAnsi="Cambria Math"/>
                  </w:rPr>
                  <m:t xml:space="preserve">delay_taps </m:t>
                </m:r>
                <m:ctrlPr>
                  <w:rPr>
                    <w:rFonts w:ascii="Cambria Math" w:hAnsi="Cambria Math"/>
                  </w:rPr>
                </m:ctrlPr>
              </m:sub>
              <m:sup>
                <m:r>
                  <w:rPr>
                    <w:rFonts w:ascii="Cambria Math" w:hAnsi="Cambria Math"/>
                  </w:rPr>
                  <m:t>k</m:t>
                </m:r>
              </m:sup>
            </m:sSubSup>
          </m:sub>
          <m:sup>
            <m:r>
              <w:rPr>
                <w:rFonts w:ascii="Cambria Math" w:hAnsi="Cambria Math"/>
              </w:rPr>
              <m:t>k</m:t>
            </m:r>
          </m:sup>
        </m:sSubSup>
      </m:oMath>
    </w:p>
    <w:p w14:paraId="0FEABFAC" w14:textId="77777777" w:rsidR="004F40D5" w:rsidRPr="00355A4C" w:rsidRDefault="004F40D5" w:rsidP="004F40D5">
      <w:pPr>
        <w:ind w:left="720" w:hanging="360"/>
      </w:pPr>
      <w:r w:rsidRPr="00355A4C">
        <w:rPr>
          <w:rFonts w:ascii="Symbol" w:hAnsi="Symbol"/>
        </w:rPr>
        <w:t></w:t>
      </w:r>
      <w:r w:rsidRPr="00355A4C">
        <w:rPr>
          <w:rFonts w:ascii="Symbol" w:hAnsi="Symbol"/>
        </w:rPr>
        <w:tab/>
      </w:r>
      <w:r w:rsidRPr="00355A4C">
        <w:t xml:space="preserve">the phase factors </w:t>
      </w:r>
      <m:oMath>
        <m:sSubSup>
          <m:sSubSupPr>
            <m:ctrlPr>
              <w:rPr>
                <w:rFonts w:ascii="Cambria Math" w:hAnsi="Cambria Math"/>
                <w:i/>
              </w:rPr>
            </m:ctrlPr>
          </m:sSubSupPr>
          <m:e>
            <m:r>
              <w:rPr>
                <w:rFonts w:ascii="Cambria Math" w:hAnsi="Cambria Math"/>
              </w:rPr>
              <m:t>ϕ</m:t>
            </m:r>
          </m:e>
          <m:sub>
            <m:r>
              <w:rPr>
                <w:rFonts w:ascii="Cambria Math" w:hAnsi="Cambria Math"/>
              </w:rPr>
              <m:t>1</m:t>
            </m:r>
          </m:sub>
          <m:sup>
            <m:r>
              <w:rPr>
                <w:rFonts w:ascii="Cambria Math" w:hAnsi="Cambria Math"/>
              </w:rPr>
              <m:t>k</m:t>
            </m:r>
          </m:sup>
        </m:sSubSup>
        <m:r>
          <w:rPr>
            <w:rFonts w:ascii="Cambria Math" w:hAnsi="Cambria Math"/>
          </w:rPr>
          <m:t xml:space="preserve">,…, </m:t>
        </m:r>
        <m:sSubSup>
          <m:sSubSupPr>
            <m:ctrlPr>
              <w:rPr>
                <w:rFonts w:ascii="Cambria Math" w:hAnsi="Cambria Math"/>
                <w:i/>
              </w:rPr>
            </m:ctrlPr>
          </m:sSubSupPr>
          <m:e>
            <m:r>
              <w:rPr>
                <w:rFonts w:ascii="Cambria Math" w:hAnsi="Cambria Math"/>
              </w:rPr>
              <m:t>ϕ</m:t>
            </m:r>
          </m:e>
          <m:sub>
            <m:sSub>
              <m:sSubPr>
                <m:ctrlPr>
                  <w:rPr>
                    <w:rFonts w:ascii="Cambria Math" w:hAnsi="Cambria Math"/>
                    <w:i/>
                  </w:rPr>
                </m:ctrlPr>
              </m:sSubPr>
              <m:e>
                <m:r>
                  <w:rPr>
                    <w:rFonts w:ascii="Cambria Math" w:hAnsi="Cambria Math"/>
                  </w:rPr>
                  <m:t>N</m:t>
                </m:r>
              </m:e>
              <m:sub>
                <m:r>
                  <w:rPr>
                    <w:rFonts w:ascii="Cambria Math" w:hAnsi="Cambria Math"/>
                  </w:rPr>
                  <m:t>delay</m:t>
                </m:r>
                <m:r>
                  <m:rPr>
                    <m:lit/>
                  </m:rPr>
                  <w:rPr>
                    <w:rFonts w:ascii="Cambria Math" w:hAnsi="Cambria Math"/>
                  </w:rPr>
                  <m:t>_</m:t>
                </m:r>
                <m:r>
                  <w:rPr>
                    <w:rFonts w:ascii="Cambria Math" w:hAnsi="Cambria Math"/>
                  </w:rPr>
                  <m:t>taps</m:t>
                </m:r>
              </m:sub>
            </m:sSub>
          </m:sub>
          <m:sup>
            <m:r>
              <w:rPr>
                <w:rFonts w:ascii="Cambria Math" w:hAnsi="Cambria Math"/>
              </w:rPr>
              <m:t>k</m:t>
            </m:r>
          </m:sup>
        </m:sSubSup>
      </m:oMath>
    </w:p>
    <w:p w14:paraId="3BC7D279" w14:textId="77777777" w:rsidR="004F40D5" w:rsidRPr="00355A4C" w:rsidRDefault="004F40D5" w:rsidP="004F40D5">
      <w:pPr>
        <w:ind w:left="720" w:hanging="360"/>
      </w:pPr>
      <w:r w:rsidRPr="00355A4C">
        <w:rPr>
          <w:rFonts w:ascii="Symbol" w:hAnsi="Symbol"/>
        </w:rPr>
        <w:t></w:t>
      </w:r>
      <w:r w:rsidRPr="00355A4C">
        <w:rPr>
          <w:rFonts w:ascii="Symbol" w:hAnsi="Symbol"/>
        </w:rPr>
        <w:tab/>
      </w:r>
      <w:r w:rsidRPr="00355A4C">
        <w:t xml:space="preserve">the gains </w:t>
      </w:r>
      <m:oMath>
        <m:sSubSup>
          <m:sSubSupPr>
            <m:ctrlPr>
              <w:rPr>
                <w:rFonts w:ascii="Cambria Math" w:hAnsi="Cambria Math"/>
                <w:i/>
              </w:rPr>
            </m:ctrlPr>
          </m:sSubSupPr>
          <m:e>
            <m:r>
              <w:rPr>
                <w:rFonts w:ascii="Cambria Math" w:hAnsi="Cambria Math"/>
              </w:rPr>
              <m:t>g</m:t>
            </m:r>
          </m:e>
          <m:sub>
            <m:r>
              <w:rPr>
                <w:rFonts w:ascii="Cambria Math" w:hAnsi="Cambria Math"/>
              </w:rPr>
              <m:t>c</m:t>
            </m:r>
          </m:sub>
          <m:sup>
            <m:r>
              <w:rPr>
                <w:rFonts w:ascii="Cambria Math" w:hAnsi="Cambria Math"/>
              </w:rPr>
              <m:t>k</m:t>
            </m:r>
          </m:sup>
        </m:sSubSup>
      </m:oMath>
      <w:r w:rsidRPr="00355A4C">
        <w:t xml:space="preserve"> and </w:t>
      </w:r>
      <m:oMath>
        <m:sSubSup>
          <m:sSubSupPr>
            <m:ctrlPr>
              <w:rPr>
                <w:rFonts w:ascii="Cambria Math" w:hAnsi="Cambria Math"/>
                <w:i/>
              </w:rPr>
            </m:ctrlPr>
          </m:sSubSupPr>
          <m:e>
            <m:r>
              <w:rPr>
                <w:rFonts w:ascii="Cambria Math" w:hAnsi="Cambria Math"/>
              </w:rPr>
              <m:t>g</m:t>
            </m:r>
          </m:e>
          <m:sub>
            <m:r>
              <w:rPr>
                <w:rFonts w:ascii="Cambria Math" w:hAnsi="Cambria Math"/>
              </w:rPr>
              <m:t>x</m:t>
            </m:r>
          </m:sub>
          <m:sup>
            <m:r>
              <w:rPr>
                <w:rFonts w:ascii="Cambria Math" w:hAnsi="Cambria Math"/>
              </w:rPr>
              <m:t>k</m:t>
            </m:r>
          </m:sup>
        </m:sSubSup>
      </m:oMath>
    </w:p>
    <w:p w14:paraId="7BE22D24" w14:textId="77777777" w:rsidR="004F40D5" w:rsidRPr="00355A4C" w:rsidRDefault="004F40D5" w:rsidP="004F40D5">
      <w:pPr>
        <w:ind w:left="720" w:hanging="360"/>
      </w:pPr>
      <w:r w:rsidRPr="00355A4C">
        <w:rPr>
          <w:rFonts w:ascii="Symbol" w:hAnsi="Symbol"/>
        </w:rPr>
        <w:t></w:t>
      </w:r>
      <w:r w:rsidRPr="00355A4C">
        <w:rPr>
          <w:rFonts w:ascii="Symbol" w:hAnsi="Symbol"/>
        </w:rPr>
        <w:tab/>
      </w:r>
      <w:r w:rsidRPr="00355A4C">
        <w:t xml:space="preserve">the attenuation factors </w:t>
      </w:r>
      <m:oMath>
        <m:sSup>
          <m:sSupPr>
            <m:ctrlPr>
              <w:rPr>
                <w:rFonts w:ascii="Cambria Math" w:hAnsi="Cambria Math"/>
                <w:i/>
              </w:rPr>
            </m:ctrlPr>
          </m:sSupPr>
          <m:e>
            <m:r>
              <w:rPr>
                <w:rFonts w:ascii="Cambria Math" w:hAnsi="Cambria Math"/>
              </w:rPr>
              <m:t>a</m:t>
            </m:r>
          </m:e>
          <m:sup>
            <m:r>
              <w:rPr>
                <w:rFonts w:ascii="Cambria Math" w:hAnsi="Cambria Math"/>
              </w:rPr>
              <m:t>k</m:t>
            </m:r>
          </m:sup>
        </m:sSup>
      </m:oMath>
    </w:p>
    <w:p w14:paraId="2EEABF55" w14:textId="77777777" w:rsidR="004F40D5" w:rsidRPr="00355A4C" w:rsidRDefault="004F40D5" w:rsidP="004F40D5">
      <w:r w:rsidRPr="00355A4C">
        <w:t xml:space="preserve">These parameters are determined from the BRIRs </w:t>
      </w:r>
      <m:oMath>
        <m:sSubSup>
          <m:sSubSupPr>
            <m:ctrlPr>
              <w:rPr>
                <w:rFonts w:ascii="Cambria Math" w:hAnsi="Cambria Math"/>
                <w:i/>
              </w:rPr>
            </m:ctrlPr>
          </m:sSubSupPr>
          <m:e>
            <m:r>
              <w:rPr>
                <w:rFonts w:ascii="Cambria Math" w:hAnsi="Cambria Math"/>
              </w:rPr>
              <m:t>h</m:t>
            </m:r>
          </m:e>
          <m:sub>
            <m:r>
              <w:rPr>
                <w:rFonts w:ascii="Cambria Math" w:hAnsi="Cambria Math"/>
              </w:rPr>
              <m:t>i</m:t>
            </m:r>
          </m:sub>
          <m:sup>
            <m:r>
              <w:rPr>
                <w:rFonts w:ascii="Cambria Math" w:hAnsi="Cambria Math"/>
              </w:rPr>
              <m:t>cldfb,sd,L</m:t>
            </m:r>
            <m:r>
              <m:rPr>
                <m:lit/>
              </m:rPr>
              <w:rPr>
                <w:rFonts w:ascii="Cambria Math" w:hAnsi="Cambria Math"/>
              </w:rPr>
              <m:t>/</m:t>
            </m:r>
            <m:r>
              <w:rPr>
                <w:rFonts w:ascii="Cambria Math" w:hAnsi="Cambria Math"/>
              </w:rPr>
              <m:t>R</m:t>
            </m:r>
          </m:sup>
        </m:sSubSup>
        <m:d>
          <m:dPr>
            <m:ctrlPr>
              <w:rPr>
                <w:rFonts w:ascii="Cambria Math" w:hAnsi="Cambria Math"/>
                <w:i/>
              </w:rPr>
            </m:ctrlPr>
          </m:dPr>
          <m:e>
            <m:r>
              <w:rPr>
                <w:rFonts w:ascii="Cambria Math" w:hAnsi="Cambria Math"/>
              </w:rPr>
              <m:t>l,k</m:t>
            </m:r>
          </m:e>
        </m:d>
        <m:r>
          <w:rPr>
            <w:rFonts w:ascii="Cambria Math" w:hAnsi="Cambria Math"/>
          </w:rPr>
          <m:t>.</m:t>
        </m:r>
      </m:oMath>
      <w:r w:rsidRPr="00355A4C">
        <w:t xml:space="preserve"> </w:t>
      </w:r>
    </w:p>
    <w:p w14:paraId="7EBAE017" w14:textId="77777777" w:rsidR="004F40D5" w:rsidRPr="00355A4C" w:rsidRDefault="004F40D5" w:rsidP="004F40D5">
      <w:r w:rsidRPr="00355A4C">
        <w:t xml:space="preserve">The delay-line length is determined according to the formula </w:t>
      </w:r>
      <m:oMath>
        <m:sSubSup>
          <m:sSubSupPr>
            <m:ctrlPr>
              <w:rPr>
                <w:rFonts w:ascii="Cambria Math" w:hAnsi="Cambria Math"/>
                <w:i/>
              </w:rPr>
            </m:ctrlPr>
          </m:sSubSupPr>
          <m:e>
            <m:r>
              <w:rPr>
                <w:rFonts w:ascii="Cambria Math" w:hAnsi="Cambria Math"/>
              </w:rPr>
              <m:t>N</m:t>
            </m:r>
          </m:e>
          <m:sub>
            <m:r>
              <w:rPr>
                <w:rFonts w:ascii="Cambria Math" w:hAnsi="Cambria Math"/>
              </w:rPr>
              <m:t>delay</m:t>
            </m:r>
          </m:sub>
          <m:sup>
            <m:r>
              <w:rPr>
                <w:rFonts w:ascii="Cambria Math" w:hAnsi="Cambria Math"/>
              </w:rPr>
              <m:t>k</m:t>
            </m:r>
          </m:sup>
        </m:sSubSup>
        <m:r>
          <w:rPr>
            <w:rFonts w:ascii="Cambria Math" w:hAnsi="Cambria Math"/>
          </w:rPr>
          <m:t>=</m:t>
        </m:r>
        <m:func>
          <m:funcPr>
            <m:ctrlPr>
              <w:rPr>
                <w:rFonts w:ascii="Cambria Math" w:hAnsi="Cambria Math"/>
                <w:i/>
              </w:rPr>
            </m:ctrlPr>
          </m:funcPr>
          <m:fName>
            <m:r>
              <m:rPr>
                <m:sty m:val="p"/>
              </m:rPr>
              <w:rPr>
                <w:rFonts w:ascii="Cambria Math" w:hAnsi="Cambria Math"/>
              </w:rPr>
              <m:t>max</m:t>
            </m:r>
          </m:fName>
          <m:e>
            <m:d>
              <m:dPr>
                <m:ctrlPr>
                  <w:rPr>
                    <w:rFonts w:ascii="Cambria Math" w:hAnsi="Cambria Math"/>
                    <w:i/>
                  </w:rPr>
                </m:ctrlPr>
              </m:dPr>
              <m:e>
                <m:r>
                  <w:rPr>
                    <w:rFonts w:ascii="Cambria Math" w:hAnsi="Cambria Math"/>
                  </w:rPr>
                  <m:t xml:space="preserve"> </m:t>
                </m:r>
                <m:d>
                  <m:dPr>
                    <m:begChr m:val="⌊"/>
                    <m:endChr m:val="⌋"/>
                    <m:ctrlPr>
                      <w:rPr>
                        <w:rFonts w:ascii="Cambria Math" w:hAnsi="Cambria Math"/>
                        <w:i/>
                      </w:rPr>
                    </m:ctrlPr>
                  </m:dPr>
                  <m:e>
                    <m:r>
                      <w:rPr>
                        <w:rFonts w:ascii="Cambria Math" w:hAnsi="Cambria Math"/>
                      </w:rPr>
                      <m:t xml:space="preserve">1.45* </m:t>
                    </m:r>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t</m:t>
                            </m:r>
                          </m:e>
                          <m:sub>
                            <m:r>
                              <w:rPr>
                                <w:rFonts w:ascii="Cambria Math" w:hAnsi="Cambria Math"/>
                              </w:rPr>
                              <m:t>rev</m:t>
                            </m:r>
                          </m:sub>
                          <m:sup>
                            <m:r>
                              <w:rPr>
                                <w:rFonts w:ascii="Cambria Math" w:hAnsi="Cambria Math"/>
                              </w:rPr>
                              <m:t>k</m:t>
                            </m:r>
                          </m:sup>
                        </m:sSubSup>
                        <m:r>
                          <w:rPr>
                            <w:rFonts w:ascii="Cambria Math" w:hAnsi="Cambria Math"/>
                          </w:rPr>
                          <m:t>*150</m:t>
                        </m:r>
                      </m:e>
                    </m:d>
                    <m:r>
                      <w:rPr>
                        <w:rFonts w:ascii="Cambria Math" w:hAnsi="Cambria Math"/>
                      </w:rPr>
                      <m:t>+1</m:t>
                    </m:r>
                  </m:e>
                </m:d>
                <m:r>
                  <w:rPr>
                    <w:rFonts w:ascii="Cambria Math" w:hAnsi="Cambria Math"/>
                  </w:rPr>
                  <m:t>,</m:t>
                </m:r>
                <m:sSubSup>
                  <m:sSubSupPr>
                    <m:ctrlPr>
                      <w:rPr>
                        <w:rFonts w:ascii="Cambria Math" w:hAnsi="Cambria Math"/>
                        <w:i/>
                      </w:rPr>
                    </m:ctrlPr>
                  </m:sSubSupPr>
                  <m:e>
                    <m:r>
                      <w:rPr>
                        <w:rFonts w:ascii="Cambria Math" w:hAnsi="Cambria Math"/>
                      </w:rPr>
                      <m:t>N</m:t>
                    </m:r>
                  </m:e>
                  <m:sub>
                    <m:r>
                      <w:rPr>
                        <w:rFonts w:ascii="Cambria Math" w:hAnsi="Cambria Math"/>
                      </w:rPr>
                      <m:t>max</m:t>
                    </m:r>
                    <m:ctrlPr>
                      <w:rPr>
                        <w:rFonts w:ascii="Cambria Math" w:hAnsi="Cambria Math"/>
                        <w:i/>
                        <w:iCs/>
                      </w:rPr>
                    </m:ctrlPr>
                  </m:sub>
                  <m:sup>
                    <m:r>
                      <w:rPr>
                        <w:rFonts w:ascii="Cambria Math" w:hAnsi="Cambria Math"/>
                      </w:rPr>
                      <m:t>k</m:t>
                    </m:r>
                  </m:sup>
                </m:sSubSup>
              </m:e>
            </m:d>
          </m:e>
        </m:func>
        <m:r>
          <w:rPr>
            <w:rFonts w:ascii="Cambria Math" w:hAnsi="Cambria Math"/>
          </w:rPr>
          <m:t xml:space="preserve"> </m:t>
        </m:r>
      </m:oMath>
      <w:r w:rsidRPr="00355A4C">
        <w:t xml:space="preserve">with </w:t>
      </w:r>
      <m:oMath>
        <m:sSubSup>
          <m:sSubSupPr>
            <m:ctrlPr>
              <w:rPr>
                <w:rFonts w:ascii="Cambria Math" w:hAnsi="Cambria Math"/>
                <w:i/>
              </w:rPr>
            </m:ctrlPr>
          </m:sSubSupPr>
          <m:e>
            <m:r>
              <w:rPr>
                <w:rFonts w:ascii="Cambria Math" w:hAnsi="Cambria Math"/>
              </w:rPr>
              <m:t>N</m:t>
            </m:r>
          </m:e>
          <m:sub>
            <m:r>
              <m:rPr>
                <m:sty m:val="p"/>
              </m:rPr>
              <w:rPr>
                <w:rFonts w:ascii="Cambria Math" w:hAnsi="Cambria Math"/>
              </w:rPr>
              <m:t>max</m:t>
            </m:r>
            <m:ctrlPr>
              <w:rPr>
                <w:rFonts w:ascii="Cambria Math" w:hAnsi="Cambria Math"/>
                <w:iCs/>
              </w:rPr>
            </m:ctrlPr>
          </m:sub>
          <m:sup>
            <m:r>
              <w:rPr>
                <w:rFonts w:ascii="Cambria Math" w:hAnsi="Cambria Math"/>
              </w:rPr>
              <m:t>k</m:t>
            </m:r>
          </m:sup>
        </m:sSubSup>
      </m:oMath>
      <w:r w:rsidRPr="00355A4C">
        <w:t>=</w:t>
      </w:r>
      <m:oMath>
        <m:d>
          <m:dPr>
            <m:begChr m:val="⌊"/>
            <m:endChr m:val="⌋"/>
            <m:ctrlPr>
              <w:rPr>
                <w:rFonts w:ascii="Cambria Math" w:hAnsi="Cambria Math"/>
                <w:i/>
              </w:rPr>
            </m:ctrlPr>
          </m:dPr>
          <m:e>
            <m:f>
              <m:fPr>
                <m:ctrlPr>
                  <w:rPr>
                    <w:rFonts w:ascii="Cambria Math" w:hAnsi="Cambria Math"/>
                    <w:i/>
                  </w:rPr>
                </m:ctrlPr>
              </m:fPr>
              <m:num>
                <m:r>
                  <w:rPr>
                    <w:rFonts w:ascii="Cambria Math" w:hAnsi="Cambria Math"/>
                  </w:rPr>
                  <m:t>500</m:t>
                </m:r>
              </m:num>
              <m:den>
                <m:r>
                  <w:rPr>
                    <w:rFonts w:ascii="Cambria Math" w:hAnsi="Cambria Math"/>
                  </w:rPr>
                  <m:t>1+k</m:t>
                </m:r>
              </m:den>
            </m:f>
            <m:r>
              <w:rPr>
                <w:rFonts w:ascii="Cambria Math" w:hAnsi="Cambria Math"/>
              </w:rPr>
              <m:t>+60-k</m:t>
            </m:r>
          </m:e>
        </m:d>
      </m:oMath>
      <w:r w:rsidRPr="00355A4C">
        <w:t>.</w:t>
      </w:r>
    </w:p>
    <w:p w14:paraId="6233C5BE" w14:textId="77777777" w:rsidR="004F40D5" w:rsidRPr="00355A4C" w:rsidRDefault="004F40D5" w:rsidP="004F40D5">
      <w:r w:rsidRPr="00355A4C">
        <w:t xml:space="preserve">The number and positions of the taps, </w:t>
      </w:r>
      <m:oMath>
        <m:sSubSup>
          <m:sSubSupPr>
            <m:ctrlPr>
              <w:rPr>
                <w:rFonts w:ascii="Cambria Math" w:hAnsi="Cambria Math"/>
                <w:i/>
              </w:rPr>
            </m:ctrlPr>
          </m:sSubSupPr>
          <m:e>
            <m:r>
              <w:rPr>
                <w:rFonts w:ascii="Cambria Math" w:hAnsi="Cambria Math"/>
              </w:rPr>
              <m:t>N</m:t>
            </m:r>
          </m:e>
          <m:sub>
            <m:r>
              <m:rPr>
                <m:sty m:val="p"/>
              </m:rPr>
              <w:rPr>
                <w:rFonts w:ascii="Cambria Math" w:hAnsi="Cambria Math"/>
              </w:rPr>
              <m:t xml:space="preserve">delay_taps </m:t>
            </m:r>
            <m:ctrlPr>
              <w:rPr>
                <w:rFonts w:ascii="Cambria Math" w:hAnsi="Cambria Math"/>
              </w:rPr>
            </m:ctrlPr>
          </m:sub>
          <m:sup>
            <m:r>
              <w:rPr>
                <w:rFonts w:ascii="Cambria Math" w:hAnsi="Cambria Math"/>
              </w:rPr>
              <m:t>k</m:t>
            </m:r>
          </m:sup>
        </m:sSubSup>
      </m:oMath>
      <w:r w:rsidRPr="00355A4C">
        <w:t xml:space="preserve"> and </w:t>
      </w:r>
      <m:oMath>
        <m:sSubSup>
          <m:sSubSupPr>
            <m:ctrlPr>
              <w:rPr>
                <w:rFonts w:ascii="Cambria Math" w:hAnsi="Cambria Math"/>
                <w:i/>
              </w:rPr>
            </m:ctrlPr>
          </m:sSubSupPr>
          <m:e>
            <m:r>
              <w:rPr>
                <w:rFonts w:ascii="Cambria Math" w:hAnsi="Cambria Math"/>
              </w:rPr>
              <m:t>n</m:t>
            </m:r>
          </m:e>
          <m:sub>
            <m:r>
              <w:rPr>
                <w:rFonts w:ascii="Cambria Math" w:hAnsi="Cambria Math"/>
              </w:rPr>
              <m:t>1</m:t>
            </m:r>
          </m:sub>
          <m:sup>
            <m:r>
              <w:rPr>
                <w:rFonts w:ascii="Cambria Math" w:hAnsi="Cambria Math"/>
              </w:rPr>
              <m:t>k</m:t>
            </m:r>
          </m:sup>
        </m:sSubSup>
        <m:r>
          <w:rPr>
            <w:rFonts w:ascii="Cambria Math" w:hAnsi="Cambria Math"/>
          </w:rPr>
          <m:t>,…,</m:t>
        </m:r>
        <m:sSubSup>
          <m:sSubSupPr>
            <m:ctrlPr>
              <w:rPr>
                <w:rFonts w:ascii="Cambria Math" w:hAnsi="Cambria Math"/>
                <w:i/>
              </w:rPr>
            </m:ctrlPr>
          </m:sSubSupPr>
          <m:e>
            <m:r>
              <w:rPr>
                <w:rFonts w:ascii="Cambria Math" w:hAnsi="Cambria Math"/>
              </w:rPr>
              <m:t>n</m:t>
            </m:r>
          </m:e>
          <m:sub>
            <m:sSubSup>
              <m:sSubSupPr>
                <m:ctrlPr>
                  <w:rPr>
                    <w:rFonts w:ascii="Cambria Math" w:hAnsi="Cambria Math"/>
                    <w:i/>
                  </w:rPr>
                </m:ctrlPr>
              </m:sSubSupPr>
              <m:e>
                <m:r>
                  <w:rPr>
                    <w:rFonts w:ascii="Cambria Math" w:hAnsi="Cambria Math"/>
                  </w:rPr>
                  <m:t>N</m:t>
                </m:r>
              </m:e>
              <m:sub>
                <m:r>
                  <m:rPr>
                    <m:sty m:val="p"/>
                  </m:rPr>
                  <w:rPr>
                    <w:rFonts w:ascii="Cambria Math" w:hAnsi="Cambria Math"/>
                  </w:rPr>
                  <m:t xml:space="preserve">delay_taps </m:t>
                </m:r>
                <m:ctrlPr>
                  <w:rPr>
                    <w:rFonts w:ascii="Cambria Math" w:hAnsi="Cambria Math"/>
                  </w:rPr>
                </m:ctrlPr>
              </m:sub>
              <m:sup>
                <m:r>
                  <w:rPr>
                    <w:rFonts w:ascii="Cambria Math" w:hAnsi="Cambria Math"/>
                  </w:rPr>
                  <m:t>k</m:t>
                </m:r>
              </m:sup>
            </m:sSubSup>
          </m:sub>
          <m:sup>
            <m:r>
              <w:rPr>
                <w:rFonts w:ascii="Cambria Math" w:hAnsi="Cambria Math"/>
              </w:rPr>
              <m:t>k</m:t>
            </m:r>
          </m:sup>
        </m:sSubSup>
      </m:oMath>
      <w:r w:rsidRPr="00355A4C">
        <w:t xml:space="preserve">, the phase factors </w:t>
      </w:r>
      <m:oMath>
        <m:sSubSup>
          <m:sSubSupPr>
            <m:ctrlPr>
              <w:rPr>
                <w:rFonts w:ascii="Cambria Math" w:hAnsi="Cambria Math"/>
                <w:i/>
              </w:rPr>
            </m:ctrlPr>
          </m:sSubSupPr>
          <m:e>
            <m:r>
              <w:rPr>
                <w:rFonts w:ascii="Cambria Math" w:hAnsi="Cambria Math"/>
              </w:rPr>
              <m:t>ϕ</m:t>
            </m:r>
          </m:e>
          <m:sub>
            <m:r>
              <w:rPr>
                <w:rFonts w:ascii="Cambria Math" w:hAnsi="Cambria Math"/>
              </w:rPr>
              <m:t>1</m:t>
            </m:r>
          </m:sub>
          <m:sup>
            <m:r>
              <w:rPr>
                <w:rFonts w:ascii="Cambria Math" w:hAnsi="Cambria Math"/>
              </w:rPr>
              <m:t>k</m:t>
            </m:r>
          </m:sup>
        </m:sSubSup>
        <m:r>
          <w:rPr>
            <w:rFonts w:ascii="Cambria Math" w:hAnsi="Cambria Math"/>
          </w:rPr>
          <m:t xml:space="preserve">,…, </m:t>
        </m:r>
        <m:sSubSup>
          <m:sSubSupPr>
            <m:ctrlPr>
              <w:rPr>
                <w:rFonts w:ascii="Cambria Math" w:hAnsi="Cambria Math"/>
                <w:i/>
              </w:rPr>
            </m:ctrlPr>
          </m:sSubSupPr>
          <m:e>
            <m:r>
              <w:rPr>
                <w:rFonts w:ascii="Cambria Math" w:hAnsi="Cambria Math"/>
              </w:rPr>
              <m:t>ϕ</m:t>
            </m:r>
          </m:e>
          <m:sub>
            <m:sSub>
              <m:sSubPr>
                <m:ctrlPr>
                  <w:rPr>
                    <w:rFonts w:ascii="Cambria Math" w:hAnsi="Cambria Math"/>
                    <w:i/>
                  </w:rPr>
                </m:ctrlPr>
              </m:sSubPr>
              <m:e>
                <m:r>
                  <w:rPr>
                    <w:rFonts w:ascii="Cambria Math" w:hAnsi="Cambria Math"/>
                  </w:rPr>
                  <m:t>N</m:t>
                </m:r>
              </m:e>
              <m:sub>
                <m:r>
                  <w:rPr>
                    <w:rFonts w:ascii="Cambria Math" w:hAnsi="Cambria Math"/>
                  </w:rPr>
                  <m:t>delay</m:t>
                </m:r>
                <m:r>
                  <m:rPr>
                    <m:lit/>
                  </m:rPr>
                  <w:rPr>
                    <w:rFonts w:ascii="Cambria Math" w:hAnsi="Cambria Math"/>
                  </w:rPr>
                  <m:t>_</m:t>
                </m:r>
                <m:r>
                  <w:rPr>
                    <w:rFonts w:ascii="Cambria Math" w:hAnsi="Cambria Math"/>
                  </w:rPr>
                  <m:t>taps</m:t>
                </m:r>
              </m:sub>
            </m:sSub>
          </m:sub>
          <m:sup>
            <m:r>
              <w:rPr>
                <w:rFonts w:ascii="Cambria Math" w:hAnsi="Cambria Math"/>
              </w:rPr>
              <m:t>k</m:t>
            </m:r>
          </m:sup>
        </m:sSubSup>
      </m:oMath>
      <w:r w:rsidRPr="00355A4C">
        <w:t xml:space="preserve">, and the reverb equalization gains </w:t>
      </w:r>
      <m:oMath>
        <m:sSubSup>
          <m:sSubSupPr>
            <m:ctrlPr>
              <w:rPr>
                <w:rFonts w:ascii="Cambria Math" w:hAnsi="Cambria Math"/>
                <w:i/>
              </w:rPr>
            </m:ctrlPr>
          </m:sSubSupPr>
          <m:e>
            <m:r>
              <w:rPr>
                <w:rFonts w:ascii="Cambria Math" w:hAnsi="Cambria Math"/>
              </w:rPr>
              <m:t>g</m:t>
            </m:r>
          </m:e>
          <m:sub>
            <m:r>
              <m:rPr>
                <m:sty m:val="p"/>
              </m:rPr>
              <w:rPr>
                <w:rFonts w:ascii="Cambria Math" w:hAnsi="Cambria Math"/>
              </w:rPr>
              <m:t>Eq</m:t>
            </m:r>
          </m:sub>
          <m:sup>
            <m:r>
              <w:rPr>
                <w:rFonts w:ascii="Cambria Math" w:hAnsi="Cambria Math"/>
              </w:rPr>
              <m:t>k</m:t>
            </m:r>
          </m:sup>
        </m:sSubSup>
      </m:oMath>
      <w:r w:rsidRPr="00355A4C">
        <w:t xml:space="preserve"> are determined randomly according to the following pseudo-code, which is run for each band index </w:t>
      </w:r>
      <m:oMath>
        <m:r>
          <w:rPr>
            <w:rFonts w:ascii="Cambria Math" w:hAnsi="Cambria Math"/>
          </w:rPr>
          <m:t>k</m:t>
        </m:r>
      </m:oMath>
      <w:r w:rsidRPr="00355A4C">
        <w:t>.</w:t>
      </w:r>
    </w:p>
    <w:p w14:paraId="7735FFBC" w14:textId="77777777" w:rsidR="004F40D5" w:rsidRPr="00355A4C" w:rsidRDefault="004F40D5" w:rsidP="004F40D5">
      <w:pPr>
        <w:pStyle w:val="PL"/>
      </w:pPr>
      <w:r w:rsidRPr="00355A4C">
        <w:t xml:space="preserve">        for each of L and R channels</w:t>
      </w:r>
    </w:p>
    <w:p w14:paraId="6DA0B6D8" w14:textId="77777777" w:rsidR="004F40D5" w:rsidRPr="00355A4C" w:rsidRDefault="004F40D5" w:rsidP="004F40D5">
      <w:pPr>
        <w:pStyle w:val="PL"/>
      </w:pPr>
      <w:r w:rsidRPr="00355A4C">
        <w:t xml:space="preserve">        for each bin with index k up to </w:t>
      </w:r>
      <m:oMath>
        <m:sSub>
          <m:sSubPr>
            <m:ctrlPr>
              <w:rPr>
                <w:rFonts w:ascii="Cambria Math" w:hAnsi="Cambria Math"/>
                <w:i/>
              </w:rPr>
            </m:ctrlPr>
          </m:sSubPr>
          <m:e>
            <m:r>
              <w:rPr>
                <w:rFonts w:ascii="Cambria Math" w:hAnsi="Cambria Math"/>
              </w:rPr>
              <m:t>N</m:t>
            </m:r>
          </m:e>
          <m:sub>
            <m:r>
              <w:rPr>
                <w:rFonts w:ascii="Cambria Math" w:hAnsi="Cambria Math"/>
              </w:rPr>
              <m:t>bands</m:t>
            </m:r>
          </m:sub>
        </m:sSub>
      </m:oMath>
    </w:p>
    <w:p w14:paraId="49937DB8" w14:textId="77777777" w:rsidR="004F40D5" w:rsidRPr="00355A4C" w:rsidRDefault="004F40D5" w:rsidP="004F40D5">
      <w:pPr>
        <w:pStyle w:val="PL"/>
      </w:pPr>
      <w:r w:rsidRPr="00355A4C">
        <w:t xml:space="preserve">        {</w:t>
      </w:r>
    </w:p>
    <w:p w14:paraId="3A4AE26C" w14:textId="77777777" w:rsidR="004F40D5" w:rsidRPr="00355A4C" w:rsidRDefault="004F40D5" w:rsidP="004F40D5">
      <w:pPr>
        <w:pStyle w:val="PL"/>
      </w:pPr>
      <w:r w:rsidRPr="00355A4C">
        <w:t xml:space="preserve">            energyBuildup = 0</w:t>
      </w:r>
    </w:p>
    <w:p w14:paraId="65DD1642" w14:textId="77777777" w:rsidR="004F40D5" w:rsidRPr="00355A4C" w:rsidRDefault="004F40D5" w:rsidP="004F40D5">
      <w:pPr>
        <w:pStyle w:val="PL"/>
      </w:pPr>
      <w:r w:rsidRPr="00355A4C">
        <w:t xml:space="preserve">            currentEnergy = 1</w:t>
      </w:r>
    </w:p>
    <w:p w14:paraId="6DABD7B0" w14:textId="77777777" w:rsidR="004F40D5" w:rsidRPr="00355A4C" w:rsidRDefault="004F40D5" w:rsidP="004F40D5">
      <w:pPr>
        <w:pStyle w:val="PL"/>
      </w:pPr>
      <w:r w:rsidRPr="00355A4C">
        <w:t xml:space="preserve">            </w:t>
      </w:r>
      <m:oMath>
        <m:sSubSup>
          <m:sSubSupPr>
            <m:ctrlPr>
              <w:rPr>
                <w:rFonts w:ascii="Cambria Math" w:hAnsi="Cambria Math"/>
                <w:i/>
              </w:rPr>
            </m:ctrlPr>
          </m:sSubSupPr>
          <m:e>
            <m:r>
              <w:rPr>
                <w:rFonts w:ascii="Cambria Math" w:hAnsi="Cambria Math"/>
              </w:rPr>
              <m:t>N</m:t>
            </m:r>
          </m:e>
          <m:sub>
            <m:r>
              <m:rPr>
                <m:sty m:val="p"/>
              </m:rPr>
              <w:rPr>
                <w:rFonts w:ascii="Cambria Math" w:hAnsi="Cambria Math"/>
              </w:rPr>
              <m:t xml:space="preserve">delay_taps </m:t>
            </m:r>
            <m:ctrlPr>
              <w:rPr>
                <w:rFonts w:ascii="Cambria Math" w:hAnsi="Cambria Math"/>
              </w:rPr>
            </m:ctrlPr>
          </m:sub>
          <m:sup>
            <m:r>
              <w:rPr>
                <w:rFonts w:ascii="Cambria Math" w:hAnsi="Cambria Math"/>
              </w:rPr>
              <m:t>k</m:t>
            </m:r>
          </m:sup>
        </m:sSubSup>
      </m:oMath>
      <w:r w:rsidRPr="00355A4C">
        <w:t xml:space="preserve"> = 0;</w:t>
      </w:r>
    </w:p>
    <w:p w14:paraId="747E627C" w14:textId="77777777" w:rsidR="004F40D5" w:rsidRPr="00355A4C" w:rsidRDefault="004F40D5" w:rsidP="004F40D5">
      <w:pPr>
        <w:pStyle w:val="PL"/>
      </w:pPr>
    </w:p>
    <w:p w14:paraId="2F95304D" w14:textId="77777777" w:rsidR="004F40D5" w:rsidRPr="00355A4C" w:rsidRDefault="004F40D5" w:rsidP="004F40D5">
      <w:pPr>
        <w:pStyle w:val="PL"/>
      </w:pPr>
      <w:r w:rsidRPr="00355A4C">
        <w:t xml:space="preserve">            for each time slot index </w:t>
      </w:r>
      <m:oMath>
        <m:sSub>
          <m:sSubPr>
            <m:ctrlPr>
              <w:rPr>
                <w:rFonts w:ascii="Cambria Math" w:hAnsi="Cambria Math"/>
                <w:i/>
              </w:rPr>
            </m:ctrlPr>
          </m:sSubPr>
          <m:e>
            <m:r>
              <w:rPr>
                <w:rFonts w:ascii="Cambria Math" w:hAnsi="Cambria Math"/>
              </w:rPr>
              <m:t>i</m:t>
            </m:r>
          </m:e>
          <m:sub>
            <m:r>
              <w:rPr>
                <w:rFonts w:ascii="Cambria Math" w:hAnsi="Cambria Math"/>
              </w:rPr>
              <m:t>ts</m:t>
            </m:r>
          </m:sub>
        </m:sSub>
        <m:r>
          <w:rPr>
            <w:rFonts w:ascii="Cambria Math" w:hAnsi="Cambria Math"/>
          </w:rPr>
          <m:t xml:space="preserve"> </m:t>
        </m:r>
      </m:oMath>
      <w:r w:rsidRPr="00355A4C">
        <w:t xml:space="preserve">in the delay line sample up to </w:t>
      </w:r>
      <m:oMath>
        <m:sSubSup>
          <m:sSubSupPr>
            <m:ctrlPr>
              <w:rPr>
                <w:rFonts w:ascii="Cambria Math" w:hAnsi="Cambria Math"/>
                <w:i/>
              </w:rPr>
            </m:ctrlPr>
          </m:sSubSupPr>
          <m:e>
            <m:r>
              <w:rPr>
                <w:rFonts w:ascii="Cambria Math" w:hAnsi="Cambria Math"/>
              </w:rPr>
              <m:t>N</m:t>
            </m:r>
          </m:e>
          <m:sub>
            <m:r>
              <w:rPr>
                <w:rFonts w:ascii="Cambria Math" w:hAnsi="Cambria Math"/>
              </w:rPr>
              <m:t>delay</m:t>
            </m:r>
          </m:sub>
          <m:sup>
            <m:r>
              <w:rPr>
                <w:rFonts w:ascii="Cambria Math" w:hAnsi="Cambria Math"/>
              </w:rPr>
              <m:t>k</m:t>
            </m:r>
          </m:sup>
        </m:sSubSup>
      </m:oMath>
    </w:p>
    <w:p w14:paraId="096ABA31" w14:textId="77777777" w:rsidR="004F40D5" w:rsidRPr="00355A4C" w:rsidRDefault="004F40D5" w:rsidP="004F40D5">
      <w:pPr>
        <w:pStyle w:val="PL"/>
      </w:pPr>
      <w:r w:rsidRPr="00355A4C">
        <w:t xml:space="preserve">            {</w:t>
      </w:r>
    </w:p>
    <w:p w14:paraId="5E759076" w14:textId="77777777" w:rsidR="004F40D5" w:rsidRPr="00355A4C" w:rsidRDefault="004F40D5" w:rsidP="004F40D5">
      <w:pPr>
        <w:pStyle w:val="PL"/>
      </w:pPr>
      <w:r w:rsidRPr="00355A4C">
        <w:t xml:space="preserve">                intendedEnergy += currentEnergy;</w:t>
      </w:r>
    </w:p>
    <w:p w14:paraId="5F33F494" w14:textId="77777777" w:rsidR="004F40D5" w:rsidRPr="00355A4C" w:rsidRDefault="004F40D5" w:rsidP="004F40D5">
      <w:pPr>
        <w:pStyle w:val="PL"/>
      </w:pPr>
    </w:p>
    <w:p w14:paraId="673AB951" w14:textId="77777777" w:rsidR="004F40D5" w:rsidRPr="00355A4C" w:rsidRDefault="004F40D5" w:rsidP="004F40D5">
      <w:pPr>
        <w:pStyle w:val="PL"/>
      </w:pPr>
      <w:r w:rsidRPr="00355A4C">
        <w:t xml:space="preserve">                /* The randomization at the energy build up affects where the sparse taps are located */</w:t>
      </w:r>
    </w:p>
    <w:p w14:paraId="52E43350" w14:textId="77777777" w:rsidR="004F40D5" w:rsidRPr="00355A4C" w:rsidRDefault="004F40D5" w:rsidP="004F40D5">
      <w:pPr>
        <w:pStyle w:val="PL"/>
      </w:pPr>
      <w:r w:rsidRPr="00355A4C">
        <w:t xml:space="preserve">                energyBuildup += currentEnergy + 0.1 * random_number </w:t>
      </w:r>
    </w:p>
    <w:p w14:paraId="17916A91" w14:textId="77777777" w:rsidR="004F40D5" w:rsidRPr="00355A4C" w:rsidRDefault="004F40D5" w:rsidP="004F40D5">
      <w:pPr>
        <w:pStyle w:val="PL"/>
      </w:pPr>
    </w:p>
    <w:p w14:paraId="40B202BC" w14:textId="77777777" w:rsidR="004F40D5" w:rsidRPr="00355A4C" w:rsidRDefault="004F40D5" w:rsidP="004F40D5">
      <w:pPr>
        <w:pStyle w:val="PL"/>
      </w:pPr>
      <w:r w:rsidRPr="00355A4C">
        <w:t xml:space="preserve">                if ( energyBuildup &gt;= 1.0f ) /* A new filter tap is added at this condition */</w:t>
      </w:r>
    </w:p>
    <w:p w14:paraId="081FB9C5" w14:textId="77777777" w:rsidR="004F40D5" w:rsidRPr="00355A4C" w:rsidRDefault="004F40D5" w:rsidP="004F40D5">
      <w:pPr>
        <w:pStyle w:val="PL"/>
      </w:pPr>
      <w:r w:rsidRPr="00355A4C">
        <w:t xml:space="preserve">                {</w:t>
      </w:r>
    </w:p>
    <w:p w14:paraId="44267B61" w14:textId="77777777" w:rsidR="004F40D5" w:rsidRPr="00355A4C" w:rsidRDefault="004F40D5" w:rsidP="004F40D5">
      <w:pPr>
        <w:pStyle w:val="PL"/>
      </w:pPr>
      <w:r w:rsidRPr="00355A4C">
        <w:t xml:space="preserve">                    /* Four efficient phase operations: n*pi/2, n=0,1,2,3 */</w:t>
      </w:r>
    </w:p>
    <w:p w14:paraId="135816A7" w14:textId="77777777" w:rsidR="004F40D5" w:rsidRPr="00355A4C" w:rsidRDefault="004F40D5" w:rsidP="004F40D5">
      <w:pPr>
        <w:pStyle w:val="PL"/>
      </w:pPr>
      <w:r w:rsidRPr="00355A4C">
        <w:t xml:space="preserve">                    </w:t>
      </w:r>
      <m:oMath>
        <m:sSubSup>
          <m:sSubSupPr>
            <m:ctrlPr>
              <w:rPr>
                <w:rFonts w:ascii="Cambria Math" w:hAnsi="Cambria Math"/>
                <w:i/>
              </w:rPr>
            </m:ctrlPr>
          </m:sSubSupPr>
          <m:e>
            <m:r>
              <w:rPr>
                <w:rFonts w:ascii="Cambria Math" w:hAnsi="Cambria Math"/>
              </w:rPr>
              <m:t>ϕ</m:t>
            </m:r>
          </m:e>
          <m:sub>
            <m:d>
              <m:dPr>
                <m:ctrlPr>
                  <w:ins w:id="3136" w:author="Lasse J. Laaksonen (Nokia)" w:date="2025-10-09T14:38:00Z" w16du:dateUtc="2025-10-09T11:38:00Z">
                    <w:rPr>
                      <w:rFonts w:ascii="Cambria Math" w:hAnsi="Cambria Math"/>
                      <w:i/>
                    </w:rPr>
                  </w:ins>
                </m:ctrlPr>
              </m:dPr>
              <m:e>
                <m:sSubSup>
                  <m:sSubSupPr>
                    <m:ctrlPr>
                      <w:ins w:id="3137" w:author="Lasse J. Laaksonen (Nokia)" w:date="2025-10-09T14:38:00Z" w16du:dateUtc="2025-10-09T11:38:00Z">
                        <w:rPr>
                          <w:rFonts w:ascii="Cambria Math" w:hAnsi="Cambria Math"/>
                          <w:i/>
                        </w:rPr>
                      </w:ins>
                    </m:ctrlPr>
                  </m:sSubSupPr>
                  <m:e>
                    <m:r>
                      <w:ins w:id="3138" w:author="Lasse J. Laaksonen (Nokia)" w:date="2025-10-09T14:38:00Z" w16du:dateUtc="2025-10-09T11:38:00Z">
                        <w:rPr>
                          <w:rFonts w:ascii="Cambria Math" w:hAnsi="Cambria Math"/>
                        </w:rPr>
                        <m:t>N</m:t>
                      </w:ins>
                    </m:r>
                  </m:e>
                  <m:sub>
                    <m:r>
                      <w:ins w:id="3139" w:author="Lasse J. Laaksonen (Nokia)" w:date="2025-10-09T14:38:00Z" w16du:dateUtc="2025-10-09T11:38:00Z">
                        <m:rPr>
                          <m:sty m:val="p"/>
                        </m:rPr>
                        <w:rPr>
                          <w:rFonts w:ascii="Cambria Math" w:hAnsi="Cambria Math"/>
                        </w:rPr>
                        <m:t xml:space="preserve">delay_taps </m:t>
                      </w:ins>
                    </m:r>
                    <m:ctrlPr>
                      <w:ins w:id="3140" w:author="Lasse J. Laaksonen (Nokia)" w:date="2025-10-09T14:38:00Z" w16du:dateUtc="2025-10-09T11:38:00Z">
                        <w:rPr>
                          <w:rFonts w:ascii="Cambria Math" w:hAnsi="Cambria Math"/>
                        </w:rPr>
                      </w:ins>
                    </m:ctrlPr>
                  </m:sub>
                  <m:sup>
                    <m:r>
                      <w:ins w:id="3141" w:author="Lasse J. Laaksonen (Nokia)" w:date="2025-10-09T14:38:00Z" w16du:dateUtc="2025-10-09T11:38:00Z">
                        <w:rPr>
                          <w:rFonts w:ascii="Cambria Math" w:hAnsi="Cambria Math"/>
                        </w:rPr>
                        <m:t>k</m:t>
                      </w:ins>
                    </m:r>
                  </m:sup>
                </m:sSubSup>
                <m:r>
                  <w:ins w:id="3142" w:author="Lasse J. Laaksonen (Nokia)" w:date="2025-10-09T14:38:00Z" w16du:dateUtc="2025-10-09T11:38:00Z">
                    <m:rPr>
                      <m:sty m:val="p"/>
                    </m:rPr>
                    <w:rPr>
                      <w:rFonts w:ascii="Cambria Math" w:hAnsi="Cambria Math"/>
                    </w:rPr>
                    <m:t>+ 1</m:t>
                  </w:ins>
                </m:r>
              </m:e>
            </m:d>
            <m:r>
              <w:del w:id="3143" w:author="Lasse J. Laaksonen (Nokia)" w:date="2025-10-09T14:38:00Z" w16du:dateUtc="2025-10-09T11:38:00Z">
                <m:rPr>
                  <m:sty m:val="p"/>
                </m:rPr>
                <w:rPr>
                  <w:rFonts w:ascii="Cambria Math" w:hAnsi="Cambria Math"/>
                </w:rPr>
                <m:t>tap</m:t>
              </w:del>
            </m:r>
          </m:sub>
          <m:sup>
            <m:r>
              <w:rPr>
                <w:rFonts w:ascii="Cambria Math" w:hAnsi="Cambria Math"/>
              </w:rPr>
              <m:t>k</m:t>
            </m:r>
          </m:sup>
        </m:sSubSup>
      </m:oMath>
      <w:r w:rsidRPr="00355A4C">
        <w:t xml:space="preserve"> = n*pi/2 with random number 1, 2, 3 ,or 4</w:t>
      </w:r>
    </w:p>
    <w:p w14:paraId="3569B30D" w14:textId="77777777" w:rsidR="004F40D5" w:rsidRPr="00355A4C" w:rsidRDefault="004F40D5" w:rsidP="004F40D5">
      <w:pPr>
        <w:pStyle w:val="PL"/>
      </w:pPr>
    </w:p>
    <w:p w14:paraId="3306BDE9" w14:textId="77777777" w:rsidR="004F40D5" w:rsidRPr="00355A4C" w:rsidRDefault="004F40D5" w:rsidP="004F40D5">
      <w:pPr>
        <w:pStyle w:val="PL"/>
      </w:pPr>
      <w:r w:rsidRPr="00355A4C">
        <w:t xml:space="preserve">                    /* Set the tap pointer to point to the determined sample at the loop buffer */</w:t>
      </w:r>
    </w:p>
    <w:p w14:paraId="24B0525D" w14:textId="77777777" w:rsidR="004F40D5" w:rsidRPr="00355A4C" w:rsidRDefault="004F40D5" w:rsidP="004F40D5">
      <w:pPr>
        <w:pStyle w:val="PL"/>
      </w:pPr>
      <w:r w:rsidRPr="00355A4C">
        <w:t xml:space="preserve">                    </w:t>
      </w:r>
      <m:oMath>
        <m:sSubSup>
          <m:sSubSupPr>
            <m:ctrlPr>
              <w:rPr>
                <w:rFonts w:ascii="Cambria Math" w:hAnsi="Cambria Math"/>
                <w:i/>
              </w:rPr>
            </m:ctrlPr>
          </m:sSubSupPr>
          <m:e>
            <m:r>
              <w:rPr>
                <w:rFonts w:ascii="Cambria Math" w:hAnsi="Cambria Math"/>
              </w:rPr>
              <m:t>n</m:t>
            </m:r>
          </m:e>
          <m:sub>
            <m:d>
              <m:dPr>
                <m:ctrlPr>
                  <w:ins w:id="3144" w:author="Lasse J. Laaksonen (Nokia)" w:date="2025-10-09T14:38:00Z" w16du:dateUtc="2025-10-09T11:38:00Z">
                    <w:rPr>
                      <w:rFonts w:ascii="Cambria Math" w:hAnsi="Cambria Math"/>
                      <w:i/>
                    </w:rPr>
                  </w:ins>
                </m:ctrlPr>
              </m:dPr>
              <m:e>
                <m:sSubSup>
                  <m:sSubSupPr>
                    <m:ctrlPr>
                      <w:ins w:id="3145" w:author="Lasse J. Laaksonen (Nokia)" w:date="2025-10-09T14:38:00Z" w16du:dateUtc="2025-10-09T11:38:00Z">
                        <w:rPr>
                          <w:rFonts w:ascii="Cambria Math" w:hAnsi="Cambria Math"/>
                          <w:i/>
                        </w:rPr>
                      </w:ins>
                    </m:ctrlPr>
                  </m:sSubSupPr>
                  <m:e>
                    <m:r>
                      <w:ins w:id="3146" w:author="Lasse J. Laaksonen (Nokia)" w:date="2025-10-09T14:38:00Z" w16du:dateUtc="2025-10-09T11:38:00Z">
                        <w:rPr>
                          <w:rFonts w:ascii="Cambria Math" w:hAnsi="Cambria Math"/>
                        </w:rPr>
                        <m:t>N</m:t>
                      </w:ins>
                    </m:r>
                  </m:e>
                  <m:sub>
                    <m:r>
                      <w:ins w:id="3147" w:author="Lasse J. Laaksonen (Nokia)" w:date="2025-10-09T14:38:00Z" w16du:dateUtc="2025-10-09T11:38:00Z">
                        <m:rPr>
                          <m:sty m:val="p"/>
                        </m:rPr>
                        <w:rPr>
                          <w:rFonts w:ascii="Cambria Math" w:hAnsi="Cambria Math"/>
                        </w:rPr>
                        <m:t xml:space="preserve">delay_taps </m:t>
                      </w:ins>
                    </m:r>
                    <m:ctrlPr>
                      <w:ins w:id="3148" w:author="Lasse J. Laaksonen (Nokia)" w:date="2025-10-09T14:38:00Z" w16du:dateUtc="2025-10-09T11:38:00Z">
                        <w:rPr>
                          <w:rFonts w:ascii="Cambria Math" w:hAnsi="Cambria Math"/>
                        </w:rPr>
                      </w:ins>
                    </m:ctrlPr>
                  </m:sub>
                  <m:sup>
                    <m:r>
                      <w:ins w:id="3149" w:author="Lasse J. Laaksonen (Nokia)" w:date="2025-10-09T14:38:00Z" w16du:dateUtc="2025-10-09T11:38:00Z">
                        <w:rPr>
                          <w:rFonts w:ascii="Cambria Math" w:hAnsi="Cambria Math"/>
                        </w:rPr>
                        <m:t>k</m:t>
                      </w:ins>
                    </m:r>
                  </m:sup>
                </m:sSubSup>
                <m:r>
                  <w:ins w:id="3150" w:author="Lasse J. Laaksonen (Nokia)" w:date="2025-10-09T14:38:00Z" w16du:dateUtc="2025-10-09T11:38:00Z">
                    <m:rPr>
                      <m:sty m:val="p"/>
                    </m:rPr>
                    <w:rPr>
                      <w:rFonts w:ascii="Cambria Math" w:hAnsi="Cambria Math"/>
                    </w:rPr>
                    <m:t>+ 1</m:t>
                  </w:ins>
                </m:r>
              </m:e>
            </m:d>
            <m:r>
              <w:del w:id="3151" w:author="Lasse J. Laaksonen (Nokia)" w:date="2025-10-09T14:38:00Z" w16du:dateUtc="2025-10-09T11:38:00Z">
                <m:rPr>
                  <m:sty m:val="p"/>
                </m:rPr>
                <w:rPr>
                  <w:rFonts w:ascii="Cambria Math" w:hAnsi="Cambria Math"/>
                </w:rPr>
                <m:t>tap</m:t>
              </w:del>
            </m:r>
          </m:sub>
          <m:sup>
            <m:r>
              <w:rPr>
                <w:rFonts w:ascii="Cambria Math" w:hAnsi="Cambria Math"/>
              </w:rPr>
              <m:t>k</m:t>
            </m:r>
          </m:sup>
        </m:sSubSup>
      </m:oMath>
      <w:r w:rsidRPr="00355A4C">
        <w:t xml:space="preserve"> = </w:t>
      </w:r>
      <m:oMath>
        <m:sSub>
          <m:sSubPr>
            <m:ctrlPr>
              <w:rPr>
                <w:rFonts w:ascii="Cambria Math" w:hAnsi="Cambria Math"/>
                <w:i/>
              </w:rPr>
            </m:ctrlPr>
          </m:sSubPr>
          <m:e>
            <m:r>
              <w:rPr>
                <w:rFonts w:ascii="Cambria Math" w:hAnsi="Cambria Math"/>
              </w:rPr>
              <m:t>i</m:t>
            </m:r>
          </m:e>
          <m:sub>
            <m:r>
              <w:rPr>
                <w:rFonts w:ascii="Cambria Math" w:hAnsi="Cambria Math"/>
              </w:rPr>
              <m:t>ts</m:t>
            </m:r>
          </m:sub>
        </m:sSub>
      </m:oMath>
    </w:p>
    <w:p w14:paraId="1B546E8A" w14:textId="77777777" w:rsidR="004F40D5" w:rsidRPr="00355A4C" w:rsidRDefault="004F40D5" w:rsidP="004F40D5">
      <w:pPr>
        <w:pStyle w:val="PL"/>
      </w:pPr>
    </w:p>
    <w:p w14:paraId="112152D1" w14:textId="77777777" w:rsidR="004F40D5" w:rsidRPr="00355A4C" w:rsidRDefault="004F40D5" w:rsidP="004F40D5">
      <w:pPr>
        <w:pStyle w:val="PL"/>
      </w:pPr>
      <w:r w:rsidRPr="00355A4C">
        <w:t xml:space="preserve">                    energyBuildup -= 1.0f; /* A tap is added, thus remove its energy from the buildup */</w:t>
      </w:r>
    </w:p>
    <w:p w14:paraId="4672D59F" w14:textId="77777777" w:rsidR="004F40D5" w:rsidRPr="00355A4C" w:rsidRDefault="004F40D5" w:rsidP="004F40D5">
      <w:pPr>
        <w:pStyle w:val="PL"/>
      </w:pPr>
      <w:r w:rsidRPr="00355A4C">
        <w:t xml:space="preserve">                    </w:t>
      </w:r>
      <m:oMath>
        <m:sSubSup>
          <m:sSubSupPr>
            <m:ctrlPr>
              <w:rPr>
                <w:rFonts w:ascii="Cambria Math" w:hAnsi="Cambria Math"/>
                <w:i/>
              </w:rPr>
            </m:ctrlPr>
          </m:sSubSupPr>
          <m:e>
            <m:r>
              <w:rPr>
                <w:rFonts w:ascii="Cambria Math" w:hAnsi="Cambria Math"/>
              </w:rPr>
              <m:t>N</m:t>
            </m:r>
          </m:e>
          <m:sub>
            <m:r>
              <m:rPr>
                <m:sty m:val="p"/>
              </m:rPr>
              <w:rPr>
                <w:rFonts w:ascii="Cambria Math" w:hAnsi="Cambria Math"/>
              </w:rPr>
              <m:t xml:space="preserve">delay_taps </m:t>
            </m:r>
            <m:ctrlPr>
              <w:rPr>
                <w:rFonts w:ascii="Cambria Math" w:hAnsi="Cambria Math"/>
              </w:rPr>
            </m:ctrlPr>
          </m:sub>
          <m:sup>
            <m:r>
              <w:rPr>
                <w:rFonts w:ascii="Cambria Math" w:hAnsi="Cambria Math"/>
              </w:rPr>
              <m:t>k</m:t>
            </m:r>
          </m:sup>
        </m:sSubSup>
      </m:oMath>
      <w:r w:rsidRPr="00355A4C">
        <w:t>++;</w:t>
      </w:r>
    </w:p>
    <w:p w14:paraId="3E7A095B" w14:textId="77777777" w:rsidR="004F40D5" w:rsidRPr="00355A4C" w:rsidRDefault="004F40D5" w:rsidP="004F40D5">
      <w:pPr>
        <w:pStyle w:val="PL"/>
      </w:pPr>
      <w:r w:rsidRPr="00355A4C">
        <w:t xml:space="preserve">                    actualizedEnergy += 1.0f;</w:t>
      </w:r>
    </w:p>
    <w:p w14:paraId="6AC5C4AB" w14:textId="77777777" w:rsidR="004F40D5" w:rsidRPr="00355A4C" w:rsidRDefault="004F40D5" w:rsidP="004F40D5">
      <w:pPr>
        <w:pStyle w:val="PL"/>
      </w:pPr>
      <w:r w:rsidRPr="00355A4C">
        <w:t xml:space="preserve">                }</w:t>
      </w:r>
    </w:p>
    <w:p w14:paraId="4016C171" w14:textId="77777777" w:rsidR="004F40D5" w:rsidRPr="00355A4C" w:rsidRDefault="004F40D5" w:rsidP="004F40D5">
      <w:pPr>
        <w:pStyle w:val="PL"/>
      </w:pPr>
      <w:r w:rsidRPr="00355A4C">
        <w:t xml:space="preserve">                currentEnergy *= </w:t>
      </w:r>
      <m:oMath>
        <m:sSup>
          <m:sSupPr>
            <m:ctrlPr>
              <w:rPr>
                <w:rFonts w:ascii="Cambria Math" w:hAnsi="Cambria Math"/>
                <w:i/>
              </w:rPr>
            </m:ctrlPr>
          </m:sSupPr>
          <m:e>
            <m:d>
              <m:dPr>
                <m:ctrlPr>
                  <w:rPr>
                    <w:rFonts w:ascii="Cambria Math" w:hAnsi="Cambria Math"/>
                    <w:i/>
                  </w:rPr>
                </m:ctrlPr>
              </m:dPr>
              <m:e>
                <m:r>
                  <w:rPr>
                    <w:rFonts w:ascii="Cambria Math" w:hAnsi="Cambria Math"/>
                  </w:rPr>
                  <m:t>attenuationFactorPerSampl</m:t>
                </m:r>
                <m:sSup>
                  <m:sSupPr>
                    <m:ctrlPr>
                      <w:rPr>
                        <w:rFonts w:ascii="Cambria Math" w:hAnsi="Cambria Math"/>
                        <w:i/>
                      </w:rPr>
                    </m:ctrlPr>
                  </m:sSupPr>
                  <m:e>
                    <m:r>
                      <w:rPr>
                        <w:rFonts w:ascii="Cambria Math" w:hAnsi="Cambria Math"/>
                      </w:rPr>
                      <m:t>e</m:t>
                    </m:r>
                  </m:e>
                  <m:sup>
                    <m:r>
                      <w:rPr>
                        <w:rFonts w:ascii="Cambria Math" w:hAnsi="Cambria Math"/>
                      </w:rPr>
                      <m:t>k</m:t>
                    </m:r>
                  </m:sup>
                </m:sSup>
              </m:e>
            </m:d>
          </m:e>
          <m:sup>
            <m:r>
              <w:rPr>
                <w:rFonts w:ascii="Cambria Math" w:hAnsi="Cambria Math"/>
              </w:rPr>
              <m:t>2</m:t>
            </m:r>
          </m:sup>
        </m:sSup>
      </m:oMath>
      <w:r w:rsidRPr="00355A4C">
        <w:t xml:space="preserve"> ;</w:t>
      </w:r>
    </w:p>
    <w:p w14:paraId="4407E67D" w14:textId="77777777" w:rsidR="004F40D5" w:rsidRPr="00355A4C" w:rsidRDefault="004F40D5" w:rsidP="004F40D5">
      <w:pPr>
        <w:pStyle w:val="PL"/>
      </w:pPr>
      <w:r w:rsidRPr="00355A4C">
        <w:t xml:space="preserve">            }</w:t>
      </w:r>
    </w:p>
    <w:p w14:paraId="7E222C76" w14:textId="77777777" w:rsidR="004F40D5" w:rsidRDefault="004F40D5" w:rsidP="004F40D5">
      <w:pPr>
        <w:pStyle w:val="PL"/>
        <w:rPr>
          <w:ins w:id="3152" w:author="Lasse J. Laaksonen (Nokia)" w:date="2025-10-09T14:39:00Z" w16du:dateUtc="2025-10-09T11:39:00Z"/>
        </w:rPr>
      </w:pPr>
      <w:r w:rsidRPr="00355A4C">
        <w:t xml:space="preserve">            </w:t>
      </w:r>
      <w:ins w:id="3153" w:author="Lasse J. Laaksonen (Nokia)" w:date="2025-10-09T14:39:00Z" w16du:dateUtc="2025-10-09T11:39:00Z">
        <w:r>
          <w:t>If (</w:t>
        </w:r>
      </w:ins>
      <m:oMath>
        <m:sSubSup>
          <m:sSubSupPr>
            <m:ctrlPr>
              <w:ins w:id="3154" w:author="Lasse J. Laaksonen (Nokia)" w:date="2025-10-09T14:39:00Z" w16du:dateUtc="2025-10-09T11:39:00Z">
                <w:rPr>
                  <w:rFonts w:ascii="Cambria Math" w:hAnsi="Cambria Math"/>
                  <w:i/>
                </w:rPr>
              </w:ins>
            </m:ctrlPr>
          </m:sSubSupPr>
          <m:e>
            <m:r>
              <w:ins w:id="3155" w:author="Lasse J. Laaksonen (Nokia)" w:date="2025-10-09T14:39:00Z" w16du:dateUtc="2025-10-09T11:39:00Z">
                <w:rPr>
                  <w:rFonts w:ascii="Cambria Math" w:hAnsi="Cambria Math"/>
                </w:rPr>
                <m:t>N</m:t>
              </w:ins>
            </m:r>
          </m:e>
          <m:sub>
            <m:r>
              <w:ins w:id="3156" w:author="Lasse J. Laaksonen (Nokia)" w:date="2025-10-09T14:39:00Z" w16du:dateUtc="2025-10-09T11:39:00Z">
                <m:rPr>
                  <m:sty m:val="p"/>
                </m:rPr>
                <w:rPr>
                  <w:rFonts w:ascii="Cambria Math" w:hAnsi="Cambria Math"/>
                </w:rPr>
                <m:t xml:space="preserve">delay_taps </m:t>
              </w:ins>
            </m:r>
            <m:ctrlPr>
              <w:ins w:id="3157" w:author="Lasse J. Laaksonen (Nokia)" w:date="2025-10-09T14:39:00Z" w16du:dateUtc="2025-10-09T11:39:00Z">
                <w:rPr>
                  <w:rFonts w:ascii="Cambria Math" w:hAnsi="Cambria Math"/>
                </w:rPr>
              </w:ins>
            </m:ctrlPr>
          </m:sub>
          <m:sup>
            <m:r>
              <w:ins w:id="3158" w:author="Lasse J. Laaksonen (Nokia)" w:date="2025-10-09T14:39:00Z" w16du:dateUtc="2025-10-09T11:39:00Z">
                <w:rPr>
                  <w:rFonts w:ascii="Cambria Math" w:hAnsi="Cambria Math"/>
                </w:rPr>
                <m:t>k</m:t>
              </w:ins>
            </m:r>
          </m:sup>
        </m:sSubSup>
      </m:oMath>
      <w:ins w:id="3159" w:author="Lasse J. Laaksonen (Nokia)" w:date="2025-10-09T14:39:00Z" w16du:dateUtc="2025-10-09T11:39:00Z">
        <w:r>
          <w:t>== 0)</w:t>
        </w:r>
      </w:ins>
    </w:p>
    <w:p w14:paraId="0010B005" w14:textId="77777777" w:rsidR="004F40D5" w:rsidRDefault="004F40D5" w:rsidP="004F40D5">
      <w:pPr>
        <w:pStyle w:val="PL"/>
        <w:rPr>
          <w:ins w:id="3160" w:author="Lasse J. Laaksonen (Nokia)" w:date="2025-10-09T14:39:00Z" w16du:dateUtc="2025-10-09T11:39:00Z"/>
        </w:rPr>
      </w:pPr>
      <w:ins w:id="3161" w:author="Lasse J. Laaksonen (Nokia)" w:date="2025-10-09T14:39:00Z" w16du:dateUtc="2025-10-09T11:39:00Z">
        <w:r>
          <w:tab/>
        </w:r>
        <w:r>
          <w:tab/>
        </w:r>
        <w:r>
          <w:tab/>
          <w:t>{</w:t>
        </w:r>
      </w:ins>
    </w:p>
    <w:p w14:paraId="1B3D5AC1" w14:textId="77777777" w:rsidR="004F40D5" w:rsidRPr="00B32DA3" w:rsidRDefault="004F40D5" w:rsidP="004F40D5">
      <w:pPr>
        <w:pStyle w:val="PL"/>
        <w:rPr>
          <w:ins w:id="3162" w:author="Lasse J. Laaksonen (Nokia)" w:date="2025-10-09T14:39:00Z" w16du:dateUtc="2025-10-09T11:39:00Z"/>
        </w:rPr>
      </w:pPr>
      <w:ins w:id="3163" w:author="Lasse J. Laaksonen (Nokia)" w:date="2025-10-09T14:39:00Z" w16du:dateUtc="2025-10-09T11:39:00Z">
        <w:r>
          <w:tab/>
        </w:r>
        <w:r>
          <w:tab/>
        </w:r>
        <w:r>
          <w:tab/>
        </w:r>
        <w:r>
          <w:tab/>
          <w:t xml:space="preserve">/* </w:t>
        </w:r>
        <w:r w:rsidRPr="00B32DA3">
          <w:t>Ensure at least 1 filter tap. */</w:t>
        </w:r>
      </w:ins>
    </w:p>
    <w:p w14:paraId="1BCF54AA" w14:textId="77777777" w:rsidR="004F40D5" w:rsidRDefault="004F40D5" w:rsidP="004F40D5">
      <w:pPr>
        <w:pStyle w:val="PL"/>
        <w:rPr>
          <w:ins w:id="3164" w:author="Lasse J. Laaksonen (Nokia)" w:date="2025-10-09T14:39:00Z" w16du:dateUtc="2025-10-09T11:39:00Z"/>
        </w:rPr>
      </w:pPr>
      <w:ins w:id="3165" w:author="Lasse J. Laaksonen (Nokia)" w:date="2025-10-09T14:39:00Z" w16du:dateUtc="2025-10-09T11:39:00Z">
        <w:r>
          <w:tab/>
        </w:r>
        <w:r>
          <w:tab/>
        </w:r>
        <w:r>
          <w:tab/>
        </w:r>
        <w:r>
          <w:tab/>
        </w:r>
      </w:ins>
      <m:oMath>
        <m:sSubSup>
          <m:sSubSupPr>
            <m:ctrlPr>
              <w:ins w:id="3166" w:author="Lasse J. Laaksonen (Nokia)" w:date="2025-10-09T14:39:00Z" w16du:dateUtc="2025-10-09T11:39:00Z">
                <w:rPr>
                  <w:rFonts w:ascii="Cambria Math" w:hAnsi="Cambria Math"/>
                  <w:i/>
                </w:rPr>
              </w:ins>
            </m:ctrlPr>
          </m:sSubSupPr>
          <m:e>
            <m:r>
              <w:ins w:id="3167" w:author="Lasse J. Laaksonen (Nokia)" w:date="2025-10-09T14:39:00Z" w16du:dateUtc="2025-10-09T11:39:00Z">
                <w:rPr>
                  <w:rFonts w:ascii="Cambria Math" w:hAnsi="Cambria Math"/>
                </w:rPr>
                <m:t>N</m:t>
              </w:ins>
            </m:r>
          </m:e>
          <m:sub>
            <m:r>
              <w:ins w:id="3168" w:author="Lasse J. Laaksonen (Nokia)" w:date="2025-10-09T14:39:00Z" w16du:dateUtc="2025-10-09T11:39:00Z">
                <m:rPr>
                  <m:sty m:val="p"/>
                </m:rPr>
                <w:rPr>
                  <w:rFonts w:ascii="Cambria Math" w:hAnsi="Cambria Math"/>
                </w:rPr>
                <m:t xml:space="preserve">delay_taps </m:t>
              </w:ins>
            </m:r>
            <m:ctrlPr>
              <w:ins w:id="3169" w:author="Lasse J. Laaksonen (Nokia)" w:date="2025-10-09T14:39:00Z" w16du:dateUtc="2025-10-09T11:39:00Z">
                <w:rPr>
                  <w:rFonts w:ascii="Cambria Math" w:hAnsi="Cambria Math"/>
                </w:rPr>
              </w:ins>
            </m:ctrlPr>
          </m:sub>
          <m:sup>
            <m:r>
              <w:ins w:id="3170" w:author="Lasse J. Laaksonen (Nokia)" w:date="2025-10-09T14:39:00Z" w16du:dateUtc="2025-10-09T11:39:00Z">
                <w:rPr>
                  <w:rFonts w:ascii="Cambria Math" w:hAnsi="Cambria Math"/>
                </w:rPr>
                <m:t>k</m:t>
              </w:ins>
            </m:r>
          </m:sup>
        </m:sSubSup>
        <m:r>
          <w:ins w:id="3171" w:author="Lasse J. Laaksonen (Nokia)" w:date="2025-10-09T14:39:00Z" w16du:dateUtc="2025-10-09T11:39:00Z">
            <w:rPr>
              <w:rFonts w:ascii="Cambria Math" w:hAnsi="Cambria Math"/>
            </w:rPr>
            <m:t>=1</m:t>
          </w:ins>
        </m:r>
      </m:oMath>
    </w:p>
    <w:p w14:paraId="7BEFC7DC" w14:textId="77777777" w:rsidR="004F40D5" w:rsidRDefault="004F40D5" w:rsidP="004F40D5">
      <w:pPr>
        <w:pStyle w:val="PL"/>
        <w:rPr>
          <w:ins w:id="3172" w:author="Lasse J. Laaksonen (Nokia)" w:date="2025-10-09T14:39:00Z" w16du:dateUtc="2025-10-09T11:39:00Z"/>
        </w:rPr>
      </w:pPr>
      <w:ins w:id="3173" w:author="Lasse J. Laaksonen (Nokia)" w:date="2025-10-09T14:39:00Z" w16du:dateUtc="2025-10-09T11:39:00Z">
        <w:r>
          <w:tab/>
        </w:r>
        <w:r>
          <w:tab/>
        </w:r>
        <w:r>
          <w:tab/>
        </w:r>
        <w:r>
          <w:tab/>
        </w:r>
      </w:ins>
      <m:oMath>
        <m:sSubSup>
          <m:sSubSupPr>
            <m:ctrlPr>
              <w:ins w:id="3174" w:author="Lasse J. Laaksonen (Nokia)" w:date="2025-10-09T14:39:00Z" w16du:dateUtc="2025-10-09T11:39:00Z">
                <w:rPr>
                  <w:rFonts w:ascii="Cambria Math" w:hAnsi="Cambria Math"/>
                  <w:i/>
                </w:rPr>
              </w:ins>
            </m:ctrlPr>
          </m:sSubSupPr>
          <m:e>
            <m:r>
              <w:ins w:id="3175" w:author="Lasse J. Laaksonen (Nokia)" w:date="2025-10-09T14:39:00Z" w16du:dateUtc="2025-10-09T11:39:00Z">
                <w:rPr>
                  <w:rFonts w:ascii="Cambria Math" w:hAnsi="Cambria Math"/>
                </w:rPr>
                <m:t>ϕ</m:t>
              </w:ins>
            </m:r>
          </m:e>
          <m:sub>
            <m:r>
              <w:ins w:id="3176" w:author="Lasse J. Laaksonen (Nokia)" w:date="2025-10-09T14:39:00Z" w16du:dateUtc="2025-10-09T11:39:00Z">
                <m:rPr>
                  <m:sty m:val="p"/>
                </m:rPr>
                <w:rPr>
                  <w:rFonts w:ascii="Cambria Math" w:hAnsi="Cambria Math"/>
                </w:rPr>
                <m:t>1</m:t>
              </w:ins>
            </m:r>
          </m:sub>
          <m:sup>
            <m:r>
              <w:ins w:id="3177" w:author="Lasse J. Laaksonen (Nokia)" w:date="2025-10-09T14:39:00Z" w16du:dateUtc="2025-10-09T11:39:00Z">
                <w:rPr>
                  <w:rFonts w:ascii="Cambria Math" w:hAnsi="Cambria Math"/>
                </w:rPr>
                <m:t>k</m:t>
              </w:ins>
            </m:r>
          </m:sup>
        </m:sSubSup>
      </m:oMath>
      <w:ins w:id="3178" w:author="Lasse J. Laaksonen (Nokia)" w:date="2025-10-09T14:39:00Z" w16du:dateUtc="2025-10-09T11:39:00Z">
        <w:r w:rsidRPr="00B32C7F">
          <w:t xml:space="preserve"> = n*pi/2 with random number 1, 2, 3 ,or 4</w:t>
        </w:r>
      </w:ins>
    </w:p>
    <w:p w14:paraId="38D3356A" w14:textId="77777777" w:rsidR="004F40D5" w:rsidRDefault="004F40D5" w:rsidP="004F40D5">
      <w:pPr>
        <w:pStyle w:val="PL"/>
        <w:rPr>
          <w:ins w:id="3179" w:author="Lasse J. Laaksonen (Nokia)" w:date="2025-10-09T14:39:00Z" w16du:dateUtc="2025-10-09T11:39:00Z"/>
        </w:rPr>
      </w:pPr>
      <w:ins w:id="3180" w:author="Lasse J. Laaksonen (Nokia)" w:date="2025-10-09T14:39:00Z" w16du:dateUtc="2025-10-09T11:39:00Z">
        <w:r>
          <w:tab/>
        </w:r>
        <w:r>
          <w:tab/>
        </w:r>
        <w:r>
          <w:tab/>
        </w:r>
        <w:r>
          <w:tab/>
        </w:r>
      </w:ins>
      <m:oMath>
        <m:sSubSup>
          <m:sSubSupPr>
            <m:ctrlPr>
              <w:ins w:id="3181" w:author="Lasse J. Laaksonen (Nokia)" w:date="2025-10-09T14:39:00Z" w16du:dateUtc="2025-10-09T11:39:00Z">
                <w:rPr>
                  <w:rFonts w:ascii="Cambria Math" w:hAnsi="Cambria Math"/>
                  <w:i/>
                </w:rPr>
              </w:ins>
            </m:ctrlPr>
          </m:sSubSupPr>
          <m:e>
            <m:r>
              <w:ins w:id="3182" w:author="Lasse J. Laaksonen (Nokia)" w:date="2025-10-09T14:39:00Z" w16du:dateUtc="2025-10-09T11:39:00Z">
                <w:rPr>
                  <w:rFonts w:ascii="Cambria Math" w:hAnsi="Cambria Math"/>
                </w:rPr>
                <m:t>n</m:t>
              </w:ins>
            </m:r>
          </m:e>
          <m:sub>
            <m:r>
              <w:ins w:id="3183" w:author="Lasse J. Laaksonen (Nokia)" w:date="2025-10-09T14:39:00Z" w16du:dateUtc="2025-10-09T11:39:00Z">
                <m:rPr>
                  <m:sty m:val="p"/>
                </m:rPr>
                <w:rPr>
                  <w:rFonts w:ascii="Cambria Math" w:hAnsi="Cambria Math"/>
                </w:rPr>
                <m:t>1</m:t>
              </w:ins>
            </m:r>
          </m:sub>
          <m:sup>
            <m:r>
              <w:ins w:id="3184" w:author="Lasse J. Laaksonen (Nokia)" w:date="2025-10-09T14:39:00Z" w16du:dateUtc="2025-10-09T11:39:00Z">
                <w:rPr>
                  <w:rFonts w:ascii="Cambria Math" w:hAnsi="Cambria Math"/>
                </w:rPr>
                <m:t>k</m:t>
              </w:ins>
            </m:r>
          </m:sup>
        </m:sSubSup>
      </m:oMath>
      <w:ins w:id="3185" w:author="Lasse J. Laaksonen (Nokia)" w:date="2025-10-09T14:39:00Z" w16du:dateUtc="2025-10-09T11:39:00Z">
        <w:r w:rsidRPr="00B32C7F">
          <w:t xml:space="preserve"> = </w:t>
        </w:r>
      </w:ins>
      <m:oMath>
        <m:r>
          <w:ins w:id="3186" w:author="Lasse J. Laaksonen (Nokia)" w:date="2025-10-09T14:39:00Z" w16du:dateUtc="2025-10-09T11:39:00Z">
            <w:rPr>
              <w:rFonts w:ascii="Cambria Math" w:hAnsi="Cambria Math"/>
            </w:rPr>
            <m:t>1</m:t>
          </w:ins>
        </m:r>
      </m:oMath>
    </w:p>
    <w:p w14:paraId="19B4EBF7" w14:textId="77777777" w:rsidR="004F40D5" w:rsidRDefault="004F40D5" w:rsidP="004F40D5">
      <w:pPr>
        <w:pStyle w:val="PL"/>
        <w:rPr>
          <w:ins w:id="3187" w:author="Lasse J. Laaksonen (Nokia)" w:date="2025-10-09T14:39:00Z" w16du:dateUtc="2025-10-09T11:39:00Z"/>
        </w:rPr>
      </w:pPr>
      <w:ins w:id="3188" w:author="Lasse J. Laaksonen (Nokia)" w:date="2025-10-09T14:39:00Z" w16du:dateUtc="2025-10-09T11:39:00Z">
        <w:r>
          <w:tab/>
        </w:r>
        <w:r>
          <w:tab/>
        </w:r>
        <w:r>
          <w:tab/>
        </w:r>
        <w:r>
          <w:tab/>
        </w:r>
        <w:r w:rsidRPr="00B32C7F">
          <w:t>actualizedEnergy = 1.0f;</w:t>
        </w:r>
      </w:ins>
    </w:p>
    <w:p w14:paraId="4CCD2F02" w14:textId="77777777" w:rsidR="004F40D5" w:rsidRPr="00355A4C" w:rsidRDefault="004F40D5" w:rsidP="004F40D5">
      <w:pPr>
        <w:pStyle w:val="PL"/>
      </w:pPr>
      <w:ins w:id="3189" w:author="Lasse J. Laaksonen (Nokia)" w:date="2025-10-09T14:39:00Z" w16du:dateUtc="2025-10-09T11:39:00Z">
        <w:r>
          <w:tab/>
        </w:r>
        <w:r>
          <w:tab/>
        </w:r>
        <w:r>
          <w:tab/>
          <w:t>}</w:t>
        </w:r>
      </w:ins>
      <m:oMath>
        <m:sSubSup>
          <m:sSubSupPr>
            <m:ctrlPr>
              <w:del w:id="3190" w:author="Lasse J. Laaksonen (Nokia)" w:date="2025-10-09T14:39:00Z" w16du:dateUtc="2025-10-09T11:39:00Z">
                <w:rPr>
                  <w:rFonts w:ascii="Cambria Math" w:hAnsi="Cambria Math"/>
                  <w:i/>
                </w:rPr>
              </w:del>
            </m:ctrlPr>
          </m:sSubSupPr>
          <m:e>
            <m:r>
              <w:del w:id="3191" w:author="Lasse J. Laaksonen (Nokia)" w:date="2025-10-09T14:39:00Z" w16du:dateUtc="2025-10-09T11:39:00Z">
                <w:rPr>
                  <w:rFonts w:ascii="Cambria Math" w:hAnsi="Cambria Math"/>
                </w:rPr>
                <m:t>N</m:t>
              </w:del>
            </m:r>
          </m:e>
          <m:sub>
            <m:r>
              <w:del w:id="3192" w:author="Lasse J. Laaksonen (Nokia)" w:date="2025-10-09T14:39:00Z" w16du:dateUtc="2025-10-09T11:39:00Z">
                <m:rPr>
                  <m:sty m:val="p"/>
                </m:rPr>
                <w:rPr>
                  <w:rFonts w:ascii="Cambria Math" w:hAnsi="Cambria Math"/>
                </w:rPr>
                <m:t xml:space="preserve">delay_taps </m:t>
              </w:del>
            </m:r>
            <m:ctrlPr>
              <w:del w:id="3193" w:author="Lasse J. Laaksonen (Nokia)" w:date="2025-10-09T14:39:00Z" w16du:dateUtc="2025-10-09T11:39:00Z">
                <w:rPr>
                  <w:rFonts w:ascii="Cambria Math" w:hAnsi="Cambria Math"/>
                </w:rPr>
              </w:del>
            </m:ctrlPr>
          </m:sub>
          <m:sup>
            <m:r>
              <w:del w:id="3194" w:author="Lasse J. Laaksonen (Nokia)" w:date="2025-10-09T14:39:00Z" w16du:dateUtc="2025-10-09T11:39:00Z">
                <w:rPr>
                  <w:rFonts w:ascii="Cambria Math" w:hAnsi="Cambria Math"/>
                </w:rPr>
                <m:t>k</m:t>
              </w:del>
            </m:r>
          </m:sup>
        </m:sSubSup>
      </m:oMath>
      <w:del w:id="3195" w:author="Lasse J. Laaksonen (Nokia)" w:date="2025-10-09T14:39:00Z" w16du:dateUtc="2025-10-09T11:39:00Z">
        <w:r w:rsidRPr="00355A4C" w:rsidDel="00194C76">
          <w:delText xml:space="preserve">  = tap; /* Number of taps determined at the above random procedure */</w:delText>
        </w:r>
      </w:del>
    </w:p>
    <w:p w14:paraId="7691361E" w14:textId="77777777" w:rsidR="004F40D5" w:rsidRPr="00355A4C" w:rsidRDefault="004F40D5" w:rsidP="004F40D5">
      <w:pPr>
        <w:pStyle w:val="PL"/>
      </w:pPr>
      <w:r w:rsidRPr="00355A4C">
        <w:t xml:space="preserve">        }</w:t>
      </w:r>
    </w:p>
    <w:p w14:paraId="3BD6074C" w14:textId="77777777" w:rsidR="004F40D5" w:rsidRPr="00355A4C" w:rsidRDefault="004F40D5" w:rsidP="004F40D5">
      <w:pPr>
        <w:pStyle w:val="PL"/>
      </w:pPr>
      <w:r w:rsidRPr="00355A4C">
        <w:t xml:space="preserve">        </w:t>
      </w:r>
      <m:oMath>
        <m:sSubSup>
          <m:sSubSupPr>
            <m:ctrlPr>
              <w:rPr>
                <w:rFonts w:ascii="Cambria Math" w:hAnsi="Cambria Math"/>
                <w:i/>
              </w:rPr>
            </m:ctrlPr>
          </m:sSubSupPr>
          <m:e>
            <m:r>
              <w:rPr>
                <w:rFonts w:ascii="Cambria Math" w:hAnsi="Cambria Math"/>
              </w:rPr>
              <m:t>g</m:t>
            </m:r>
          </m:e>
          <m:sub>
            <m:r>
              <m:rPr>
                <m:sty m:val="p"/>
              </m:rPr>
              <w:rPr>
                <w:rFonts w:ascii="Cambria Math" w:hAnsi="Cambria Math"/>
              </w:rPr>
              <m:t>Eq</m:t>
            </m:r>
          </m:sub>
          <m:sup>
            <m:r>
              <w:rPr>
                <w:rFonts w:ascii="Cambria Math" w:hAnsi="Cambria Math"/>
              </w:rPr>
              <m:t>k</m:t>
            </m:r>
          </m:sup>
        </m:sSubSup>
        <m:r>
          <w:rPr>
            <w:rFonts w:ascii="Cambria Math" w:hAnsi="Cambria Math"/>
          </w:rPr>
          <m:t xml:space="preserve"> </m:t>
        </m:r>
      </m:oMath>
      <w:r w:rsidRPr="00355A4C">
        <w:t xml:space="preserve">= </w:t>
      </w:r>
      <m:oMath>
        <m:rad>
          <m:radPr>
            <m:degHide m:val="1"/>
            <m:ctrlPr>
              <w:rPr>
                <w:rFonts w:ascii="Cambria Math" w:hAnsi="Cambria Math"/>
                <w:b/>
                <w:bCs/>
                <w:i/>
              </w:rPr>
            </m:ctrlPr>
          </m:radPr>
          <m:deg/>
          <m:e>
            <m:sSubSup>
              <m:sSubSupPr>
                <m:ctrlPr>
                  <w:rPr>
                    <w:rFonts w:ascii="Cambria Math" w:hAnsi="Cambria Math"/>
                    <w:i/>
                  </w:rPr>
                </m:ctrlPr>
              </m:sSubSupPr>
              <m:e>
                <m:r>
                  <w:rPr>
                    <w:rFonts w:ascii="Cambria Math" w:hAnsi="Cambria Math"/>
                  </w:rPr>
                  <m:t>E</m:t>
                </m:r>
              </m:e>
              <m:sub>
                <m:r>
                  <m:rPr>
                    <m:sty m:val="p"/>
                  </m:rPr>
                  <w:rPr>
                    <w:rFonts w:ascii="Cambria Math" w:hAnsi="Cambria Math"/>
                  </w:rPr>
                  <m:t>rev</m:t>
                </m:r>
              </m:sub>
              <m:sup>
                <m:r>
                  <w:rPr>
                    <w:rFonts w:ascii="Cambria Math" w:hAnsi="Cambria Math"/>
                  </w:rPr>
                  <m:t>k</m:t>
                </m:r>
              </m:sup>
            </m:sSubSup>
          </m:e>
        </m:rad>
      </m:oMath>
      <w:r w:rsidRPr="00355A4C">
        <w:t xml:space="preserve">  /* Determined reverb spectrum */</w:t>
      </w:r>
    </w:p>
    <w:p w14:paraId="1CE2C5C1" w14:textId="77777777" w:rsidR="004F40D5" w:rsidRPr="00355A4C" w:rsidRDefault="004F40D5" w:rsidP="004F40D5">
      <w:pPr>
        <w:pStyle w:val="PL"/>
      </w:pPr>
      <w:r w:rsidRPr="00355A4C">
        <w:t xml:space="preserve">        </w:t>
      </w:r>
      <m:oMath>
        <m:sSubSup>
          <m:sSubSupPr>
            <m:ctrlPr>
              <w:rPr>
                <w:rFonts w:ascii="Cambria Math" w:hAnsi="Cambria Math"/>
                <w:i/>
              </w:rPr>
            </m:ctrlPr>
          </m:sSubSupPr>
          <m:e>
            <m:r>
              <w:rPr>
                <w:rFonts w:ascii="Cambria Math" w:hAnsi="Cambria Math"/>
              </w:rPr>
              <m:t>g</m:t>
            </m:r>
          </m:e>
          <m:sub>
            <m:r>
              <m:rPr>
                <m:sty m:val="p"/>
              </m:rPr>
              <w:rPr>
                <w:rFonts w:ascii="Cambria Math" w:hAnsi="Cambria Math"/>
              </w:rPr>
              <m:t>Eq</m:t>
            </m:r>
          </m:sub>
          <m:sup>
            <m:r>
              <w:rPr>
                <w:rFonts w:ascii="Cambria Math" w:hAnsi="Cambria Math"/>
              </w:rPr>
              <m:t>k</m:t>
            </m:r>
          </m:sup>
        </m:sSubSup>
        <m:r>
          <w:rPr>
            <w:rFonts w:ascii="Cambria Math" w:hAnsi="Cambria Math"/>
          </w:rPr>
          <m:t xml:space="preserve">= </m:t>
        </m:r>
        <m:sSubSup>
          <m:sSubSupPr>
            <m:ctrlPr>
              <w:rPr>
                <w:rFonts w:ascii="Cambria Math" w:hAnsi="Cambria Math"/>
                <w:i/>
              </w:rPr>
            </m:ctrlPr>
          </m:sSubSupPr>
          <m:e>
            <m:r>
              <w:rPr>
                <w:rFonts w:ascii="Cambria Math" w:hAnsi="Cambria Math"/>
              </w:rPr>
              <m:t>g</m:t>
            </m:r>
          </m:e>
          <m:sub>
            <m:r>
              <m:rPr>
                <m:sty m:val="p"/>
              </m:rPr>
              <w:rPr>
                <w:rFonts w:ascii="Cambria Math" w:hAnsi="Cambria Math"/>
              </w:rPr>
              <m:t>Eq</m:t>
            </m:r>
          </m:sub>
          <m:sup>
            <m:r>
              <w:rPr>
                <w:rFonts w:ascii="Cambria Math" w:hAnsi="Cambria Math"/>
              </w:rPr>
              <m:t>k</m:t>
            </m:r>
          </m:sup>
        </m:sSubSup>
        <m:rad>
          <m:radPr>
            <m:degHide m:val="1"/>
            <m:ctrlPr>
              <w:rPr>
                <w:rFonts w:ascii="Cambria Math" w:hAnsi="Cambria Math"/>
                <w:i/>
              </w:rPr>
            </m:ctrlPr>
          </m:radPr>
          <m:deg/>
          <m:e>
            <m:r>
              <m:rPr>
                <m:sty m:val="p"/>
              </m:rPr>
              <w:rPr>
                <w:rFonts w:ascii="Cambria Math" w:hAnsi="Cambria Math"/>
              </w:rPr>
              <m:t xml:space="preserve">intendedEnergy / actualizedEnergy </m:t>
            </m:r>
          </m:e>
        </m:rad>
      </m:oMath>
      <w:r w:rsidRPr="00355A4C">
        <w:t>/* Correction of random effects at the decorrelator design */</w:t>
      </w:r>
    </w:p>
    <w:p w14:paraId="42C93A1B" w14:textId="77777777" w:rsidR="004F40D5" w:rsidRPr="00355A4C" w:rsidRDefault="004F40D5" w:rsidP="004F40D5">
      <w:pPr>
        <w:pStyle w:val="PL"/>
      </w:pPr>
      <m:oMath>
        <m:r>
          <w:rPr>
            <w:rFonts w:ascii="Cambria Math" w:hAnsi="Cambria Math"/>
          </w:rPr>
          <m:t xml:space="preserve"> </m:t>
        </m:r>
        <m:sSubSup>
          <m:sSubSupPr>
            <m:ctrlPr>
              <w:rPr>
                <w:rFonts w:ascii="Cambria Math" w:hAnsi="Cambria Math"/>
                <w:i/>
              </w:rPr>
            </m:ctrlPr>
          </m:sSubSupPr>
          <m:e>
            <m:r>
              <w:rPr>
                <w:rFonts w:ascii="Cambria Math" w:hAnsi="Cambria Math"/>
              </w:rPr>
              <m:t>g</m:t>
            </m:r>
          </m:e>
          <m:sub>
            <m:r>
              <m:rPr>
                <m:sty m:val="p"/>
              </m:rPr>
              <w:rPr>
                <w:rFonts w:ascii="Cambria Math" w:hAnsi="Cambria Math"/>
              </w:rPr>
              <m:t>Eq</m:t>
            </m:r>
          </m:sub>
          <m:sup>
            <m:r>
              <w:rPr>
                <w:rFonts w:ascii="Cambria Math" w:hAnsi="Cambria Math"/>
              </w:rPr>
              <m:t>k</m:t>
            </m:r>
          </m:sup>
        </m:sSubSup>
        <m:r>
          <w:rPr>
            <w:rFonts w:ascii="Cambria Math" w:hAnsi="Cambria Math"/>
          </w:rPr>
          <m:t xml:space="preserve">= </m:t>
        </m:r>
        <m:sSubSup>
          <m:sSubSupPr>
            <m:ctrlPr>
              <w:rPr>
                <w:rFonts w:ascii="Cambria Math" w:hAnsi="Cambria Math"/>
                <w:i/>
              </w:rPr>
            </m:ctrlPr>
          </m:sSubSupPr>
          <m:e>
            <m:r>
              <w:rPr>
                <w:rFonts w:ascii="Cambria Math" w:hAnsi="Cambria Math"/>
              </w:rPr>
              <m:t>g</m:t>
            </m:r>
          </m:e>
          <m:sub>
            <m:r>
              <m:rPr>
                <m:sty m:val="p"/>
              </m:rPr>
              <w:rPr>
                <w:rFonts w:ascii="Cambria Math" w:hAnsi="Cambria Math"/>
              </w:rPr>
              <m:t>Eq</m:t>
            </m:r>
          </m:sub>
          <m:sup>
            <m:r>
              <w:rPr>
                <w:rFonts w:ascii="Cambria Math" w:hAnsi="Cambria Math"/>
              </w:rPr>
              <m:t>k</m:t>
            </m:r>
          </m:sup>
        </m:sSubSup>
        <m:rad>
          <m:radPr>
            <m:degHide m:val="1"/>
            <m:ctrlPr>
              <w:rPr>
                <w:rFonts w:ascii="Cambria Math" w:hAnsi="Cambria Math"/>
                <w:i/>
              </w:rPr>
            </m:ctrlPr>
          </m:radPr>
          <m:deg/>
          <m:e>
            <m:r>
              <m:rPr>
                <m:sty m:val="p"/>
              </m:rPr>
              <w:rPr>
                <w:rFonts w:ascii="Cambria Math" w:hAnsi="Cambria Math"/>
              </w:rPr>
              <m:t xml:space="preserve">0.5 </m:t>
            </m:r>
            <m:sSup>
              <m:sSupPr>
                <m:ctrlPr>
                  <w:rPr>
                    <w:rFonts w:ascii="Cambria Math" w:hAnsi="Cambria Math"/>
                  </w:rPr>
                </m:ctrlPr>
              </m:sSupPr>
              <m:e>
                <m:d>
                  <m:dPr>
                    <m:ctrlPr>
                      <w:rPr>
                        <w:rFonts w:ascii="Cambria Math" w:hAnsi="Cambria Math"/>
                      </w:rPr>
                    </m:ctrlPr>
                  </m:dPr>
                  <m:e>
                    <m:r>
                      <m:rPr>
                        <m:sty m:val="p"/>
                      </m:rPr>
                      <w:rPr>
                        <w:rFonts w:ascii="Cambria Math" w:hAnsi="Cambria Math"/>
                      </w:rPr>
                      <m:t xml:space="preserve"> 1- </m:t>
                    </m:r>
                    <m:sSup>
                      <m:sSupPr>
                        <m:ctrlPr>
                          <w:rPr>
                            <w:rFonts w:ascii="Cambria Math" w:hAnsi="Cambria Math"/>
                          </w:rPr>
                        </m:ctrlPr>
                      </m:sSupPr>
                      <m:e>
                        <m:r>
                          <m:rPr>
                            <m:sty m:val="p"/>
                          </m:rPr>
                          <w:rPr>
                            <w:rFonts w:ascii="Cambria Math" w:hAnsi="Cambria Math"/>
                          </w:rPr>
                          <m:t>(attenuationFactorPerSample</m:t>
                        </m:r>
                      </m:e>
                      <m:sup>
                        <m:r>
                          <w:rPr>
                            <w:rFonts w:ascii="Cambria Math" w:hAnsi="Cambria Math"/>
                          </w:rPr>
                          <m:t>k</m:t>
                        </m:r>
                      </m:sup>
                    </m:sSup>
                  </m:e>
                </m:d>
              </m:e>
              <m:sup>
                <m:r>
                  <w:rPr>
                    <w:rFonts w:ascii="Cambria Math" w:hAnsi="Cambria Math"/>
                  </w:rPr>
                  <m:t>2</m:t>
                </m:r>
              </m:sup>
            </m:sSup>
            <m:r>
              <m:rPr>
                <m:sty m:val="p"/>
              </m:rPr>
              <w:rPr>
                <w:rFonts w:ascii="Cambria Math" w:hAnsi="Cambria Math"/>
              </w:rPr>
              <m:t xml:space="preserve"> ) </m:t>
            </m:r>
          </m:e>
        </m:rad>
        <m:r>
          <w:rPr>
            <w:rFonts w:ascii="Cambria Math" w:hAnsi="Cambria Math"/>
          </w:rPr>
          <m:t xml:space="preserve"> </m:t>
        </m:r>
      </m:oMath>
      <w:r w:rsidRPr="00355A4C">
        <w:t xml:space="preserve">/* Correction of IIR decay rate */ </w:t>
      </w:r>
    </w:p>
    <w:p w14:paraId="3CC6F21A" w14:textId="77777777" w:rsidR="004F40D5" w:rsidRPr="00355A4C" w:rsidRDefault="004F40D5" w:rsidP="004F40D5">
      <w:pPr>
        <w:pStyle w:val="PL"/>
      </w:pPr>
    </w:p>
    <w:p w14:paraId="3742B68C" w14:textId="77777777" w:rsidR="004F40D5" w:rsidRPr="00355A4C" w:rsidRDefault="004F40D5" w:rsidP="004F40D5">
      <w:r w:rsidRPr="00355A4C">
        <w:lastRenderedPageBreak/>
        <w:t>The sequence of pseudo-random numbers is generated in a reproducible way by the following simple C-language function.</w:t>
      </w:r>
    </w:p>
    <w:p w14:paraId="1561F04E" w14:textId="77777777" w:rsidR="004F40D5" w:rsidRPr="00355A4C" w:rsidRDefault="004F40D5" w:rsidP="004F40D5">
      <w:pPr>
        <w:pStyle w:val="PL"/>
      </w:pPr>
      <w:r w:rsidRPr="00355A4C">
        <w:t>static uint16_t binRend_rand(</w:t>
      </w:r>
    </w:p>
    <w:p w14:paraId="694C92D6" w14:textId="77777777" w:rsidR="004F40D5" w:rsidRPr="00355A4C" w:rsidRDefault="004F40D5" w:rsidP="004F40D5">
      <w:pPr>
        <w:pStyle w:val="PL"/>
      </w:pPr>
      <w:r w:rsidRPr="00355A4C">
        <w:t xml:space="preserve">    REVERB_STRUCT_HANDLE hReverb /* i/o: binaural reverb handle          */</w:t>
      </w:r>
    </w:p>
    <w:p w14:paraId="39AA05EB" w14:textId="77777777" w:rsidR="004F40D5" w:rsidRPr="00355A4C" w:rsidRDefault="004F40D5" w:rsidP="004F40D5">
      <w:pPr>
        <w:pStyle w:val="PL"/>
      </w:pPr>
      <w:r w:rsidRPr="00355A4C">
        <w:t>)</w:t>
      </w:r>
    </w:p>
    <w:p w14:paraId="4AB1CA9B" w14:textId="77777777" w:rsidR="004F40D5" w:rsidRPr="00355A4C" w:rsidRDefault="004F40D5" w:rsidP="004F40D5">
      <w:pPr>
        <w:pStyle w:val="PL"/>
      </w:pPr>
      <w:r w:rsidRPr="00355A4C">
        <w:t>{</w:t>
      </w:r>
    </w:p>
    <w:p w14:paraId="21B68C07" w14:textId="77777777" w:rsidR="004F40D5" w:rsidRPr="00355A4C" w:rsidRDefault="004F40D5" w:rsidP="004F40D5">
      <w:pPr>
        <w:pStyle w:val="PL"/>
      </w:pPr>
      <w:r w:rsidRPr="00355A4C">
        <w:t xml:space="preserve">    hReverb-&gt;binRend_RandNext = hReverb-&gt;binRend_RandNext * 1103515245 + 12345;</w:t>
      </w:r>
    </w:p>
    <w:p w14:paraId="7326BBB6" w14:textId="77777777" w:rsidR="004F40D5" w:rsidRPr="00355A4C" w:rsidRDefault="004F40D5" w:rsidP="004F40D5">
      <w:pPr>
        <w:pStyle w:val="PL"/>
      </w:pPr>
    </w:p>
    <w:p w14:paraId="2FFC26C9" w14:textId="77777777" w:rsidR="004F40D5" w:rsidRPr="00355A4C" w:rsidRDefault="004F40D5" w:rsidP="004F40D5">
      <w:pPr>
        <w:pStyle w:val="PL"/>
      </w:pPr>
      <w:r w:rsidRPr="00355A4C">
        <w:t xml:space="preserve">    return (uint16_t) ( hReverb-&gt;binRend_RandNext / 65536 ) % 32768;</w:t>
      </w:r>
    </w:p>
    <w:p w14:paraId="7768B59F" w14:textId="77777777" w:rsidR="004F40D5" w:rsidRPr="00355A4C" w:rsidRDefault="004F40D5" w:rsidP="004F40D5">
      <w:pPr>
        <w:pStyle w:val="PL"/>
      </w:pPr>
      <w:r w:rsidRPr="00355A4C">
        <w:t xml:space="preserve">} </w:t>
      </w:r>
    </w:p>
    <w:p w14:paraId="070C9558" w14:textId="77777777" w:rsidR="004F40D5" w:rsidRPr="00355A4C" w:rsidRDefault="004F40D5" w:rsidP="004F40D5">
      <w:pPr>
        <w:pStyle w:val="PL"/>
      </w:pPr>
    </w:p>
    <w:p w14:paraId="08C9F8C2" w14:textId="77777777" w:rsidR="004F40D5" w:rsidRPr="00355A4C" w:rsidRDefault="004F40D5" w:rsidP="004F40D5">
      <w:r w:rsidRPr="00355A4C">
        <w:t xml:space="preserve">The initial value of </w:t>
      </w:r>
      <w:r w:rsidRPr="00355A4C">
        <w:rPr>
          <w:color w:val="000000"/>
        </w:rPr>
        <w:t xml:space="preserve">binRend_RandNext is 1. </w:t>
      </w:r>
      <w:r w:rsidRPr="00355A4C">
        <w:t xml:space="preserve">The attenuation factor </w:t>
      </w:r>
      <m:oMath>
        <m:r>
          <w:rPr>
            <w:rFonts w:ascii="Cambria Math" w:hAnsi="Cambria Math" w:cs="Consolas"/>
          </w:rPr>
          <m:t>attenuationFactorPerSample</m:t>
        </m:r>
      </m:oMath>
      <w:r w:rsidRPr="00355A4C">
        <w:t xml:space="preserve"> for each CLDFB band k is calculated according to the formula</w:t>
      </w:r>
    </w:p>
    <w:p w14:paraId="4758EF43" w14:textId="77777777" w:rsidR="004F40D5" w:rsidRPr="00355A4C" w:rsidRDefault="004F40D5" w:rsidP="004F40D5">
      <w:pPr>
        <w:pStyle w:val="EQ"/>
      </w:pPr>
      <w:r w:rsidRPr="00355A4C">
        <w:rPr>
          <w:iCs/>
        </w:rPr>
        <w:tab/>
      </w:r>
      <m:oMath>
        <m:r>
          <w:rPr>
            <w:rFonts w:ascii="Cambria Math" w:hAnsi="Cambria Math"/>
          </w:rPr>
          <m:t>attenuationFactorPerSampl</m:t>
        </m:r>
        <m:sSup>
          <m:sSupPr>
            <m:ctrlPr>
              <w:rPr>
                <w:rFonts w:ascii="Cambria Math" w:hAnsi="Cambria Math"/>
              </w:rPr>
            </m:ctrlPr>
          </m:sSupPr>
          <m:e>
            <m:r>
              <w:rPr>
                <w:rFonts w:ascii="Cambria Math" w:hAnsi="Cambria Math"/>
              </w:rPr>
              <m:t>e</m:t>
            </m:r>
          </m:e>
          <m:sup>
            <m:r>
              <w:rPr>
                <w:rFonts w:ascii="Cambria Math" w:hAnsi="Cambria Math"/>
              </w:rPr>
              <m:t>k</m:t>
            </m:r>
          </m:sup>
        </m:sSup>
      </m:oMath>
      <w:r w:rsidRPr="00355A4C">
        <w:rPr>
          <w:rFonts w:ascii="Consolas" w:hAnsi="Consolas"/>
        </w:rPr>
        <w:t xml:space="preserve"> </w:t>
      </w:r>
      <w:r w:rsidRPr="00355A4C">
        <w:rPr>
          <w:rFonts w:ascii="Consolas" w:hAnsi="Consolas"/>
          <w:sz w:val="19"/>
          <w:szCs w:val="19"/>
        </w:rPr>
        <w:t xml:space="preserve">= </w:t>
      </w:r>
      <m:oMath>
        <m:sSup>
          <m:sSupPr>
            <m:ctrlPr>
              <w:rPr>
                <w:rFonts w:ascii="Cambria Math" w:hAnsi="Cambria Math"/>
                <w:sz w:val="19"/>
                <w:szCs w:val="19"/>
              </w:rPr>
            </m:ctrlPr>
          </m:sSupPr>
          <m:e>
            <m:r>
              <m:rPr>
                <m:sty m:val="p"/>
              </m:rPr>
              <w:rPr>
                <w:rFonts w:ascii="Cambria Math" w:hAnsi="Cambria Math"/>
                <w:sz w:val="19"/>
                <w:szCs w:val="19"/>
              </w:rPr>
              <m:t>10</m:t>
            </m:r>
          </m:e>
          <m:sup>
            <m:r>
              <m:rPr>
                <m:sty m:val="p"/>
              </m:rPr>
              <w:rPr>
                <w:rFonts w:ascii="Cambria Math" w:hAnsi="Cambria Math"/>
                <w:sz w:val="19"/>
                <w:szCs w:val="19"/>
              </w:rPr>
              <m:t>-</m:t>
            </m:r>
            <m:f>
              <m:fPr>
                <m:ctrlPr>
                  <w:rPr>
                    <w:rFonts w:ascii="Cambria Math" w:hAnsi="Cambria Math"/>
                    <w:sz w:val="19"/>
                    <w:szCs w:val="19"/>
                  </w:rPr>
                </m:ctrlPr>
              </m:fPr>
              <m:num>
                <m:r>
                  <m:rPr>
                    <m:sty m:val="p"/>
                  </m:rPr>
                  <w:rPr>
                    <w:rFonts w:ascii="Cambria Math" w:hAnsi="Cambria Math"/>
                    <w:sz w:val="19"/>
                    <w:szCs w:val="19"/>
                  </w:rPr>
                  <m:t>3</m:t>
                </m:r>
              </m:num>
              <m:den>
                <m:sSubSup>
                  <m:sSubSupPr>
                    <m:ctrlPr>
                      <w:rPr>
                        <w:rFonts w:ascii="Cambria Math" w:hAnsi="Cambria Math"/>
                        <w:sz w:val="19"/>
                        <w:szCs w:val="19"/>
                      </w:rPr>
                    </m:ctrlPr>
                  </m:sSubSupPr>
                  <m:e>
                    <m:r>
                      <w:rPr>
                        <w:rFonts w:ascii="Cambria Math" w:hAnsi="Cambria Math"/>
                        <w:sz w:val="19"/>
                        <w:szCs w:val="19"/>
                      </w:rPr>
                      <m:t>N</m:t>
                    </m:r>
                  </m:e>
                  <m:sub>
                    <m:r>
                      <m:rPr>
                        <m:sty m:val="p"/>
                      </m:rPr>
                      <w:rPr>
                        <w:rFonts w:ascii="Cambria Math" w:hAnsi="Cambria Math"/>
                        <w:sz w:val="19"/>
                        <w:szCs w:val="19"/>
                      </w:rPr>
                      <m:t>rev</m:t>
                    </m:r>
                    <m:ctrlPr>
                      <w:rPr>
                        <w:rFonts w:ascii="Cambria Math" w:hAnsi="Cambria Math"/>
                        <w:iCs/>
                        <w:sz w:val="19"/>
                        <w:szCs w:val="19"/>
                      </w:rPr>
                    </m:ctrlPr>
                  </m:sub>
                  <m:sup>
                    <m:r>
                      <w:rPr>
                        <w:rFonts w:ascii="Cambria Math" w:hAnsi="Cambria Math"/>
                        <w:sz w:val="19"/>
                        <w:szCs w:val="19"/>
                      </w:rPr>
                      <m:t>k</m:t>
                    </m:r>
                  </m:sup>
                </m:sSubSup>
              </m:den>
            </m:f>
          </m:sup>
        </m:sSup>
      </m:oMath>
    </w:p>
    <w:p w14:paraId="39DFAD70" w14:textId="77777777" w:rsidR="004F40D5" w:rsidRPr="00355A4C" w:rsidRDefault="004F40D5" w:rsidP="004F40D5">
      <w:r w:rsidRPr="00355A4C">
        <w:t xml:space="preserve">with </w:t>
      </w:r>
      <m:oMath>
        <m:sSubSup>
          <m:sSubSupPr>
            <m:ctrlPr>
              <w:rPr>
                <w:rFonts w:ascii="Cambria Math" w:hAnsi="Cambria Math"/>
                <w:i/>
              </w:rPr>
            </m:ctrlPr>
          </m:sSubSupPr>
          <m:e>
            <m:r>
              <w:rPr>
                <w:rFonts w:ascii="Cambria Math" w:hAnsi="Cambria Math"/>
              </w:rPr>
              <m:t>N</m:t>
            </m:r>
          </m:e>
          <m:sub>
            <m:r>
              <w:rPr>
                <w:rFonts w:ascii="Cambria Math" w:hAnsi="Cambria Math"/>
              </w:rPr>
              <m:t>rev</m:t>
            </m:r>
          </m:sub>
          <m:sup>
            <m:r>
              <w:rPr>
                <w:rFonts w:ascii="Cambria Math" w:hAnsi="Cambria Math"/>
              </w:rPr>
              <m:t>k</m:t>
            </m:r>
          </m:sup>
        </m:sSubSup>
      </m:oMath>
      <w:r w:rsidRPr="00355A4C">
        <w:t xml:space="preserve"> the number of CLDFB time slots in the reverberation time </w:t>
      </w:r>
      <m:oMath>
        <m:r>
          <w:rPr>
            <w:rFonts w:ascii="Cambria Math" w:hAnsi="Cambria Math"/>
          </w:rPr>
          <m:t>RT60.</m:t>
        </m:r>
      </m:oMath>
      <w:r w:rsidRPr="00355A4C">
        <w:t xml:space="preserve"> The loop attenuation factor is given by</w:t>
      </w:r>
    </w:p>
    <w:p w14:paraId="550D8232" w14:textId="77777777" w:rsidR="004F40D5" w:rsidRPr="00355A4C" w:rsidRDefault="00000000" w:rsidP="004F40D5">
      <w:pPr>
        <w:pStyle w:val="EQ"/>
      </w:pPr>
      <m:oMathPara>
        <m:oMath>
          <m:sSup>
            <m:sSupPr>
              <m:ctrlPr>
                <w:rPr>
                  <w:rFonts w:ascii="Cambria Math" w:hAnsi="Cambria Math"/>
                </w:rPr>
              </m:ctrlPr>
            </m:sSupPr>
            <m:e>
              <m:r>
                <w:rPr>
                  <w:rFonts w:ascii="Cambria Math" w:hAnsi="Cambria Math"/>
                </w:rPr>
                <m:t>a</m:t>
              </m:r>
            </m:e>
            <m:sup>
              <m:r>
                <w:rPr>
                  <w:rFonts w:ascii="Cambria Math" w:hAnsi="Cambria Math"/>
                </w:rPr>
                <m:t>k</m:t>
              </m:r>
            </m:sup>
          </m:sSup>
          <m:r>
            <m:rPr>
              <m:sty m:val="p"/>
            </m:rPr>
            <w:rPr>
              <w:rFonts w:ascii="Cambria Math" w:hAnsi="Cambria Math"/>
            </w:rPr>
            <m:t>=</m:t>
          </m:r>
          <m:sSup>
            <m:sSupPr>
              <m:ctrlPr>
                <w:rPr>
                  <w:rFonts w:ascii="Cambria Math" w:hAnsi="Cambria Math"/>
                </w:rPr>
              </m:ctrlPr>
            </m:sSupPr>
            <m:e>
              <m:d>
                <m:dPr>
                  <m:ctrlPr>
                    <w:rPr>
                      <w:rFonts w:ascii="Cambria Math" w:hAnsi="Cambria Math" w:cs="Consolas"/>
                    </w:rPr>
                  </m:ctrlPr>
                </m:dPr>
                <m:e>
                  <m:sSup>
                    <m:sSupPr>
                      <m:ctrlPr>
                        <w:rPr>
                          <w:rFonts w:ascii="Cambria Math" w:hAnsi="Cambria Math" w:cs="Consolas"/>
                        </w:rPr>
                      </m:ctrlPr>
                    </m:sSupPr>
                    <m:e>
                      <m:r>
                        <m:rPr>
                          <m:sty m:val="p"/>
                        </m:rPr>
                        <w:rPr>
                          <w:rFonts w:ascii="Cambria Math" w:hAnsi="Cambria Math" w:cs="Consolas"/>
                        </w:rPr>
                        <m:t>10</m:t>
                      </m:r>
                    </m:e>
                    <m:sup>
                      <m:r>
                        <m:rPr>
                          <m:sty m:val="p"/>
                        </m:rPr>
                        <w:rPr>
                          <w:rFonts w:ascii="Cambria Math" w:hAnsi="Cambria Math" w:cs="Consolas"/>
                        </w:rPr>
                        <m:t>-</m:t>
                      </m:r>
                      <m:f>
                        <m:fPr>
                          <m:ctrlPr>
                            <w:rPr>
                              <w:rFonts w:ascii="Cambria Math" w:hAnsi="Cambria Math" w:cs="Consolas"/>
                            </w:rPr>
                          </m:ctrlPr>
                        </m:fPr>
                        <m:num>
                          <m:r>
                            <m:rPr>
                              <m:sty m:val="p"/>
                            </m:rPr>
                            <w:rPr>
                              <w:rFonts w:ascii="Cambria Math" w:hAnsi="Cambria Math" w:cs="Consolas"/>
                            </w:rPr>
                            <m:t>3</m:t>
                          </m:r>
                        </m:num>
                        <m:den>
                          <m:sSubSup>
                            <m:sSubSupPr>
                              <m:ctrlPr>
                                <w:rPr>
                                  <w:rFonts w:ascii="Cambria Math" w:hAnsi="Cambria Math" w:cs="Consolas"/>
                                </w:rPr>
                              </m:ctrlPr>
                            </m:sSubSupPr>
                            <m:e>
                              <m:r>
                                <w:rPr>
                                  <w:rFonts w:ascii="Cambria Math" w:hAnsi="Cambria Math" w:cs="Consolas"/>
                                </w:rPr>
                                <m:t>N</m:t>
                              </m:r>
                            </m:e>
                            <m:sub>
                              <m:r>
                                <m:rPr>
                                  <m:sty m:val="p"/>
                                </m:rPr>
                                <w:rPr>
                                  <w:rFonts w:ascii="Cambria Math" w:hAnsi="Cambria Math" w:cs="Consolas"/>
                                </w:rPr>
                                <m:t>rev</m:t>
                              </m:r>
                              <m:ctrlPr>
                                <w:rPr>
                                  <w:rFonts w:ascii="Cambria Math" w:hAnsi="Cambria Math" w:cs="Consolas"/>
                                  <w:iCs/>
                                </w:rPr>
                              </m:ctrlPr>
                            </m:sub>
                            <m:sup>
                              <m:r>
                                <w:rPr>
                                  <w:rFonts w:ascii="Cambria Math" w:hAnsi="Cambria Math" w:cs="Consolas"/>
                                </w:rPr>
                                <m:t>k</m:t>
                              </m:r>
                            </m:sup>
                          </m:sSubSup>
                        </m:den>
                      </m:f>
                    </m:sup>
                  </m:sSup>
                </m:e>
              </m:d>
              <m:ctrlPr>
                <w:rPr>
                  <w:rFonts w:ascii="Cambria Math" w:hAnsi="Cambria Math" w:cs="Consolas"/>
                </w:rPr>
              </m:ctrlPr>
            </m:e>
            <m:sup>
              <m:sSubSup>
                <m:sSubSupPr>
                  <m:ctrlPr>
                    <w:rPr>
                      <w:rFonts w:ascii="Cambria Math" w:hAnsi="Cambria Math"/>
                    </w:rPr>
                  </m:ctrlPr>
                </m:sSubSupPr>
                <m:e>
                  <m:r>
                    <w:rPr>
                      <w:rFonts w:ascii="Cambria Math" w:hAnsi="Cambria Math"/>
                    </w:rPr>
                    <m:t>N</m:t>
                  </m:r>
                </m:e>
                <m:sub>
                  <m:r>
                    <w:rPr>
                      <w:rFonts w:ascii="Cambria Math" w:hAnsi="Cambria Math"/>
                    </w:rPr>
                    <m:t>delay</m:t>
                  </m:r>
                </m:sub>
                <m:sup>
                  <m:r>
                    <w:rPr>
                      <w:rFonts w:ascii="Cambria Math" w:hAnsi="Cambria Math"/>
                    </w:rPr>
                    <m:t>k</m:t>
                  </m:r>
                </m:sup>
              </m:sSubSup>
            </m:sup>
          </m:sSup>
        </m:oMath>
      </m:oMathPara>
    </w:p>
    <w:p w14:paraId="02489035" w14:textId="77777777" w:rsidR="004F40D5" w:rsidRPr="00355A4C" w:rsidRDefault="004F40D5" w:rsidP="004F40D5">
      <w:pPr>
        <w:rPr>
          <w:color w:val="000000"/>
        </w:rPr>
      </w:pPr>
      <w:r w:rsidRPr="00355A4C">
        <w:rPr>
          <w:color w:val="000000"/>
        </w:rPr>
        <w:t xml:space="preserve">The RT60 per CLDFB band is listed in Table </w:t>
      </w:r>
      <w:r w:rsidRPr="00355A4C">
        <w:rPr>
          <w:noProof/>
        </w:rPr>
        <w:t>7.2</w:t>
      </w:r>
      <w:r w:rsidRPr="00355A4C">
        <w:noBreakHyphen/>
      </w:r>
      <w:r w:rsidRPr="00355A4C">
        <w:rPr>
          <w:noProof/>
        </w:rPr>
        <w:t>11</w:t>
      </w:r>
      <w:r w:rsidRPr="00355A4C">
        <w:rPr>
          <w:color w:val="000000"/>
        </w:rPr>
        <w:t xml:space="preserve">. They have been extracted from the measured BRIRs </w:t>
      </w:r>
      <m:oMath>
        <m:sSubSup>
          <m:sSubSupPr>
            <m:ctrlPr>
              <w:rPr>
                <w:rFonts w:ascii="Cambria Math" w:hAnsi="Cambria Math"/>
                <w:i/>
              </w:rPr>
            </m:ctrlPr>
          </m:sSubSupPr>
          <m:e>
            <m:r>
              <w:rPr>
                <w:rFonts w:ascii="Cambria Math" w:hAnsi="Cambria Math"/>
              </w:rPr>
              <m:t>h</m:t>
            </m:r>
          </m:e>
          <m:sub>
            <m:r>
              <w:rPr>
                <w:rFonts w:ascii="Cambria Math" w:hAnsi="Cambria Math"/>
              </w:rPr>
              <m:t>i</m:t>
            </m:r>
          </m:sub>
          <m:sup>
            <m:r>
              <w:rPr>
                <w:rFonts w:ascii="Cambria Math" w:hAnsi="Cambria Math"/>
              </w:rPr>
              <m:t>td,sd,L</m:t>
            </m:r>
            <m:r>
              <m:rPr>
                <m:lit/>
              </m:rPr>
              <w:rPr>
                <w:rFonts w:ascii="Cambria Math" w:hAnsi="Cambria Math"/>
              </w:rPr>
              <m:t>/</m:t>
            </m:r>
            <m:r>
              <w:rPr>
                <w:rFonts w:ascii="Cambria Math" w:hAnsi="Cambria Math"/>
              </w:rPr>
              <m:t>R</m:t>
            </m:r>
          </m:sup>
        </m:sSubSup>
        <m:d>
          <m:dPr>
            <m:ctrlPr>
              <w:rPr>
                <w:rFonts w:ascii="Cambria Math" w:hAnsi="Cambria Math"/>
                <w:i/>
              </w:rPr>
            </m:ctrlPr>
          </m:dPr>
          <m:e>
            <m:r>
              <w:rPr>
                <w:rFonts w:ascii="Cambria Math" w:hAnsi="Cambria Math"/>
              </w:rPr>
              <m:t>l</m:t>
            </m:r>
          </m:e>
        </m:d>
        <m:r>
          <w:rPr>
            <w:rFonts w:ascii="Cambria Math" w:hAnsi="Cambria Math"/>
          </w:rPr>
          <m:t>.</m:t>
        </m:r>
      </m:oMath>
    </w:p>
    <w:p w14:paraId="34D10524" w14:textId="77777777" w:rsidR="004F40D5" w:rsidRPr="00355A4C" w:rsidRDefault="004F40D5" w:rsidP="004F40D5">
      <w:pPr>
        <w:pStyle w:val="TH"/>
        <w:rPr>
          <w:vanish/>
          <w:specVanish/>
        </w:rPr>
      </w:pPr>
      <w:r w:rsidRPr="00355A4C">
        <w:t xml:space="preserve">Table </w:t>
      </w:r>
    </w:p>
    <w:p w14:paraId="51BEFF49" w14:textId="77777777" w:rsidR="004F40D5" w:rsidRPr="00355A4C" w:rsidRDefault="004F40D5" w:rsidP="004F40D5">
      <w:pPr>
        <w:pStyle w:val="TH"/>
        <w:rPr>
          <w:vanish/>
          <w:specVanish/>
        </w:rPr>
      </w:pPr>
      <w:bookmarkStart w:id="3196" w:name="_Ref155952529"/>
      <w:r w:rsidRPr="00355A4C">
        <w:rPr>
          <w:noProof/>
        </w:rPr>
        <w:t>7.2</w:t>
      </w:r>
      <w:r w:rsidRPr="00355A4C">
        <w:noBreakHyphen/>
      </w:r>
      <w:r w:rsidRPr="00355A4C">
        <w:rPr>
          <w:noProof/>
        </w:rPr>
        <w:t>11</w:t>
      </w:r>
      <w:bookmarkEnd w:id="3196"/>
    </w:p>
    <w:p w14:paraId="27546FC2" w14:textId="77777777" w:rsidR="004F40D5" w:rsidRPr="00355A4C" w:rsidRDefault="004F40D5" w:rsidP="004F40D5">
      <w:pPr>
        <w:pStyle w:val="TH"/>
      </w:pPr>
      <w:r w:rsidRPr="00355A4C">
        <w:t>: RT60 per CLDFB band</w:t>
      </w:r>
    </w:p>
    <w:p w14:paraId="6D502FF4" w14:textId="77777777" w:rsidR="004F40D5" w:rsidRPr="00355A4C" w:rsidRDefault="004F40D5" w:rsidP="004F40D5">
      <w:pPr>
        <w:spacing w:after="0"/>
        <w:rPr>
          <w:ins w:id="3197" w:author="Lasse J. Laaksonen (Nokia)" w:date="2025-10-09T14:35:00Z" w16du:dateUtc="2025-10-09T11:35:00Z"/>
          <w:rFonts w:ascii="Consolas" w:hAnsi="Consolas" w:cs="Consolas"/>
          <w:color w:val="000000"/>
          <w:sz w:val="19"/>
          <w:szCs w:val="19"/>
        </w:rPr>
      </w:pPr>
      <w:ins w:id="3198" w:author="Lasse J. Laaksonen (Nokia)" w:date="2025-10-09T14:35:00Z" w16du:dateUtc="2025-10-09T11:35:00Z">
        <w:r w:rsidRPr="00477AC0">
          <w:rPr>
            <w:rFonts w:ascii="Arial" w:hAnsi="Arial"/>
            <w:sz w:val="18"/>
          </w:rPr>
          <w:t>0.429201, 0.205110, 0.202338, 0.208383, 0.215664, 0.236545, 0.230598, 0.228400, 0.227467, 0.218956, 0.226083, 0.220702, 0.221501, 0.223471, 0.223705, 0.227063, 0.227899, 0.223071, 0.220000, 0.218583, 0.220417, 0.218250, 0.213250, 0.210333, 0.207417, 0.198750, 0.196250, 0.194917, 0.190333, 0.184500, 0.180333, 0.176167, 0.176500, 0.177583, 0.183583, 0.195917, 0.203250, 0.208417, 0.214667, 0.220000, 0.222917, 0.230417, 0.233928, 0.233647, 0.236333, 0.237428, 0.241629, 0.241118, 0.238847, 0.242384, 0.246292, 0.245948, 0.246100, 0.245396, 0.243951, 0.244123, 0.239270, 0.241474, 0.234824, 0.253040</w:t>
        </w:r>
        <w:r w:rsidRPr="00355A4C">
          <w:rPr>
            <w:rFonts w:ascii="Consolas" w:hAnsi="Consolas" w:cs="Consolas"/>
            <w:color w:val="000000"/>
            <w:sz w:val="19"/>
            <w:szCs w:val="19"/>
          </w:rPr>
          <w:t xml:space="preserve">    </w:t>
        </w:r>
      </w:ins>
    </w:p>
    <w:p w14:paraId="384C929C" w14:textId="77777777" w:rsidR="004F40D5" w:rsidRPr="00355A4C" w:rsidDel="00477AC0" w:rsidRDefault="004F40D5" w:rsidP="004F40D5">
      <w:pPr>
        <w:spacing w:after="0"/>
        <w:rPr>
          <w:del w:id="3199" w:author="Lasse J. Laaksonen (Nokia)" w:date="2025-10-09T14:36:00Z" w16du:dateUtc="2025-10-09T11:36:00Z"/>
          <w:rFonts w:ascii="Consolas" w:hAnsi="Consolas" w:cs="Consolas"/>
          <w:color w:val="000000"/>
          <w:sz w:val="19"/>
          <w:szCs w:val="19"/>
        </w:rPr>
      </w:pPr>
      <w:del w:id="3200" w:author="Lasse J. Laaksonen (Nokia)" w:date="2025-10-09T14:36:00Z" w16du:dateUtc="2025-10-09T11:36:00Z">
        <w:r w:rsidRPr="00355A4C" w:rsidDel="00477AC0">
          <w:rPr>
            <w:rFonts w:ascii="Consolas" w:hAnsi="Consolas" w:cs="Consolas"/>
            <w:color w:val="000000"/>
            <w:sz w:val="19"/>
            <w:szCs w:val="19"/>
          </w:rPr>
          <w:delText xml:space="preserve">0.429201, 0.205110, 0.202338, 0.208383, 0.215664, 0.236545, 0.230598, 0.228400, 0.227467, 0.218956, 0.226083, 0.220702, 0.221501, 0.223471, 0.223705, 0.227063, 0.227899, 0.223071, 0.220000, 0.218583, 0.220417, 0.218250, 0.213250, 0.210333, 0.207417, 0.198750, 0.196250, 0.194917, 0.190333, 0.184500, 0.180333, 0.176167, 0.176500, 0.177583, 0.183583, 0.195917, 0.203250, 0.208417, 0.214667, 0.220000, 0.222917, 0.230417, 0.233928, 0.233647, 0.236333, 0.237428, 0.241629, 0.241118, 0.238847, 0.242384, 0.246292, 0.245948, 0.246100, 0.245396,    0.243951, 0.244123, 0.239270, 0.241474, 0.234824, 0.253040    </w:delText>
        </w:r>
      </w:del>
    </w:p>
    <w:p w14:paraId="6CA144F5" w14:textId="77777777" w:rsidR="004F40D5" w:rsidRPr="00355A4C" w:rsidRDefault="004F40D5" w:rsidP="004F40D5"/>
    <w:p w14:paraId="01DF667D" w14:textId="77777777" w:rsidR="004F40D5" w:rsidRPr="00355A4C" w:rsidRDefault="004F40D5" w:rsidP="004F40D5">
      <w:r w:rsidRPr="00355A4C">
        <w:t xml:space="preserve">The long-tail reverberation energy is given by </w:t>
      </w:r>
      <m:oMath>
        <m:sSubSup>
          <m:sSubSupPr>
            <m:ctrlPr>
              <w:rPr>
                <w:rFonts w:ascii="Cambria Math" w:hAnsi="Cambria Math"/>
                <w:i/>
              </w:rPr>
            </m:ctrlPr>
          </m:sSubSupPr>
          <m:e>
            <m:r>
              <w:rPr>
                <w:rFonts w:ascii="Cambria Math" w:hAnsi="Cambria Math"/>
              </w:rPr>
              <m:t>E</m:t>
            </m:r>
          </m:e>
          <m:sub>
            <m:r>
              <m:rPr>
                <m:sty m:val="p"/>
              </m:rPr>
              <w:rPr>
                <w:rFonts w:ascii="Cambria Math" w:hAnsi="Cambria Math"/>
              </w:rPr>
              <m:t>rev</m:t>
            </m:r>
          </m:sub>
          <m:sup>
            <m:r>
              <w:rPr>
                <w:rFonts w:ascii="Cambria Math" w:hAnsi="Cambria Math"/>
              </w:rPr>
              <m:t>k</m:t>
            </m:r>
          </m:sup>
        </m:sSubSup>
      </m:oMath>
      <w:r w:rsidRPr="00355A4C">
        <w:t xml:space="preserve">= </w:t>
      </w:r>
      <m:oMath>
        <m:nary>
          <m:naryPr>
            <m:chr m:val="∑"/>
            <m:limLoc m:val="undOvr"/>
            <m:ctrlPr>
              <w:rPr>
                <w:rFonts w:ascii="Cambria Math" w:hAnsi="Cambria Math"/>
                <w:i/>
              </w:rPr>
            </m:ctrlPr>
          </m:naryPr>
          <m:sub>
            <m:r>
              <w:rPr>
                <w:rFonts w:ascii="Cambria Math" w:hAnsi="Cambria Math"/>
              </w:rPr>
              <m:t>l=</m:t>
            </m:r>
            <m:sSub>
              <m:sSubPr>
                <m:ctrlPr>
                  <w:rPr>
                    <w:rFonts w:ascii="Cambria Math" w:hAnsi="Cambria Math"/>
                    <w:i/>
                  </w:rPr>
                </m:ctrlPr>
              </m:sSubPr>
              <m:e>
                <m:r>
                  <w:rPr>
                    <w:rFonts w:ascii="Cambria Math" w:hAnsi="Cambria Math"/>
                  </w:rPr>
                  <m:t>N</m:t>
                </m:r>
              </m:e>
              <m:sub>
                <m:r>
                  <m:rPr>
                    <m:sty m:val="p"/>
                  </m:rPr>
                  <w:rPr>
                    <w:rFonts w:ascii="Cambria Math" w:hAnsi="Cambria Math"/>
                  </w:rPr>
                  <m:t>mix</m:t>
                </m:r>
              </m:sub>
            </m:sSub>
          </m:sub>
          <m:sup>
            <m:r>
              <w:rPr>
                <w:rFonts w:ascii="Cambria Math" w:hAnsi="Cambria Math"/>
              </w:rPr>
              <m:t>l=</m:t>
            </m:r>
            <m:sSub>
              <m:sSubPr>
                <m:ctrlPr>
                  <w:rPr>
                    <w:rFonts w:ascii="Cambria Math" w:hAnsi="Cambria Math"/>
                    <w:i/>
                  </w:rPr>
                </m:ctrlPr>
              </m:sSubPr>
              <m:e>
                <m:r>
                  <w:rPr>
                    <w:rFonts w:ascii="Cambria Math" w:hAnsi="Cambria Math"/>
                  </w:rPr>
                  <m:t>N</m:t>
                </m:r>
              </m:e>
              <m:sub>
                <m:r>
                  <m:rPr>
                    <m:sty m:val="p"/>
                  </m:rPr>
                  <w:rPr>
                    <w:rFonts w:ascii="Cambria Math" w:hAnsi="Cambria Math"/>
                  </w:rPr>
                  <m:t>taps</m:t>
                </m:r>
              </m:sub>
            </m:sSub>
          </m:sup>
          <m:e>
            <m:sSup>
              <m:sSupPr>
                <m:ctrlPr>
                  <w:rPr>
                    <w:rFonts w:ascii="Cambria Math" w:hAnsi="Cambria Math"/>
                    <w:i/>
                  </w:rPr>
                </m:ctrlPr>
              </m:sSupPr>
              <m:e>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h</m:t>
                        </m:r>
                      </m:e>
                      <m:sub>
                        <m:r>
                          <w:rPr>
                            <w:rFonts w:ascii="Cambria Math" w:hAnsi="Cambria Math"/>
                          </w:rPr>
                          <m:t>i</m:t>
                        </m:r>
                      </m:sub>
                      <m:sup>
                        <m:r>
                          <w:rPr>
                            <w:rFonts w:ascii="Cambria Math" w:hAnsi="Cambria Math"/>
                          </w:rPr>
                          <m:t>cldfb,sd,L</m:t>
                        </m:r>
                        <m:r>
                          <m:rPr>
                            <m:lit/>
                          </m:rPr>
                          <w:rPr>
                            <w:rFonts w:ascii="Cambria Math" w:hAnsi="Cambria Math"/>
                          </w:rPr>
                          <m:t>/</m:t>
                        </m:r>
                        <m:r>
                          <w:rPr>
                            <w:rFonts w:ascii="Cambria Math" w:hAnsi="Cambria Math"/>
                          </w:rPr>
                          <m:t>R</m:t>
                        </m:r>
                      </m:sup>
                    </m:sSubSup>
                    <m:d>
                      <m:dPr>
                        <m:ctrlPr>
                          <w:rPr>
                            <w:rFonts w:ascii="Cambria Math" w:hAnsi="Cambria Math"/>
                            <w:i/>
                          </w:rPr>
                        </m:ctrlPr>
                      </m:dPr>
                      <m:e>
                        <m:r>
                          <w:rPr>
                            <w:rFonts w:ascii="Cambria Math" w:hAnsi="Cambria Math"/>
                          </w:rPr>
                          <m:t>l,k</m:t>
                        </m:r>
                      </m:e>
                    </m:d>
                  </m:e>
                </m:d>
              </m:e>
              <m:sup>
                <m:r>
                  <w:rPr>
                    <w:rFonts w:ascii="Cambria Math" w:hAnsi="Cambria Math"/>
                  </w:rPr>
                  <m:t>2</m:t>
                </m:r>
              </m:sup>
            </m:sSup>
          </m:e>
        </m:nary>
      </m:oMath>
      <w:r w:rsidRPr="00355A4C">
        <w:t xml:space="preserve">. The values found from the filters used in IVAS are listed in Table </w:t>
      </w:r>
      <w:r w:rsidRPr="00355A4C">
        <w:rPr>
          <w:noProof/>
        </w:rPr>
        <w:t>7.2</w:t>
      </w:r>
      <w:r w:rsidRPr="00355A4C">
        <w:noBreakHyphen/>
      </w:r>
      <w:r w:rsidRPr="00355A4C">
        <w:rPr>
          <w:noProof/>
        </w:rPr>
        <w:t>12</w:t>
      </w:r>
      <w:r w:rsidRPr="00355A4C">
        <w:t>.</w:t>
      </w:r>
    </w:p>
    <w:p w14:paraId="726B8A12" w14:textId="77777777" w:rsidR="004F40D5" w:rsidRPr="00355A4C" w:rsidRDefault="004F40D5" w:rsidP="004F40D5">
      <w:pPr>
        <w:pStyle w:val="TH"/>
        <w:rPr>
          <w:vanish/>
          <w:specVanish/>
        </w:rPr>
      </w:pPr>
      <w:r w:rsidRPr="00355A4C">
        <w:t xml:space="preserve">Table </w:t>
      </w:r>
    </w:p>
    <w:p w14:paraId="229CCB61" w14:textId="77777777" w:rsidR="004F40D5" w:rsidRPr="00355A4C" w:rsidRDefault="004F40D5" w:rsidP="004F40D5">
      <w:pPr>
        <w:pStyle w:val="TH"/>
        <w:rPr>
          <w:vanish/>
          <w:specVanish/>
        </w:rPr>
      </w:pPr>
      <w:bookmarkStart w:id="3201" w:name="_Ref155952543"/>
      <w:r w:rsidRPr="00355A4C">
        <w:rPr>
          <w:noProof/>
        </w:rPr>
        <w:t>7.2</w:t>
      </w:r>
      <w:r w:rsidRPr="00355A4C">
        <w:noBreakHyphen/>
      </w:r>
      <w:r w:rsidRPr="00355A4C">
        <w:rPr>
          <w:noProof/>
        </w:rPr>
        <w:t>12</w:t>
      </w:r>
      <w:bookmarkEnd w:id="3201"/>
    </w:p>
    <w:p w14:paraId="743315C9" w14:textId="77777777" w:rsidR="004F40D5" w:rsidRPr="00355A4C" w:rsidRDefault="004F40D5" w:rsidP="004F40D5">
      <w:pPr>
        <w:pStyle w:val="TH"/>
      </w:pPr>
      <w:r w:rsidRPr="00355A4C">
        <w:t xml:space="preserve">: </w:t>
      </w:r>
      <m:oMath>
        <m:sSubSup>
          <m:sSubSupPr>
            <m:ctrlPr>
              <w:rPr>
                <w:rFonts w:ascii="Cambria Math" w:hAnsi="Cambria Math"/>
                <w:i/>
              </w:rPr>
            </m:ctrlPr>
          </m:sSubSupPr>
          <m:e>
            <m:r>
              <m:rPr>
                <m:sty m:val="bi"/>
              </m:rPr>
              <w:rPr>
                <w:rFonts w:ascii="Cambria Math" w:hAnsi="Cambria Math"/>
              </w:rPr>
              <m:t>E</m:t>
            </m:r>
          </m:e>
          <m:sub>
            <m:r>
              <m:rPr>
                <m:sty m:val="b"/>
              </m:rPr>
              <w:rPr>
                <w:rFonts w:ascii="Cambria Math" w:hAnsi="Cambria Math"/>
              </w:rPr>
              <m:t>rev</m:t>
            </m:r>
          </m:sub>
          <m:sup>
            <m:r>
              <m:rPr>
                <m:sty m:val="bi"/>
              </m:rPr>
              <w:rPr>
                <w:rFonts w:ascii="Cambria Math" w:hAnsi="Cambria Math"/>
              </w:rPr>
              <m:t>k</m:t>
            </m:r>
          </m:sup>
        </m:sSubSup>
      </m:oMath>
      <w:r w:rsidRPr="00355A4C">
        <w:t xml:space="preserve"> per CLDFB band</w:t>
      </w:r>
    </w:p>
    <w:p w14:paraId="66D7C025" w14:textId="77777777" w:rsidR="004F40D5" w:rsidRPr="00477AC0" w:rsidRDefault="004F40D5" w:rsidP="004F40D5">
      <w:pPr>
        <w:spacing w:after="0"/>
        <w:rPr>
          <w:ins w:id="3202" w:author="Lasse J. Laaksonen (Nokia)" w:date="2025-10-09T14:37:00Z" w16du:dateUtc="2025-10-09T11:37:00Z"/>
          <w:rFonts w:ascii="Arial" w:hAnsi="Arial"/>
          <w:sz w:val="18"/>
        </w:rPr>
      </w:pPr>
      <w:ins w:id="3203" w:author="Lasse J. Laaksonen (Nokia)" w:date="2025-10-09T14:37:00Z" w16du:dateUtc="2025-10-09T11:37:00Z">
        <w:r w:rsidRPr="00477AC0">
          <w:rPr>
            <w:rFonts w:ascii="Arial" w:hAnsi="Arial"/>
            <w:sz w:val="18"/>
          </w:rPr>
          <w:t>0.000584, 0.000210, 0.000233, 0.000212, 0.000257, 0.001518, 0.001154, 0.001097, 0.001265, 0.001298, 0.002320, 0.002432, 0.002686, 0.002702, 0.002632, 0.002564, 0.002732, 0.002727, 0.002609, 0.002524, 0.003417, 0.001783, 0.000987, 0.000699, 0.000606, 0.000536, 0.000511, 0.000569, 0.000600, 0.000543, 0.001257, 0.001209, 0.000957, 0.000601, 0.000274, 0.000106, 0.000072, 0.000051, 0.000040, 0.000030, 0.000024, 0.000018, 0.000014, 0.000013, 0.000012, 0.000011, 0.000009, 0.000009, 0.000008, 0.000008, 0.000007, 0.000006, 0.000005, 0.000003, 0.000002, 0.000002, 0.000001, 0.000001, 0.000000, 0.000000</w:t>
        </w:r>
      </w:ins>
    </w:p>
    <w:p w14:paraId="7DF33C81" w14:textId="77777777" w:rsidR="004F40D5" w:rsidRPr="00355A4C" w:rsidDel="00477AC0" w:rsidRDefault="004F40D5" w:rsidP="004F40D5">
      <w:pPr>
        <w:spacing w:after="0"/>
        <w:rPr>
          <w:del w:id="3204" w:author="Lasse J. Laaksonen (Nokia)" w:date="2025-10-09T14:37:00Z" w16du:dateUtc="2025-10-09T11:37:00Z"/>
          <w:rFonts w:ascii="Consolas" w:hAnsi="Consolas" w:cs="Consolas"/>
          <w:color w:val="000000"/>
          <w:sz w:val="19"/>
          <w:szCs w:val="19"/>
        </w:rPr>
      </w:pPr>
      <w:del w:id="3205" w:author="Lasse J. Laaksonen (Nokia)" w:date="2025-10-09T14:37:00Z" w16du:dateUtc="2025-10-09T11:37:00Z">
        <w:r w:rsidRPr="00355A4C" w:rsidDel="00477AC0">
          <w:rPr>
            <w:rFonts w:ascii="Consolas" w:hAnsi="Consolas" w:cs="Consolas"/>
            <w:color w:val="000000"/>
            <w:sz w:val="19"/>
            <w:szCs w:val="19"/>
          </w:rPr>
          <w:delText>0.000584, 0.000210, 0.000233, 0.000212, 0.000257, 0.001518, 0.001154, 0.001097, 0.001265, 0.001298, 0.002320, 0.002432, 0.002686, 0.002702, 0.002632, 0.002564, 0.002732, 0.002727,    0.002609, 0.002524, 0.003417, 0.001783, 0.000987, 0.000699, 0.000606, 0.000536, 0.000511,    0.000569, 0.000600, 0.000543, 0.001257, 0.001209, 0.000957, 0.000601, 0.000274, 0.000106, 0.000072, 0.000051, 0.000040, 0.000030, 0.000024, 0.000018, 0.000014, 0.000013, 0.000012, 0.000011, 0.000009, 0.000009, 0.000008, 0.000008, 0.000007, 0.000006, 0.000005, 0.000003,  0.000002, 0.000002, 0.000001, 0.000001, 0.000000, 0.000000</w:delText>
        </w:r>
      </w:del>
    </w:p>
    <w:p w14:paraId="776524BC" w14:textId="77777777" w:rsidR="004F40D5" w:rsidRPr="00355A4C" w:rsidRDefault="004F40D5" w:rsidP="004F40D5"/>
    <w:p w14:paraId="3D201D97" w14:textId="77777777" w:rsidR="00CF39F2" w:rsidRDefault="00CF39F2" w:rsidP="00CF39F2">
      <w:pPr>
        <w:rPr>
          <w:noProof/>
        </w:rPr>
      </w:pPr>
    </w:p>
    <w:p w14:paraId="141BFFA7" w14:textId="77777777" w:rsidR="00CF39F2" w:rsidRDefault="00CF39F2" w:rsidP="00CF39F2">
      <w:pPr>
        <w:rPr>
          <w:noProof/>
        </w:rPr>
      </w:pPr>
    </w:p>
    <w:p w14:paraId="112B5C53" w14:textId="2A70CF26" w:rsidR="00CF39F2" w:rsidRDefault="00CF39F2" w:rsidP="00CF39F2">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20</w:t>
      </w:r>
      <w:r>
        <w:rPr>
          <w:noProof/>
        </w:rPr>
        <w:fldChar w:fldCharType="end"/>
      </w:r>
      <w:r>
        <w:rPr>
          <w:noProof/>
        </w:rPr>
        <w:t xml:space="preserve"> (new clause)</w:t>
      </w:r>
    </w:p>
    <w:p w14:paraId="47818789" w14:textId="77777777" w:rsidR="00CF39F2" w:rsidRPr="00986540" w:rsidRDefault="00CF39F2" w:rsidP="00CF39F2">
      <w:pPr>
        <w:pStyle w:val="Heading4"/>
        <w:rPr>
          <w:ins w:id="3206" w:author="Eleni Fotopoulou" w:date="2025-11-11T17:47:00Z" w16du:dateUtc="2025-11-11T16:47:00Z"/>
        </w:rPr>
      </w:pPr>
      <w:bookmarkStart w:id="3207" w:name="_Toc156491095"/>
      <w:bookmarkStart w:id="3208" w:name="_Ref156662156"/>
      <w:bookmarkStart w:id="3209" w:name="_Ref156723985"/>
      <w:bookmarkStart w:id="3210" w:name="_Toc156814859"/>
      <w:bookmarkStart w:id="3211" w:name="_Toc157154067"/>
      <w:bookmarkStart w:id="3212" w:name="_Toc210593209"/>
      <w:ins w:id="3213" w:author="Eleni Fotopoulou" w:date="2025-11-11T17:47:00Z" w16du:dateUtc="2025-11-11T16:47:00Z">
        <w:r w:rsidRPr="00355A4C">
          <w:t>7.2.2.</w:t>
        </w:r>
        <w:r>
          <w:t>6</w:t>
        </w:r>
        <w:r w:rsidRPr="00355A4C">
          <w:tab/>
        </w:r>
        <w:bookmarkEnd w:id="3207"/>
        <w:bookmarkEnd w:id="3208"/>
        <w:bookmarkEnd w:id="3209"/>
        <w:bookmarkEnd w:id="3210"/>
        <w:bookmarkEnd w:id="3211"/>
        <w:bookmarkEnd w:id="3212"/>
        <w:r>
          <w:t>Binaural Upmix for Mono and Stereo inputs</w:t>
        </w:r>
        <w:bookmarkStart w:id="3214" w:name="_CR7_2_2_5_1"/>
        <w:bookmarkEnd w:id="3214"/>
      </w:ins>
    </w:p>
    <w:p w14:paraId="4F397320" w14:textId="77777777" w:rsidR="00CF39F2" w:rsidRPr="000F4303" w:rsidRDefault="00CF39F2" w:rsidP="00CF39F2">
      <w:pPr>
        <w:rPr>
          <w:ins w:id="3215" w:author="Eleni Fotopoulou" w:date="2025-11-11T17:47:00Z" w16du:dateUtc="2025-11-11T16:47:00Z"/>
        </w:rPr>
      </w:pPr>
      <w:ins w:id="3216" w:author="Eleni Fotopoulou" w:date="2025-11-11T17:47:00Z">
        <w:r>
          <w:t>Mono and Stereo input</w:t>
        </w:r>
      </w:ins>
      <w:ins w:id="3217" w:author="Lasse J. Laaksonen (Nokia)" w:date="2025-11-11T20:50:00Z" w16du:dateUtc="2025-11-11T18:50:00Z">
        <w:r>
          <w:t>s</w:t>
        </w:r>
      </w:ins>
      <w:ins w:id="3218" w:author="Eleni Fotopoulou" w:date="2025-11-11T17:47:00Z">
        <w:r>
          <w:t xml:space="preserve"> support </w:t>
        </w:r>
      </w:ins>
      <w:ins w:id="3219" w:author="Archit Tamarapu" w:date="2025-11-11T17:23:00Z">
        <w:r>
          <w:t xml:space="preserve">all IVAS </w:t>
        </w:r>
      </w:ins>
      <w:ins w:id="3220" w:author="Eleni Fotopoulou" w:date="2025-11-11T17:47:00Z">
        <w:r>
          <w:t xml:space="preserve">binaural output configurations (except for split rendering). </w:t>
        </w:r>
      </w:ins>
      <w:ins w:id="3221" w:author="Archit Tamarapu" w:date="2025-11-11T17:21:00Z">
        <w:r>
          <w:t xml:space="preserve">For mono, the same upmix to stereo is performed as described in clause 7.2.1.5, which is then passed through </w:t>
        </w:r>
      </w:ins>
      <w:ins w:id="3222" w:author="Archit Tamarapu" w:date="2025-11-11T17:22:00Z">
        <w:r>
          <w:t xml:space="preserve">to binaural output. </w:t>
        </w:r>
      </w:ins>
      <w:ins w:id="3223" w:author="Archit Tamarapu" w:date="2025-11-11T17:23:00Z">
        <w:r>
          <w:t xml:space="preserve">For stereo, no rendering is </w:t>
        </w:r>
      </w:ins>
      <w:ins w:id="3224" w:author="Archit Tamarapu" w:date="2025-11-11T17:24:00Z">
        <w:r>
          <w:t>performed,</w:t>
        </w:r>
      </w:ins>
      <w:ins w:id="3225" w:author="Archit Tamarapu" w:date="2025-11-11T17:23:00Z">
        <w:r>
          <w:t xml:space="preserve"> and the stereo output is passed through to binaural output.</w:t>
        </w:r>
      </w:ins>
    </w:p>
    <w:p w14:paraId="6A028317" w14:textId="77777777" w:rsidR="00CF39F2" w:rsidRDefault="00CF39F2" w:rsidP="00CF39F2">
      <w:pPr>
        <w:rPr>
          <w:noProof/>
        </w:rPr>
      </w:pPr>
    </w:p>
    <w:p w14:paraId="7D6BFBD8" w14:textId="2AC4C404" w:rsidR="00CF39F2" w:rsidRDefault="00CF39F2" w:rsidP="00CF39F2">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C11FC0">
        <w:rPr>
          <w:noProof/>
        </w:rPr>
        <w:t>21</w:t>
      </w:r>
      <w:r>
        <w:rPr>
          <w:noProof/>
        </w:rPr>
        <w:fldChar w:fldCharType="end"/>
      </w:r>
      <w:r>
        <w:rPr>
          <w:noProof/>
        </w:rPr>
        <w:t xml:space="preserve"> (new clause)</w:t>
      </w:r>
    </w:p>
    <w:p w14:paraId="32A97C4A" w14:textId="77777777" w:rsidR="00CF39F2" w:rsidRPr="00355A4C" w:rsidRDefault="00CF39F2" w:rsidP="00CF39F2">
      <w:pPr>
        <w:pStyle w:val="Heading3"/>
        <w:rPr>
          <w:ins w:id="3226" w:author="Eleni Fotopoulou" w:date="2025-11-11T17:50:00Z" w16du:dateUtc="2025-11-11T16:50:00Z"/>
        </w:rPr>
      </w:pPr>
      <w:ins w:id="3227" w:author="Eleni Fotopoulou" w:date="2025-11-11T17:50:00Z" w16du:dateUtc="2025-11-11T16:50:00Z">
        <w:r w:rsidRPr="00355A4C">
          <w:lastRenderedPageBreak/>
          <w:t>7.2.</w:t>
        </w:r>
        <w:r>
          <w:t>3</w:t>
        </w:r>
        <w:r w:rsidRPr="00355A4C">
          <w:tab/>
        </w:r>
        <w:r>
          <w:t>Rendering to other supported output formats</w:t>
        </w:r>
      </w:ins>
    </w:p>
    <w:p w14:paraId="2B11EF3D" w14:textId="77777777" w:rsidR="00CF39F2" w:rsidRDefault="00CF39F2" w:rsidP="00CF39F2">
      <w:pPr>
        <w:pStyle w:val="Heading4"/>
        <w:rPr>
          <w:ins w:id="3228" w:author="Eleni Fotopoulou" w:date="2025-11-11T17:50:00Z" w16du:dateUtc="2025-11-11T16:50:00Z"/>
        </w:rPr>
      </w:pPr>
      <w:ins w:id="3229" w:author="Eleni Fotopoulou" w:date="2025-11-11T17:50:00Z">
        <w:r>
          <w:t>7.2.3.</w:t>
        </w:r>
      </w:ins>
      <w:ins w:id="3230" w:author="Archit Tamarapu" w:date="2025-11-11T17:27:00Z">
        <w:r>
          <w:t>1</w:t>
        </w:r>
      </w:ins>
      <w:ins w:id="3231" w:author="Eleni Fotopoulou" w:date="2025-11-11T17:50:00Z">
        <w:r>
          <w:tab/>
          <w:t>Mono and Stereo rendering to ambisonics</w:t>
        </w:r>
      </w:ins>
    </w:p>
    <w:p w14:paraId="6A13AE28" w14:textId="77777777" w:rsidR="00CF39F2" w:rsidRDefault="00CF39F2" w:rsidP="00CF39F2">
      <w:pPr>
        <w:rPr>
          <w:ins w:id="3232" w:author="Eleni Fotopoulou" w:date="2025-11-11T17:50:00Z" w16du:dateUtc="2025-11-11T16:50:00Z"/>
        </w:rPr>
      </w:pPr>
      <w:ins w:id="3233" w:author="Eleni Fotopoulou" w:date="2025-11-11T17:50:00Z" w16du:dateUtc="2025-11-11T16:50:00Z">
        <w:r>
          <w:t>The IVAS decoder supports rendering of mono and stereo inputs to ambisonics. For mono, a routing to the omni (W, channel index 0) channel of ambisonics is performed, with the remaining channels zeroed out. For stereo, a rendering is performed to the W and Y (channel index 1) channels according to the following (equivalent to clause 7.5.2.2 for loudspeakers at ±90º):</w:t>
        </w:r>
      </w:ins>
    </w:p>
    <w:p w14:paraId="100D1AD0" w14:textId="77777777" w:rsidR="00CF39F2" w:rsidRPr="00043FAE" w:rsidRDefault="00CF39F2" w:rsidP="00CF39F2">
      <w:pPr>
        <w:rPr>
          <w:ins w:id="3234" w:author="Eleni Fotopoulou" w:date="2025-11-11T17:50:00Z" w16du:dateUtc="2025-11-11T16:50:00Z"/>
          <w:vertAlign w:val="superscript"/>
        </w:rPr>
      </w:pPr>
      <m:oMathPara>
        <m:oMath>
          <m:r>
            <w:ins w:id="3235" w:author="Eleni Fotopoulou" w:date="2025-11-11T17:50:00Z" w16du:dateUtc="2025-11-11T16:50:00Z">
              <w:rPr>
                <w:rFonts w:ascii="Cambria Math" w:hAnsi="Cambria Math"/>
                <w:vertAlign w:val="superscript"/>
              </w:rPr>
              <m:t xml:space="preserve">W= </m:t>
            </w:ins>
          </m:r>
          <m:f>
            <m:fPr>
              <m:ctrlPr>
                <w:ins w:id="3236" w:author="Eleni Fotopoulou" w:date="2025-11-11T17:50:00Z" w16du:dateUtc="2025-11-11T16:50:00Z">
                  <w:rPr>
                    <w:rFonts w:ascii="Cambria Math" w:hAnsi="Cambria Math"/>
                    <w:i/>
                    <w:vertAlign w:val="superscript"/>
                  </w:rPr>
                </w:ins>
              </m:ctrlPr>
            </m:fPr>
            <m:num>
              <m:r>
                <w:ins w:id="3237" w:author="Eleni Fotopoulou" w:date="2025-11-11T17:50:00Z" w16du:dateUtc="2025-11-11T16:50:00Z">
                  <w:rPr>
                    <w:rFonts w:ascii="Cambria Math" w:hAnsi="Cambria Math"/>
                    <w:vertAlign w:val="superscript"/>
                  </w:rPr>
                  <m:t>L+R</m:t>
                </w:ins>
              </m:r>
            </m:num>
            <m:den>
              <m:r>
                <w:ins w:id="3238" w:author="Eleni Fotopoulou" w:date="2025-11-11T17:50:00Z" w16du:dateUtc="2025-11-11T16:50:00Z">
                  <w:rPr>
                    <w:rFonts w:ascii="Cambria Math" w:hAnsi="Cambria Math"/>
                    <w:vertAlign w:val="superscript"/>
                  </w:rPr>
                  <m:t>2</m:t>
                </w:ins>
              </m:r>
            </m:den>
          </m:f>
        </m:oMath>
      </m:oMathPara>
    </w:p>
    <w:p w14:paraId="61CA4EB7" w14:textId="77777777" w:rsidR="00CF39F2" w:rsidRPr="00043FAE" w:rsidRDefault="00CF39F2" w:rsidP="00CF39F2">
      <w:pPr>
        <w:jc w:val="center"/>
        <w:rPr>
          <w:ins w:id="3239" w:author="Archit Tamarapu" w:date="2025-11-11T17:30:00Z" w16du:dateUtc="2025-11-11T17:30:14Z"/>
        </w:rPr>
      </w:pPr>
      <m:oMathPara>
        <m:oMath>
          <m:r>
            <w:ins w:id="3240" w:author="Eleni Fotopoulou" w:date="2025-11-11T17:50:00Z" w16du:dateUtc="2025-11-11T16:50:00Z">
              <w:rPr>
                <w:rFonts w:ascii="Cambria Math" w:hAnsi="Cambria Math"/>
                <w:vertAlign w:val="superscript"/>
              </w:rPr>
              <m:t xml:space="preserve">Y= </m:t>
            </w:ins>
          </m:r>
          <m:f>
            <m:fPr>
              <m:ctrlPr>
                <w:ins w:id="3241" w:author="Eleni Fotopoulou" w:date="2025-11-11T17:50:00Z" w16du:dateUtc="2025-11-11T16:50:00Z">
                  <w:rPr>
                    <w:rFonts w:ascii="Cambria Math" w:hAnsi="Cambria Math"/>
                    <w:i/>
                    <w:vertAlign w:val="superscript"/>
                  </w:rPr>
                </w:ins>
              </m:ctrlPr>
            </m:fPr>
            <m:num>
              <m:r>
                <w:ins w:id="3242" w:author="Eleni Fotopoulou" w:date="2025-11-11T17:50:00Z" w16du:dateUtc="2025-11-11T16:50:00Z">
                  <w:rPr>
                    <w:rFonts w:ascii="Cambria Math" w:hAnsi="Cambria Math"/>
                    <w:vertAlign w:val="superscript"/>
                  </w:rPr>
                  <m:t>L-R</m:t>
                </w:ins>
              </m:r>
            </m:num>
            <m:den>
              <m:r>
                <w:ins w:id="3243" w:author="Eleni Fotopoulou" w:date="2025-11-11T17:50:00Z" w16du:dateUtc="2025-11-11T16:50:00Z">
                  <w:rPr>
                    <w:rFonts w:ascii="Cambria Math" w:hAnsi="Cambria Math"/>
                    <w:vertAlign w:val="superscript"/>
                  </w:rPr>
                  <m:t>2</m:t>
                </w:ins>
              </m:r>
            </m:den>
          </m:f>
        </m:oMath>
      </m:oMathPara>
    </w:p>
    <w:p w14:paraId="10C6AA9E" w14:textId="77777777" w:rsidR="00CF39F2" w:rsidRDefault="00CF39F2">
      <w:pPr>
        <w:rPr>
          <w:noProof/>
        </w:rPr>
      </w:pPr>
    </w:p>
    <w:p w14:paraId="0CFA27D7" w14:textId="77777777" w:rsidR="00CF39F2" w:rsidRDefault="00CF39F2">
      <w:pPr>
        <w:rPr>
          <w:noProof/>
        </w:rPr>
      </w:pPr>
    </w:p>
    <w:p w14:paraId="1BF2D807" w14:textId="77777777" w:rsidR="00562769" w:rsidRDefault="00562769" w:rsidP="00562769">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Pr>
          <w:noProof/>
        </w:rPr>
        <w:t>22</w:t>
      </w:r>
      <w:r>
        <w:rPr>
          <w:noProof/>
        </w:rPr>
        <w:fldChar w:fldCharType="end"/>
      </w:r>
      <w:r>
        <w:rPr>
          <w:noProof/>
        </w:rPr>
        <w:t xml:space="preserve"> </w:t>
      </w:r>
    </w:p>
    <w:p w14:paraId="4E563C10" w14:textId="77777777" w:rsidR="00562769" w:rsidRDefault="00562769" w:rsidP="00562769">
      <w:pPr>
        <w:rPr>
          <w:noProof/>
        </w:rPr>
      </w:pPr>
    </w:p>
    <w:p w14:paraId="5D4B2281" w14:textId="77777777" w:rsidR="00562769" w:rsidRPr="00355A4C" w:rsidRDefault="00562769" w:rsidP="00562769">
      <w:pPr>
        <w:pStyle w:val="Heading4"/>
      </w:pPr>
      <w:bookmarkStart w:id="3244" w:name="_Toc156665274"/>
      <w:bookmarkStart w:id="3245" w:name="_Toc156814904"/>
      <w:bookmarkStart w:id="3246" w:name="_Toc157154113"/>
      <w:bookmarkStart w:id="3247" w:name="_Toc210593255"/>
      <w:r w:rsidRPr="00355A4C">
        <w:t>7.4.7.2</w:t>
      </w:r>
      <w:r w:rsidRPr="00355A4C">
        <w:tab/>
        <w:t>Parametrization of Binaural renderers using binary fil</w:t>
      </w:r>
      <w:bookmarkEnd w:id="3244"/>
      <w:bookmarkEnd w:id="3245"/>
      <w:r w:rsidRPr="00355A4C">
        <w:t>e</w:t>
      </w:r>
      <w:bookmarkEnd w:id="3246"/>
      <w:bookmarkEnd w:id="3247"/>
      <w:r w:rsidRPr="00355A4C">
        <w:t xml:space="preserve">  </w:t>
      </w:r>
    </w:p>
    <w:p w14:paraId="26778FE6" w14:textId="77777777" w:rsidR="00562769" w:rsidRPr="00E12BD3" w:rsidRDefault="00562769" w:rsidP="00562769">
      <w:pPr>
        <w:pStyle w:val="FP"/>
        <w:rPr>
          <w:ins w:id="3248" w:author="EMERIT Marc INNOV/IT-S" w:date="2025-11-18T09:04:00Z" w16du:dateUtc="2025-11-18T08:04:00Z"/>
          <w:rFonts w:eastAsia="MS Mincho"/>
          <w:lang w:val="en-US" w:eastAsia="ja-JP"/>
        </w:rPr>
      </w:pPr>
      <w:r w:rsidRPr="00355A4C">
        <w:rPr>
          <w:lang w:eastAsia="ja-JP"/>
        </w:rPr>
        <w:t>Head related filters for the binaural rendering may be provided to the decoder or the renderer by using dynamic loading of external binary file.</w:t>
      </w:r>
      <w:r>
        <w:rPr>
          <w:lang w:eastAsia="ja-JP"/>
        </w:rPr>
        <w:t xml:space="preserve"> </w:t>
      </w:r>
      <w:r w:rsidRPr="00ED5D94">
        <w:rPr>
          <w:lang w:eastAsia="ja-JP"/>
        </w:rPr>
        <w:t xml:space="preserve">The way to generate such a binary file from a set of SOFA file </w:t>
      </w:r>
      <w:del w:id="3249" w:author="Lasse J. Laaksonen (Nokia)" w:date="2025-11-18T08:49:00Z" w16du:dateUtc="2025-11-18T14:49:00Z">
        <w:r w:rsidRPr="00ED5D94" w:rsidDel="00ED5D94">
          <w:rPr>
            <w:lang w:eastAsia="ja-JP"/>
          </w:rPr>
          <w:delText>is described in [9].</w:delText>
        </w:r>
        <w:r w:rsidRPr="00355A4C" w:rsidDel="00ED5D94">
          <w:rPr>
            <w:lang w:eastAsia="ja-JP"/>
          </w:rPr>
          <w:delText xml:space="preserve"> </w:delText>
        </w:r>
      </w:del>
      <w:ins w:id="3250" w:author="EMERIT Marc INNOV/IT-S" w:date="2025-11-18T09:06:00Z" w16du:dateUtc="2025-11-18T08:06:00Z">
        <w:r>
          <w:rPr>
            <w:lang w:eastAsia="ja-JP"/>
          </w:rPr>
          <w:t xml:space="preserve">and the binary file format </w:t>
        </w:r>
      </w:ins>
      <w:ins w:id="3251" w:author="Lasse J. Laaksonen (Nokia)" w:date="2025-11-18T08:50:00Z" w16du:dateUtc="2025-11-18T14:50:00Z">
        <w:r>
          <w:rPr>
            <w:lang w:eastAsia="ja-JP"/>
          </w:rPr>
          <w:t>are</w:t>
        </w:r>
      </w:ins>
      <w:ins w:id="3252" w:author="EMERIT Marc INNOV/IT-S" w:date="2025-11-18T09:00:00Z" w16du:dateUtc="2025-11-18T08:00:00Z">
        <w:r w:rsidRPr="00355A4C">
          <w:rPr>
            <w:lang w:eastAsia="ja-JP"/>
          </w:rPr>
          <w:t xml:space="preserve"> described in </w:t>
        </w:r>
      </w:ins>
      <w:ins w:id="3253" w:author="EMERIT Marc INNOV/IT-S" w:date="2025-11-18T09:04:00Z" w16du:dateUtc="2025-11-18T08:04:00Z">
        <w:r w:rsidRPr="00785729">
          <w:t>TS 2</w:t>
        </w:r>
        <w:r>
          <w:t>6</w:t>
        </w:r>
        <w:r w:rsidRPr="00785729">
          <w:t>.</w:t>
        </w:r>
        <w:r>
          <w:t>258</w:t>
        </w:r>
        <w:r w:rsidRPr="00785729">
          <w:t xml:space="preserve"> [</w:t>
        </w:r>
        <w:r>
          <w:t>12], clause 5.10</w:t>
        </w:r>
        <w:r w:rsidRPr="00E12BD3">
          <w:rPr>
            <w:rFonts w:eastAsia="MS Mincho"/>
            <w:lang w:val="en-US" w:eastAsia="ja-JP"/>
          </w:rPr>
          <w:t>.</w:t>
        </w:r>
      </w:ins>
    </w:p>
    <w:p w14:paraId="0BE91590" w14:textId="77777777" w:rsidR="00562769" w:rsidRDefault="00562769">
      <w:pPr>
        <w:rPr>
          <w:noProof/>
        </w:rPr>
      </w:pPr>
    </w:p>
    <w:p w14:paraId="2780157D" w14:textId="77777777" w:rsidR="00562769" w:rsidRDefault="00562769">
      <w:pPr>
        <w:rPr>
          <w:noProof/>
        </w:rPr>
      </w:pPr>
    </w:p>
    <w:p w14:paraId="249B4752" w14:textId="78B62791" w:rsidR="005C56FD" w:rsidRDefault="005C56FD" w:rsidP="005C56FD">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562769">
        <w:rPr>
          <w:noProof/>
        </w:rPr>
        <w:t>23</w:t>
      </w:r>
      <w:r>
        <w:rPr>
          <w:noProof/>
        </w:rPr>
        <w:fldChar w:fldCharType="end"/>
      </w:r>
      <w:r>
        <w:rPr>
          <w:noProof/>
        </w:rPr>
        <w:t xml:space="preserve"> </w:t>
      </w:r>
    </w:p>
    <w:p w14:paraId="0DFDB87B" w14:textId="77777777" w:rsidR="00644DB7" w:rsidRDefault="00644DB7" w:rsidP="00644DB7">
      <w:pPr>
        <w:rPr>
          <w:noProof/>
        </w:rPr>
      </w:pPr>
    </w:p>
    <w:p w14:paraId="397C4CC0" w14:textId="77777777" w:rsidR="005C56FD" w:rsidRPr="00355A4C" w:rsidRDefault="005C56FD" w:rsidP="005C56FD">
      <w:pPr>
        <w:pStyle w:val="Heading4"/>
      </w:pPr>
      <w:bookmarkStart w:id="3254" w:name="_Toc152693859"/>
      <w:bookmarkStart w:id="3255" w:name="_Toc156491138"/>
      <w:bookmarkStart w:id="3256" w:name="_Toc156814911"/>
      <w:bookmarkStart w:id="3257" w:name="_Toc157154122"/>
      <w:bookmarkStart w:id="3258" w:name="_Toc210593264"/>
      <w:r w:rsidRPr="00355A4C">
        <w:t>7.4.8.1</w:t>
      </w:r>
      <w:r w:rsidRPr="00355A4C">
        <w:tab/>
        <w:t>Overview</w:t>
      </w:r>
      <w:bookmarkEnd w:id="3254"/>
      <w:bookmarkEnd w:id="3255"/>
      <w:bookmarkEnd w:id="3256"/>
      <w:bookmarkEnd w:id="3257"/>
      <w:bookmarkEnd w:id="3258"/>
    </w:p>
    <w:p w14:paraId="70992D5A" w14:textId="77777777" w:rsidR="005C56FD" w:rsidRPr="00355A4C" w:rsidRDefault="005C56FD" w:rsidP="005C56FD">
      <w:r w:rsidRPr="00355A4C">
        <w:t>The late reverb is driven by the set of parameters comprising of:</w:t>
      </w:r>
    </w:p>
    <w:p w14:paraId="3F6DBA19" w14:textId="77777777" w:rsidR="005C56FD" w:rsidRPr="00355A4C" w:rsidRDefault="005C56FD" w:rsidP="005C56FD">
      <w:pPr>
        <w:pStyle w:val="B1"/>
      </w:pPr>
      <w:r w:rsidRPr="00355A4C">
        <w:t>-</w:t>
      </w:r>
      <w:r w:rsidRPr="00355A4C">
        <w:tab/>
        <w:t>RT60 – indicating the time that it takes for the reflections to drop 60 dB in energy level,</w:t>
      </w:r>
    </w:p>
    <w:p w14:paraId="6F893A34" w14:textId="77777777" w:rsidR="005C56FD" w:rsidRPr="00355A4C" w:rsidRDefault="005C56FD" w:rsidP="005C56FD">
      <w:pPr>
        <w:pStyle w:val="B1"/>
      </w:pPr>
      <w:r w:rsidRPr="00355A4C">
        <w:t>-</w:t>
      </w:r>
      <w:r w:rsidRPr="00355A4C">
        <w:tab/>
        <w:t>DSR – diffuse to source signal energy ratio,</w:t>
      </w:r>
    </w:p>
    <w:p w14:paraId="7E8AD705" w14:textId="77777777" w:rsidR="005C56FD" w:rsidRPr="00355A4C" w:rsidRDefault="005C56FD" w:rsidP="005C56FD">
      <w:pPr>
        <w:pStyle w:val="B1"/>
      </w:pPr>
      <w:r w:rsidRPr="00355A4C">
        <w:t>-</w:t>
      </w:r>
      <w:r w:rsidRPr="00355A4C">
        <w:tab/>
        <w:t>Pre-delay – delay at which the computation of DSR values was made. Can be interpreted as the threshold between early reflections and late reverberation phase.</w:t>
      </w:r>
    </w:p>
    <w:p w14:paraId="2F67DDDE" w14:textId="77777777" w:rsidR="005C56FD" w:rsidRPr="00355A4C" w:rsidRDefault="005C56FD" w:rsidP="005C56FD">
      <w:r w:rsidRPr="00355A4C">
        <w:t>Spatialized, rotation-responsive, first-order early reflections can be added when using multichannel input (any configuration accepted). The early reflections rendering is determined by several parameters that drive a shoebox model using the image-source method. The set of parameters consists of:</w:t>
      </w:r>
    </w:p>
    <w:p w14:paraId="3EB75BA6" w14:textId="77777777" w:rsidR="005C56FD" w:rsidRPr="00355A4C" w:rsidRDefault="005C56FD" w:rsidP="005C56FD">
      <w:pPr>
        <w:ind w:left="720" w:hanging="360"/>
      </w:pPr>
      <w:r w:rsidRPr="00355A4C">
        <w:t>-</w:t>
      </w:r>
      <w:r w:rsidRPr="00355A4C">
        <w:tab/>
        <w:t>3D rectangular virtual room dimensions,</w:t>
      </w:r>
    </w:p>
    <w:p w14:paraId="1B43CC85" w14:textId="77777777" w:rsidR="005C56FD" w:rsidRPr="00355A4C" w:rsidRDefault="005C56FD" w:rsidP="005C56FD">
      <w:pPr>
        <w:ind w:left="720" w:hanging="360"/>
      </w:pPr>
      <w:r w:rsidRPr="00355A4C">
        <w:t>-</w:t>
      </w:r>
      <w:r w:rsidRPr="00355A4C">
        <w:tab/>
        <w:t>Broadband energy absorption coefficient per wall,</w:t>
      </w:r>
    </w:p>
    <w:p w14:paraId="1309BC4C" w14:textId="77777777" w:rsidR="005C56FD" w:rsidRPr="00355A4C" w:rsidRDefault="005C56FD" w:rsidP="005C56FD">
      <w:pPr>
        <w:ind w:left="720" w:hanging="360"/>
      </w:pPr>
      <w:r w:rsidRPr="00355A4C">
        <w:t>-</w:t>
      </w:r>
      <w:r w:rsidRPr="00355A4C">
        <w:tab/>
        <w:t>Listener origin coordinates within room (optional),</w:t>
      </w:r>
    </w:p>
    <w:p w14:paraId="77896900" w14:textId="77777777" w:rsidR="005C56FD" w:rsidRPr="00355A4C" w:rsidRDefault="005C56FD" w:rsidP="005C56FD">
      <w:pPr>
        <w:ind w:left="720" w:hanging="360"/>
      </w:pPr>
      <w:r w:rsidRPr="00355A4C">
        <w:t>-</w:t>
      </w:r>
      <w:r w:rsidRPr="00355A4C">
        <w:tab/>
        <w:t>Low-complexity mode (optional) – favours efficient early reflection rendering over spatial accuracy.</w:t>
      </w:r>
    </w:p>
    <w:p w14:paraId="6D8E2A72" w14:textId="77777777" w:rsidR="005C56FD" w:rsidRPr="00355A4C" w:rsidRDefault="005C56FD" w:rsidP="005C56FD">
      <w:r w:rsidRPr="00355A4C">
        <w:t xml:space="preserve">Figure </w:t>
      </w:r>
      <w:r w:rsidRPr="00355A4C">
        <w:rPr>
          <w:noProof/>
        </w:rPr>
        <w:t>7.4</w:t>
      </w:r>
      <w:r w:rsidRPr="00355A4C">
        <w:noBreakHyphen/>
      </w:r>
      <w:r w:rsidRPr="00355A4C">
        <w:rPr>
          <w:noProof/>
        </w:rPr>
        <w:t>9</w:t>
      </w:r>
      <w:r w:rsidRPr="00355A4C">
        <w:t xml:space="preserve"> illustrates the main reverberation properties with relevant reverberation synthesis control parameters indicated.</w:t>
      </w:r>
    </w:p>
    <w:p w14:paraId="01FF4497" w14:textId="77777777" w:rsidR="005C56FD" w:rsidRPr="00355A4C" w:rsidRDefault="005B3707" w:rsidP="005C56FD">
      <w:pPr>
        <w:pStyle w:val="TH"/>
      </w:pPr>
      <w:r w:rsidRPr="00355A4C">
        <w:rPr>
          <w:noProof/>
        </w:rPr>
        <w:object w:dxaOrig="8566" w:dyaOrig="4155" w14:anchorId="270D0E09">
          <v:shape id="_x0000_i1025" type="#_x0000_t75" alt="" style="width:6in;height:208.45pt;mso-width-percent:0;mso-height-percent:0;mso-width-percent:0;mso-height-percent:0" o:ole="">
            <v:imagedata r:id="rId25" o:title=""/>
          </v:shape>
          <o:OLEObject Type="Embed" ProgID="Visio.Drawing.15" ShapeID="_x0000_i1025" DrawAspect="Content" ObjectID="_1825048855" r:id="rId26"/>
        </w:object>
      </w:r>
    </w:p>
    <w:p w14:paraId="38F6FAFF" w14:textId="77777777" w:rsidR="005C56FD" w:rsidRPr="00355A4C" w:rsidRDefault="005C56FD" w:rsidP="005C56FD">
      <w:pPr>
        <w:pStyle w:val="TF"/>
        <w:rPr>
          <w:vanish/>
          <w:specVanish/>
        </w:rPr>
      </w:pPr>
      <w:r w:rsidRPr="00355A4C">
        <w:t>Figure</w:t>
      </w:r>
    </w:p>
    <w:p w14:paraId="7607CD92" w14:textId="77777777" w:rsidR="005C56FD" w:rsidRPr="00355A4C" w:rsidRDefault="005C56FD" w:rsidP="005C56FD">
      <w:pPr>
        <w:pStyle w:val="TF"/>
        <w:rPr>
          <w:vanish/>
          <w:specVanish/>
        </w:rPr>
      </w:pPr>
      <w:r w:rsidRPr="00355A4C">
        <w:t xml:space="preserve"> </w:t>
      </w:r>
      <w:bookmarkStart w:id="3259" w:name="_Ref149051959"/>
      <w:r w:rsidRPr="00355A4C">
        <w:rPr>
          <w:noProof/>
        </w:rPr>
        <w:t>7.4</w:t>
      </w:r>
      <w:r w:rsidRPr="00355A4C">
        <w:noBreakHyphen/>
      </w:r>
      <w:r w:rsidRPr="00355A4C">
        <w:rPr>
          <w:noProof/>
        </w:rPr>
        <w:t>9</w:t>
      </w:r>
      <w:bookmarkEnd w:id="3259"/>
    </w:p>
    <w:p w14:paraId="24664F14" w14:textId="77777777" w:rsidR="005C56FD" w:rsidRPr="00355A4C" w:rsidRDefault="005C56FD" w:rsidP="005C56FD">
      <w:pPr>
        <w:pStyle w:val="TF"/>
      </w:pPr>
      <w:r w:rsidRPr="00355A4C">
        <w:t>: Simple representation of the main reverberation properties</w:t>
      </w:r>
    </w:p>
    <w:p w14:paraId="27AC3906" w14:textId="7C5381C9" w:rsidR="005C56FD" w:rsidRDefault="005C56FD" w:rsidP="00644DB7">
      <w:r w:rsidRPr="00355A4C">
        <w:t xml:space="preserve">Room acoustics parameters are provided to the renderer as metadata. Two metadata formats are supported in the IVAS decoder/renderer implementation: binary renderer config metadata format, and text renderer config metadata format (see [12], clause 5.14.1 and </w:t>
      </w:r>
      <w:ins w:id="3260" w:author="Lasse J. Laaksonen (Nokia)" w:date="2025-11-10T16:10:00Z" w16du:dateUtc="2025-11-10T14:10:00Z">
        <w:r>
          <w:t xml:space="preserve">clause </w:t>
        </w:r>
      </w:ins>
      <w:r w:rsidRPr="00355A4C">
        <w:t xml:space="preserve">5.14.2 respectively). Regardless of the metadata format, the general metadata processing is shared, as discussed in </w:t>
      </w:r>
      <w:ins w:id="3261" w:author="Lasse J. Laaksonen (Nokia)" w:date="2025-11-10T16:10:00Z" w16du:dateUtc="2025-11-10T14:10:00Z">
        <w:r>
          <w:t xml:space="preserve">clause </w:t>
        </w:r>
      </w:ins>
      <w:r w:rsidRPr="00355A4C">
        <w:t xml:space="preserve">7.4.8.2 for late reverb, and in </w:t>
      </w:r>
      <w:ins w:id="3262" w:author="Lasse J. Laaksonen (Nokia)" w:date="2025-11-10T16:10:00Z" w16du:dateUtc="2025-11-10T14:10:00Z">
        <w:r>
          <w:t xml:space="preserve">clause </w:t>
        </w:r>
      </w:ins>
      <w:r w:rsidRPr="00355A4C">
        <w:t>7.4.8.3 for early reflections. Both metadata formats support multiple acoustic environment datasets, allowing for selecting between such acoustic environments.</w:t>
      </w:r>
    </w:p>
    <w:p w14:paraId="4AB50B30" w14:textId="77777777" w:rsidR="005C56FD" w:rsidRDefault="005C56FD" w:rsidP="00644DB7">
      <w:pPr>
        <w:rPr>
          <w:noProof/>
        </w:rPr>
      </w:pPr>
    </w:p>
    <w:p w14:paraId="599AF091" w14:textId="71DC7A99" w:rsidR="00644DB7" w:rsidRDefault="00644DB7" w:rsidP="00644DB7">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562769">
        <w:rPr>
          <w:noProof/>
        </w:rPr>
        <w:t>24</w:t>
      </w:r>
      <w:r>
        <w:rPr>
          <w:noProof/>
        </w:rPr>
        <w:fldChar w:fldCharType="end"/>
      </w:r>
      <w:r>
        <w:rPr>
          <w:noProof/>
        </w:rPr>
        <w:t xml:space="preserve"> (new clause)</w:t>
      </w:r>
    </w:p>
    <w:p w14:paraId="4C7A8956" w14:textId="3C7707FA" w:rsidR="00644DB7" w:rsidRPr="00355A4C" w:rsidRDefault="00644DB7" w:rsidP="00644DB7">
      <w:pPr>
        <w:pStyle w:val="Heading4"/>
        <w:rPr>
          <w:ins w:id="3263" w:author="Lasse J. Laaksonen (Nokia)" w:date="2025-11-06T12:21:00Z" w16du:dateUtc="2025-11-06T10:21:00Z"/>
        </w:rPr>
      </w:pPr>
      <w:bookmarkStart w:id="3264" w:name="_Ref153374556"/>
      <w:bookmarkStart w:id="3265" w:name="_Toc156491140"/>
      <w:bookmarkStart w:id="3266" w:name="_Toc156814913"/>
      <w:bookmarkStart w:id="3267" w:name="_Toc157154124"/>
      <w:bookmarkStart w:id="3268" w:name="_Toc210593266"/>
      <w:ins w:id="3269" w:author="Lasse J. Laaksonen (Nokia)" w:date="2025-11-06T12:21:00Z" w16du:dateUtc="2025-11-06T10:21:00Z">
        <w:r w:rsidRPr="00355A4C">
          <w:t>7.4.8.</w:t>
        </w:r>
        <w:r>
          <w:t>4</w:t>
        </w:r>
        <w:r w:rsidRPr="00355A4C">
          <w:tab/>
        </w:r>
        <w:bookmarkEnd w:id="3264"/>
        <w:bookmarkEnd w:id="3265"/>
        <w:bookmarkEnd w:id="3266"/>
        <w:bookmarkEnd w:id="3267"/>
        <w:bookmarkEnd w:id="3268"/>
        <w:r>
          <w:t xml:space="preserve">Default </w:t>
        </w:r>
      </w:ins>
      <w:ins w:id="3270" w:author="Lasse J. Laaksonen (Nokia)" w:date="2025-11-06T12:38:00Z" w16du:dateUtc="2025-11-06T10:38:00Z">
        <w:r w:rsidR="004806E0">
          <w:t xml:space="preserve">binaural room </w:t>
        </w:r>
      </w:ins>
      <w:ins w:id="3271" w:author="Lasse J. Laaksonen (Nokia)" w:date="2025-11-06T12:21:00Z" w16du:dateUtc="2025-11-06T10:21:00Z">
        <w:r>
          <w:t>parameters</w:t>
        </w:r>
      </w:ins>
    </w:p>
    <w:p w14:paraId="717C75C9" w14:textId="2EB79989" w:rsidR="00644DB7" w:rsidRDefault="00644DB7" w:rsidP="00644DB7">
      <w:pPr>
        <w:rPr>
          <w:noProof/>
        </w:rPr>
      </w:pPr>
      <w:ins w:id="3272" w:author="Lasse J. Laaksonen (Nokia)" w:date="2025-11-06T12:22:00Z" w16du:dateUtc="2025-11-06T10:22:00Z">
        <w:r>
          <w:t xml:space="preserve">Room acoustics parameters are provided to the renderer as metadata. </w:t>
        </w:r>
      </w:ins>
      <w:ins w:id="3273" w:author="Lasse J. Laaksonen (Nokia)" w:date="2025-11-06T12:35:00Z" w16du:dateUtc="2025-11-06T10:35:00Z">
        <w:r w:rsidR="004806E0">
          <w:t xml:space="preserve">In absence of a </w:t>
        </w:r>
      </w:ins>
      <w:ins w:id="3274" w:author="Lasse J. Laaksonen (Nokia)" w:date="2025-11-06T12:41:00Z" w16du:dateUtc="2025-11-06T10:41:00Z">
        <w:r w:rsidR="00761088">
          <w:t xml:space="preserve">specific </w:t>
        </w:r>
      </w:ins>
      <w:ins w:id="3275" w:author="Lasse J. Laaksonen (Nokia)" w:date="2025-11-06T12:35:00Z" w16du:dateUtc="2025-11-06T10:35:00Z">
        <w:r w:rsidR="004806E0">
          <w:t>metadata input</w:t>
        </w:r>
      </w:ins>
      <w:ins w:id="3276" w:author="Lasse J. Laaksonen (Nokia)" w:date="2025-11-06T12:41:00Z" w16du:dateUtc="2025-11-06T10:41:00Z">
        <w:r w:rsidR="000439ED">
          <w:t xml:space="preserve"> or other selection to overwrite the default</w:t>
        </w:r>
      </w:ins>
      <w:ins w:id="3277" w:author="Lasse J. Laaksonen (Nokia)" w:date="2025-11-06T12:25:00Z" w16du:dateUtc="2025-11-06T10:25:00Z">
        <w:r>
          <w:t>, t</w:t>
        </w:r>
      </w:ins>
      <w:ins w:id="3278" w:author="Lasse J. Laaksonen (Nokia)" w:date="2025-11-06T12:22:00Z" w16du:dateUtc="2025-11-06T10:22:00Z">
        <w:r>
          <w:t>he IVAS renderer supports three sets of default parameters</w:t>
        </w:r>
      </w:ins>
      <w:ins w:id="3279" w:author="Lasse J. Laaksonen (Nokia)" w:date="2025-11-06T12:23:00Z" w16du:dateUtc="2025-11-06T10:23:00Z">
        <w:r>
          <w:t xml:space="preserve"> corresponding to </w:t>
        </w:r>
      </w:ins>
      <w:ins w:id="3280" w:author="Lasse J. Laaksonen (Nokia)" w:date="2025-11-06T12:24:00Z" w16du:dateUtc="2025-11-06T10:24:00Z">
        <w:r>
          <w:t xml:space="preserve">three room sizes: small, medium, and large. </w:t>
        </w:r>
      </w:ins>
      <w:ins w:id="3281" w:author="Lasse J. Laaksonen (Nokia)" w:date="2025-11-06T12:26:00Z" w16du:dateUtc="2025-11-06T10:26:00Z">
        <w:r>
          <w:t>A default</w:t>
        </w:r>
      </w:ins>
      <w:ins w:id="3282" w:author="Lasse J. Laaksonen (Nokia)" w:date="2025-11-06T12:36:00Z" w16du:dateUtc="2025-11-06T10:36:00Z">
        <w:r w:rsidR="004806E0">
          <w:t xml:space="preserve"> room size </w:t>
        </w:r>
      </w:ins>
      <w:ins w:id="3283" w:author="Lasse J. Laaksonen (Nokia)" w:date="2025-11-06T12:26:00Z" w16du:dateUtc="2025-11-06T10:26:00Z">
        <w:r>
          <w:t xml:space="preserve">is allocated for each of the IVAS encoder </w:t>
        </w:r>
      </w:ins>
      <w:ins w:id="3284" w:author="Lasse J. Laaksonen (Nokia)" w:date="2025-11-06T12:27:00Z" w16du:dateUtc="2025-11-06T10:27:00Z">
        <w:r>
          <w:t xml:space="preserve">input </w:t>
        </w:r>
      </w:ins>
      <w:ins w:id="3285" w:author="Lasse J. Laaksonen (Nokia)" w:date="2025-11-06T12:26:00Z" w16du:dateUtc="2025-11-06T10:26:00Z">
        <w:r>
          <w:t xml:space="preserve">formats </w:t>
        </w:r>
      </w:ins>
      <w:ins w:id="3286" w:author="Lasse J. Laaksonen (Nokia)" w:date="2025-11-06T12:27:00Z" w16du:dateUtc="2025-11-06T10:27:00Z">
        <w:r>
          <w:t xml:space="preserve">as specified in </w:t>
        </w:r>
      </w:ins>
      <w:ins w:id="3287" w:author="Lasse J. Laaksonen (Nokia)" w:date="2025-11-06T12:28:00Z" w16du:dateUtc="2025-11-06T10:28:00Z">
        <w:r>
          <w:t>table 7.4-6.</w:t>
        </w:r>
      </w:ins>
    </w:p>
    <w:p w14:paraId="25803866" w14:textId="00C5916C" w:rsidR="00644DB7" w:rsidRPr="00355A4C" w:rsidRDefault="00644DB7" w:rsidP="00644DB7">
      <w:pPr>
        <w:pStyle w:val="TH"/>
        <w:rPr>
          <w:ins w:id="3288" w:author="Lasse J. Laaksonen (Nokia)" w:date="2025-11-06T12:29:00Z" w16du:dateUtc="2025-11-06T10:29:00Z"/>
        </w:rPr>
      </w:pPr>
      <w:ins w:id="3289" w:author="Lasse J. Laaksonen (Nokia)" w:date="2025-11-06T12:29:00Z" w16du:dateUtc="2025-11-06T10:29:00Z">
        <w:r w:rsidRPr="00355A4C">
          <w:t xml:space="preserve">Table </w:t>
        </w:r>
        <w:r>
          <w:rPr>
            <w:noProof/>
          </w:rPr>
          <w:t>7</w:t>
        </w:r>
        <w:r w:rsidRPr="00355A4C">
          <w:rPr>
            <w:noProof/>
          </w:rPr>
          <w:t>.</w:t>
        </w:r>
        <w:r>
          <w:rPr>
            <w:noProof/>
          </w:rPr>
          <w:t>4</w:t>
        </w:r>
        <w:r w:rsidRPr="00355A4C">
          <w:noBreakHyphen/>
        </w:r>
        <w:r>
          <w:rPr>
            <w:noProof/>
          </w:rPr>
          <w:t>6</w:t>
        </w:r>
        <w:r w:rsidRPr="00355A4C">
          <w:t>: </w:t>
        </w:r>
        <w:r>
          <w:rPr>
            <w:rFonts w:eastAsia="Arial" w:cs="Arial"/>
            <w:bCs/>
            <w:color w:val="000000" w:themeColor="text1"/>
          </w:rPr>
          <w:t xml:space="preserve">Default binaural room size </w:t>
        </w:r>
      </w:ins>
      <w:ins w:id="3290" w:author="Lasse J. Laaksonen (Nokia)" w:date="2025-11-06T12:30:00Z" w16du:dateUtc="2025-11-06T10:30:00Z">
        <w:r w:rsidR="00BD53D7">
          <w:rPr>
            <w:rFonts w:eastAsia="Arial" w:cs="Arial"/>
            <w:bCs/>
            <w:color w:val="000000" w:themeColor="text1"/>
          </w:rPr>
          <w:t>per input audio format</w:t>
        </w:r>
      </w:ins>
    </w:p>
    <w:tbl>
      <w:tblPr>
        <w:tblW w:w="0" w:type="auto"/>
        <w:jc w:val="center"/>
        <w:tblLayout w:type="fixed"/>
        <w:tblLook w:val="06A0" w:firstRow="1" w:lastRow="0" w:firstColumn="1" w:lastColumn="0" w:noHBand="1" w:noVBand="1"/>
      </w:tblPr>
      <w:tblGrid>
        <w:gridCol w:w="3392"/>
        <w:gridCol w:w="3261"/>
      </w:tblGrid>
      <w:tr w:rsidR="00644DB7" w:rsidRPr="00355A4C" w14:paraId="780F570E" w14:textId="77777777" w:rsidTr="00C300EC">
        <w:trPr>
          <w:trHeight w:val="300"/>
          <w:jc w:val="center"/>
          <w:ins w:id="3291"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5" w:type="dxa"/>
              <w:right w:w="105" w:type="dxa"/>
            </w:tcMar>
            <w:vAlign w:val="center"/>
          </w:tcPr>
          <w:p w14:paraId="43006EFB" w14:textId="77777777" w:rsidR="00644DB7" w:rsidRPr="00355A4C" w:rsidRDefault="00644DB7" w:rsidP="00C300EC">
            <w:pPr>
              <w:pStyle w:val="TAH"/>
              <w:rPr>
                <w:ins w:id="3292" w:author="Lasse J. Laaksonen (Nokia)" w:date="2025-11-06T12:29:00Z" w16du:dateUtc="2025-11-06T10:29:00Z"/>
              </w:rPr>
            </w:pPr>
            <w:ins w:id="3293" w:author="Lasse J. Laaksonen (Nokia)" w:date="2025-11-06T12:29:00Z" w16du:dateUtc="2025-11-06T10:29:00Z">
              <w:r w:rsidRPr="00355A4C">
                <w:rPr>
                  <w:rFonts w:eastAsia="Arial"/>
                </w:rPr>
                <w:t>Input audio format</w:t>
              </w:r>
            </w:ins>
          </w:p>
        </w:tc>
        <w:tc>
          <w:tcPr>
            <w:tcW w:w="32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5" w:type="dxa"/>
              <w:right w:w="105" w:type="dxa"/>
            </w:tcMar>
            <w:vAlign w:val="center"/>
          </w:tcPr>
          <w:p w14:paraId="02AE696E" w14:textId="75951E95" w:rsidR="00644DB7" w:rsidRPr="00355A4C" w:rsidRDefault="00BD53D7" w:rsidP="00C300EC">
            <w:pPr>
              <w:pStyle w:val="TAH"/>
              <w:rPr>
                <w:ins w:id="3294" w:author="Lasse J. Laaksonen (Nokia)" w:date="2025-11-06T12:29:00Z" w16du:dateUtc="2025-11-06T10:29:00Z"/>
              </w:rPr>
            </w:pPr>
            <w:ins w:id="3295" w:author="Lasse J. Laaksonen (Nokia)" w:date="2025-11-06T12:30:00Z" w16du:dateUtc="2025-11-06T10:30:00Z">
              <w:r>
                <w:rPr>
                  <w:rFonts w:eastAsia="Arial"/>
                </w:rPr>
                <w:t>Default room size</w:t>
              </w:r>
            </w:ins>
          </w:p>
        </w:tc>
      </w:tr>
      <w:tr w:rsidR="00644DB7" w:rsidRPr="00355A4C" w14:paraId="42222313" w14:textId="77777777" w:rsidTr="00C300EC">
        <w:trPr>
          <w:trHeight w:val="300"/>
          <w:jc w:val="center"/>
          <w:ins w:id="3296"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3C429C5B" w14:textId="77777777" w:rsidR="00644DB7" w:rsidRPr="00355A4C" w:rsidRDefault="00644DB7" w:rsidP="00C300EC">
            <w:pPr>
              <w:pStyle w:val="TAC"/>
              <w:rPr>
                <w:ins w:id="3297" w:author="Lasse J. Laaksonen (Nokia)" w:date="2025-11-06T12:29:00Z" w16du:dateUtc="2025-11-06T10:29:00Z"/>
              </w:rPr>
            </w:pPr>
            <w:ins w:id="3298" w:author="Lasse J. Laaksonen (Nokia)" w:date="2025-11-06T12:29:00Z" w16du:dateUtc="2025-11-06T10:29:00Z">
              <w:r w:rsidRPr="00355A4C">
                <w:rPr>
                  <w:rFonts w:eastAsia="Arial"/>
                </w:rPr>
                <w:t>Scene-based audio (SBA)</w:t>
              </w:r>
            </w:ins>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62751E8E" w14:textId="356D7A48" w:rsidR="00644DB7" w:rsidRPr="00355A4C" w:rsidRDefault="00BD53D7" w:rsidP="00C300EC">
            <w:pPr>
              <w:pStyle w:val="TAC"/>
              <w:rPr>
                <w:ins w:id="3299" w:author="Lasse J. Laaksonen (Nokia)" w:date="2025-11-06T12:29:00Z" w16du:dateUtc="2025-11-06T10:29:00Z"/>
              </w:rPr>
            </w:pPr>
            <w:ins w:id="3300" w:author="Lasse J. Laaksonen (Nokia)" w:date="2025-11-06T12:32:00Z" w16du:dateUtc="2025-11-06T10:32:00Z">
              <w:r>
                <w:rPr>
                  <w:rFonts w:eastAsia="Arial"/>
                </w:rPr>
                <w:t>SMALL</w:t>
              </w:r>
            </w:ins>
          </w:p>
        </w:tc>
      </w:tr>
      <w:tr w:rsidR="00644DB7" w:rsidRPr="00355A4C" w14:paraId="327B238D" w14:textId="77777777" w:rsidTr="00C300EC">
        <w:trPr>
          <w:trHeight w:val="300"/>
          <w:jc w:val="center"/>
          <w:ins w:id="3301"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32A8628D" w14:textId="77777777" w:rsidR="00644DB7" w:rsidRPr="00355A4C" w:rsidRDefault="00644DB7" w:rsidP="00C300EC">
            <w:pPr>
              <w:pStyle w:val="TAC"/>
              <w:rPr>
                <w:ins w:id="3302" w:author="Lasse J. Laaksonen (Nokia)" w:date="2025-11-06T12:29:00Z" w16du:dateUtc="2025-11-06T10:29:00Z"/>
                <w:rFonts w:eastAsia="Arial"/>
                <w:lang w:val="pt-BR"/>
              </w:rPr>
            </w:pPr>
            <w:ins w:id="3303" w:author="Lasse J. Laaksonen (Nokia)" w:date="2025-11-06T12:29:00Z" w16du:dateUtc="2025-11-06T10:29:00Z">
              <w:r w:rsidRPr="00355A4C">
                <w:rPr>
                  <w:rFonts w:eastAsia="Arial"/>
                  <w:lang w:val="pt-BR"/>
                </w:rPr>
                <w:t>Metadata assisted spatial audio (MASA)</w:t>
              </w:r>
            </w:ins>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00D97C1D" w14:textId="7D078C03" w:rsidR="00644DB7" w:rsidRPr="00355A4C" w:rsidRDefault="00BD53D7" w:rsidP="00C300EC">
            <w:pPr>
              <w:pStyle w:val="TAC"/>
              <w:rPr>
                <w:ins w:id="3304" w:author="Lasse J. Laaksonen (Nokia)" w:date="2025-11-06T12:29:00Z" w16du:dateUtc="2025-11-06T10:29:00Z"/>
              </w:rPr>
            </w:pPr>
            <w:ins w:id="3305" w:author="Lasse J. Laaksonen (Nokia)" w:date="2025-11-06T12:32:00Z" w16du:dateUtc="2025-11-06T10:32:00Z">
              <w:r>
                <w:rPr>
                  <w:rFonts w:eastAsia="Arial"/>
                </w:rPr>
                <w:t>SMALL</w:t>
              </w:r>
            </w:ins>
          </w:p>
        </w:tc>
      </w:tr>
      <w:tr w:rsidR="00644DB7" w:rsidRPr="00355A4C" w14:paraId="69718712" w14:textId="77777777" w:rsidTr="00C300EC">
        <w:trPr>
          <w:trHeight w:val="300"/>
          <w:jc w:val="center"/>
          <w:ins w:id="3306"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390FA8D9" w14:textId="77777777" w:rsidR="00644DB7" w:rsidRPr="00355A4C" w:rsidRDefault="00644DB7" w:rsidP="00C300EC">
            <w:pPr>
              <w:pStyle w:val="TAC"/>
              <w:rPr>
                <w:ins w:id="3307" w:author="Lasse J. Laaksonen (Nokia)" w:date="2025-11-06T12:29:00Z" w16du:dateUtc="2025-11-06T10:29:00Z"/>
              </w:rPr>
            </w:pPr>
            <w:ins w:id="3308" w:author="Lasse J. Laaksonen (Nokia)" w:date="2025-11-06T12:29:00Z" w16du:dateUtc="2025-11-06T10:29:00Z">
              <w:r w:rsidRPr="00355A4C">
                <w:rPr>
                  <w:rFonts w:eastAsia="Arial"/>
                </w:rPr>
                <w:t>Object-based audio (ISM)</w:t>
              </w:r>
            </w:ins>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28CD5CE5" w14:textId="20EC784A" w:rsidR="00644DB7" w:rsidRPr="00355A4C" w:rsidRDefault="002302DD" w:rsidP="00C300EC">
            <w:pPr>
              <w:pStyle w:val="TAC"/>
              <w:rPr>
                <w:ins w:id="3309" w:author="Lasse J. Laaksonen (Nokia)" w:date="2025-11-06T12:29:00Z" w16du:dateUtc="2025-11-06T10:29:00Z"/>
              </w:rPr>
            </w:pPr>
            <w:ins w:id="3310" w:author="Lasse J. Laaksonen (Nokia)" w:date="2025-11-06T13:19:00Z" w16du:dateUtc="2025-11-06T11:19:00Z">
              <w:r>
                <w:rPr>
                  <w:rFonts w:eastAsia="Arial"/>
                </w:rPr>
                <w:t>LARGE</w:t>
              </w:r>
            </w:ins>
          </w:p>
        </w:tc>
      </w:tr>
      <w:tr w:rsidR="00644DB7" w:rsidRPr="00355A4C" w14:paraId="407CB391" w14:textId="77777777" w:rsidTr="00C300EC">
        <w:trPr>
          <w:trHeight w:val="300"/>
          <w:jc w:val="center"/>
          <w:ins w:id="3311"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3579B20" w14:textId="77777777" w:rsidR="00644DB7" w:rsidRPr="00355A4C" w:rsidRDefault="00644DB7" w:rsidP="00C300EC">
            <w:pPr>
              <w:pStyle w:val="TAC"/>
              <w:rPr>
                <w:ins w:id="3312" w:author="Lasse J. Laaksonen (Nokia)" w:date="2025-11-06T12:29:00Z" w16du:dateUtc="2025-11-06T10:29:00Z"/>
              </w:rPr>
            </w:pPr>
            <w:ins w:id="3313" w:author="Lasse J. Laaksonen (Nokia)" w:date="2025-11-06T12:29:00Z" w16du:dateUtc="2025-11-06T10:29:00Z">
              <w:r w:rsidRPr="00355A4C">
                <w:rPr>
                  <w:rFonts w:eastAsia="Arial"/>
                </w:rPr>
                <w:t>Multi-channel audio (MC)</w:t>
              </w:r>
            </w:ins>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12E6EF72" w14:textId="57B706F0" w:rsidR="00644DB7" w:rsidRPr="00355A4C" w:rsidRDefault="00BD53D7" w:rsidP="00C300EC">
            <w:pPr>
              <w:pStyle w:val="TAC"/>
              <w:rPr>
                <w:ins w:id="3314" w:author="Lasse J. Laaksonen (Nokia)" w:date="2025-11-06T12:29:00Z" w16du:dateUtc="2025-11-06T10:29:00Z"/>
              </w:rPr>
            </w:pPr>
            <w:ins w:id="3315" w:author="Lasse J. Laaksonen (Nokia)" w:date="2025-11-06T12:32:00Z" w16du:dateUtc="2025-11-06T10:32:00Z">
              <w:r>
                <w:rPr>
                  <w:rFonts w:eastAsia="Arial"/>
                </w:rPr>
                <w:t>MEDIUM</w:t>
              </w:r>
            </w:ins>
          </w:p>
        </w:tc>
      </w:tr>
      <w:tr w:rsidR="00644DB7" w:rsidRPr="00355A4C" w14:paraId="31856721" w14:textId="77777777" w:rsidTr="00C300EC">
        <w:trPr>
          <w:trHeight w:val="300"/>
          <w:jc w:val="center"/>
          <w:ins w:id="3316"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0B01A2A3" w14:textId="77777777" w:rsidR="00644DB7" w:rsidRPr="00355A4C" w:rsidRDefault="00644DB7" w:rsidP="00C300EC">
            <w:pPr>
              <w:pStyle w:val="TAC"/>
              <w:rPr>
                <w:ins w:id="3317" w:author="Lasse J. Laaksonen (Nokia)" w:date="2025-11-06T12:29:00Z" w16du:dateUtc="2025-11-06T10:29:00Z"/>
                <w:rFonts w:eastAsia="Arial"/>
              </w:rPr>
            </w:pPr>
            <w:ins w:id="3318" w:author="Lasse J. Laaksonen (Nokia)" w:date="2025-11-06T12:29:00Z" w16du:dateUtc="2025-11-06T10:29:00Z">
              <w:r w:rsidRPr="00355A4C">
                <w:rPr>
                  <w:rFonts w:eastAsia="Arial"/>
                </w:rPr>
                <w:t>Combined ISM and MASA (OMASA)</w:t>
              </w:r>
            </w:ins>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58C8FC56" w14:textId="76E95557" w:rsidR="00644DB7" w:rsidRPr="00355A4C" w:rsidRDefault="00BD53D7" w:rsidP="00C300EC">
            <w:pPr>
              <w:pStyle w:val="TAC"/>
              <w:rPr>
                <w:ins w:id="3319" w:author="Lasse J. Laaksonen (Nokia)" w:date="2025-11-06T12:29:00Z" w16du:dateUtc="2025-11-06T10:29:00Z"/>
              </w:rPr>
            </w:pPr>
            <w:ins w:id="3320" w:author="Lasse J. Laaksonen (Nokia)" w:date="2025-11-06T12:32:00Z" w16du:dateUtc="2025-11-06T10:32:00Z">
              <w:r>
                <w:rPr>
                  <w:rFonts w:eastAsia="Arial"/>
                </w:rPr>
                <w:t>MEDIUM</w:t>
              </w:r>
            </w:ins>
          </w:p>
        </w:tc>
      </w:tr>
      <w:tr w:rsidR="00644DB7" w:rsidRPr="00355A4C" w14:paraId="51B8B252" w14:textId="77777777" w:rsidTr="00C300EC">
        <w:trPr>
          <w:trHeight w:val="300"/>
          <w:jc w:val="center"/>
          <w:ins w:id="3321" w:author="Lasse J. Laaksonen (Nokia)" w:date="2025-11-06T12:29:00Z"/>
        </w:trPr>
        <w:tc>
          <w:tcPr>
            <w:tcW w:w="3392"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65D22870" w14:textId="77777777" w:rsidR="00644DB7" w:rsidRPr="00355A4C" w:rsidRDefault="00644DB7" w:rsidP="00C300EC">
            <w:pPr>
              <w:pStyle w:val="TAC"/>
              <w:rPr>
                <w:ins w:id="3322" w:author="Lasse J. Laaksonen (Nokia)" w:date="2025-11-06T12:29:00Z" w16du:dateUtc="2025-11-06T10:29:00Z"/>
                <w:rFonts w:eastAsia="Arial"/>
              </w:rPr>
            </w:pPr>
            <w:ins w:id="3323" w:author="Lasse J. Laaksonen (Nokia)" w:date="2025-11-06T12:29:00Z" w16du:dateUtc="2025-11-06T10:29:00Z">
              <w:r w:rsidRPr="00355A4C">
                <w:rPr>
                  <w:rFonts w:eastAsia="Arial"/>
                </w:rPr>
                <w:t>Combined ISM and SBA (OSBA)</w:t>
              </w:r>
            </w:ins>
          </w:p>
        </w:tc>
        <w:tc>
          <w:tcPr>
            <w:tcW w:w="3261" w:type="dxa"/>
            <w:tcBorders>
              <w:top w:val="single" w:sz="8" w:space="0" w:color="auto"/>
              <w:left w:val="single" w:sz="8" w:space="0" w:color="auto"/>
              <w:bottom w:val="single" w:sz="8" w:space="0" w:color="auto"/>
              <w:right w:val="single" w:sz="8" w:space="0" w:color="auto"/>
            </w:tcBorders>
            <w:tcMar>
              <w:left w:w="15" w:type="dxa"/>
              <w:right w:w="105" w:type="dxa"/>
            </w:tcMar>
            <w:vAlign w:val="center"/>
          </w:tcPr>
          <w:p w14:paraId="4A664D85" w14:textId="04C2E7BA" w:rsidR="00644DB7" w:rsidRPr="00355A4C" w:rsidRDefault="00BD53D7" w:rsidP="00C300EC">
            <w:pPr>
              <w:pStyle w:val="TAC"/>
              <w:rPr>
                <w:ins w:id="3324" w:author="Lasse J. Laaksonen (Nokia)" w:date="2025-11-06T12:29:00Z" w16du:dateUtc="2025-11-06T10:29:00Z"/>
              </w:rPr>
            </w:pPr>
            <w:ins w:id="3325" w:author="Lasse J. Laaksonen (Nokia)" w:date="2025-11-06T12:32:00Z" w16du:dateUtc="2025-11-06T10:32:00Z">
              <w:r>
                <w:rPr>
                  <w:rFonts w:eastAsia="Arial"/>
                </w:rPr>
                <w:t>MEDIUM</w:t>
              </w:r>
            </w:ins>
          </w:p>
        </w:tc>
      </w:tr>
    </w:tbl>
    <w:p w14:paraId="0A48CB1C" w14:textId="77777777" w:rsidR="00644DB7" w:rsidRDefault="00644DB7">
      <w:pPr>
        <w:rPr>
          <w:noProof/>
        </w:rPr>
      </w:pPr>
    </w:p>
    <w:p w14:paraId="278C86CD" w14:textId="77777777" w:rsidR="00644DB7" w:rsidRDefault="00644DB7">
      <w:pPr>
        <w:rPr>
          <w:noProof/>
        </w:rPr>
      </w:pPr>
    </w:p>
    <w:p w14:paraId="6FDD76E8" w14:textId="0B8B6CFE" w:rsidR="004F40D5" w:rsidRDefault="004F40D5" w:rsidP="004F40D5">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 xml:space="preserve">CHANGE </w:t>
      </w:r>
      <w:r>
        <w:rPr>
          <w:noProof/>
        </w:rPr>
        <w:fldChar w:fldCharType="begin"/>
      </w:r>
      <w:r>
        <w:rPr>
          <w:noProof/>
        </w:rPr>
        <w:instrText xml:space="preserve"> SEQ NumChange </w:instrText>
      </w:r>
      <w:r>
        <w:rPr>
          <w:noProof/>
        </w:rPr>
        <w:fldChar w:fldCharType="separate"/>
      </w:r>
      <w:r w:rsidR="00562769">
        <w:rPr>
          <w:noProof/>
        </w:rPr>
        <w:t>25</w:t>
      </w:r>
      <w:r>
        <w:rPr>
          <w:noProof/>
        </w:rPr>
        <w:fldChar w:fldCharType="end"/>
      </w:r>
      <w:r w:rsidR="00F957C2">
        <w:rPr>
          <w:noProof/>
        </w:rPr>
        <w:t xml:space="preserve"> (new clause)</w:t>
      </w:r>
    </w:p>
    <w:p w14:paraId="1540BE9E" w14:textId="01024EEA" w:rsidR="004F40D5" w:rsidRDefault="00AD4A08" w:rsidP="00AD4A08">
      <w:pPr>
        <w:pStyle w:val="Heading3"/>
        <w:rPr>
          <w:noProof/>
        </w:rPr>
      </w:pPr>
      <w:ins w:id="3326" w:author="Lasse J. Laaksonen (Nokia)" w:date="2025-10-22T13:48:00Z" w16du:dateUtc="2025-10-22T10:48:00Z">
        <w:r>
          <w:rPr>
            <w:noProof/>
          </w:rPr>
          <w:t>7.4.10</w:t>
        </w:r>
        <w:r>
          <w:rPr>
            <w:noProof/>
          </w:rPr>
          <w:tab/>
          <w:t>Object e</w:t>
        </w:r>
      </w:ins>
      <w:ins w:id="3327" w:author="Lasse J. Laaksonen (Nokia)" w:date="2025-10-22T13:49:00Z" w16du:dateUtc="2025-10-22T10:49:00Z">
        <w:r>
          <w:rPr>
            <w:noProof/>
          </w:rPr>
          <w:t>diting</w:t>
        </w:r>
      </w:ins>
    </w:p>
    <w:p w14:paraId="7E71C7EA" w14:textId="75777965" w:rsidR="004F40D5" w:rsidRDefault="00AD4A08" w:rsidP="00AD4A08">
      <w:pPr>
        <w:pStyle w:val="Heading4"/>
        <w:rPr>
          <w:ins w:id="3328" w:author="Lasse J. Laaksonen (Nokia)" w:date="2025-10-22T13:49:00Z" w16du:dateUtc="2025-10-22T10:49:00Z"/>
          <w:noProof/>
        </w:rPr>
      </w:pPr>
      <w:ins w:id="3329" w:author="Lasse J. Laaksonen (Nokia)" w:date="2025-10-22T13:49:00Z" w16du:dateUtc="2025-10-22T10:49:00Z">
        <w:r>
          <w:rPr>
            <w:noProof/>
          </w:rPr>
          <w:t>7.4.10.1</w:t>
        </w:r>
        <w:r>
          <w:rPr>
            <w:noProof/>
          </w:rPr>
          <w:tab/>
          <w:t>Overview</w:t>
        </w:r>
      </w:ins>
    </w:p>
    <w:p w14:paraId="06B9AA43" w14:textId="2D2545F8" w:rsidR="00AD4A08" w:rsidRDefault="00AD4A08">
      <w:pPr>
        <w:rPr>
          <w:ins w:id="3330" w:author="Lasse J. Laaksonen (Nokia)" w:date="2025-10-22T13:55:00Z" w16du:dateUtc="2025-10-22T10:55:00Z"/>
          <w:noProof/>
        </w:rPr>
      </w:pPr>
      <w:ins w:id="3331" w:author="Lasse J. Laaksonen (Nokia)" w:date="2025-10-22T13:50:00Z" w16du:dateUtc="2025-10-22T10:50:00Z">
        <w:r>
          <w:rPr>
            <w:noProof/>
          </w:rPr>
          <w:t>Object editing, or object manipulation</w:t>
        </w:r>
      </w:ins>
      <w:ins w:id="3332" w:author="Lasse J. Laaksonen (Nokia)" w:date="2025-10-22T13:51:00Z" w16du:dateUtc="2025-10-22T10:51:00Z">
        <w:r>
          <w:rPr>
            <w:noProof/>
          </w:rPr>
          <w:t>, is a functionality that relates to the object-based audio</w:t>
        </w:r>
      </w:ins>
      <w:ins w:id="3333" w:author="Lasse J. Laaksonen (Nokia)" w:date="2025-10-22T13:50:00Z" w16du:dateUtc="2025-10-22T10:50:00Z">
        <w:r>
          <w:rPr>
            <w:noProof/>
          </w:rPr>
          <w:t xml:space="preserve"> </w:t>
        </w:r>
      </w:ins>
      <w:ins w:id="3334" w:author="Lasse J. Laaksonen (Nokia)" w:date="2025-10-22T13:51:00Z" w16du:dateUtc="2025-10-22T10:51:00Z">
        <w:r>
          <w:rPr>
            <w:noProof/>
          </w:rPr>
          <w:t>(</w:t>
        </w:r>
      </w:ins>
      <w:ins w:id="3335" w:author="Lasse J. Laaksonen (Nokia)" w:date="2025-10-22T13:50:00Z" w16du:dateUtc="2025-10-22T10:50:00Z">
        <w:r>
          <w:rPr>
            <w:noProof/>
          </w:rPr>
          <w:t>ISM</w:t>
        </w:r>
      </w:ins>
      <w:ins w:id="3336" w:author="Lasse J. Laaksonen (Nokia)" w:date="2025-10-22T13:51:00Z" w16du:dateUtc="2025-10-22T10:51:00Z">
        <w:r>
          <w:rPr>
            <w:noProof/>
          </w:rPr>
          <w:t>) fo</w:t>
        </w:r>
      </w:ins>
      <w:ins w:id="3337" w:author="Lasse J. Laaksonen (Nokia)" w:date="2025-10-22T13:52:00Z" w16du:dateUtc="2025-10-22T10:52:00Z">
        <w:r>
          <w:rPr>
            <w:noProof/>
          </w:rPr>
          <w:t>rmat and the combined formats OMASA and OSBA t</w:t>
        </w:r>
      </w:ins>
      <w:ins w:id="3338" w:author="Lasse J. Laaksonen (Nokia)" w:date="2025-10-22T13:53:00Z" w16du:dateUtc="2025-10-22T10:53:00Z">
        <w:r>
          <w:rPr>
            <w:noProof/>
          </w:rPr>
          <w:t xml:space="preserve">hat utilize ISMs in addition to </w:t>
        </w:r>
      </w:ins>
      <w:ins w:id="3339" w:author="Lasse J. Laaksonen (Nokia)" w:date="2025-10-24T03:52:00Z" w16du:dateUtc="2025-10-24T00:52:00Z">
        <w:r w:rsidR="00262A1D">
          <w:rPr>
            <w:noProof/>
          </w:rPr>
          <w:t>their</w:t>
        </w:r>
      </w:ins>
      <w:ins w:id="3340" w:author="Lasse J. Laaksonen (Nokia)" w:date="2025-10-22T13:53:00Z" w16du:dateUtc="2025-10-22T10:53:00Z">
        <w:r>
          <w:rPr>
            <w:noProof/>
          </w:rPr>
          <w:t xml:space="preserve"> underlying spatial audio format</w:t>
        </w:r>
      </w:ins>
      <w:ins w:id="3341" w:author="Lasse J. Laaksonen (Nokia)" w:date="2025-10-24T03:52:00Z" w16du:dateUtc="2025-10-24T00:52:00Z">
        <w:r w:rsidR="00262A1D">
          <w:rPr>
            <w:noProof/>
          </w:rPr>
          <w:t>s</w:t>
        </w:r>
      </w:ins>
      <w:ins w:id="3342" w:author="Lasse J. Laaksonen (Nokia)" w:date="2025-10-22T13:52:00Z" w16du:dateUtc="2025-10-22T10:52:00Z">
        <w:r>
          <w:rPr>
            <w:noProof/>
          </w:rPr>
          <w:t>.</w:t>
        </w:r>
      </w:ins>
      <w:ins w:id="3343" w:author="Lasse J. Laaksonen (Nokia)" w:date="2025-10-22T13:54:00Z" w16du:dateUtc="2025-10-22T10:54:00Z">
        <w:r>
          <w:rPr>
            <w:noProof/>
          </w:rPr>
          <w:t xml:space="preserve"> Object </w:t>
        </w:r>
        <w:r>
          <w:rPr>
            <w:noProof/>
          </w:rPr>
          <w:lastRenderedPageBreak/>
          <w:t>editing refers to the modification of at least one ISM rendering parameter</w:t>
        </w:r>
      </w:ins>
      <w:ins w:id="3344" w:author="Lasse J. Laaksonen (Nokia)" w:date="2025-10-22T13:55:00Z" w16du:dateUtc="2025-10-22T10:55:00Z">
        <w:r>
          <w:rPr>
            <w:noProof/>
          </w:rPr>
          <w:t xml:space="preserve"> value</w:t>
        </w:r>
      </w:ins>
      <w:ins w:id="3345" w:author="Lasse J. Laaksonen (Nokia)" w:date="2025-10-24T03:52:00Z" w16du:dateUtc="2025-10-24T00:52:00Z">
        <w:r w:rsidR="00262A1D">
          <w:rPr>
            <w:noProof/>
          </w:rPr>
          <w:t xml:space="preserve"> for at least one ISM</w:t>
        </w:r>
      </w:ins>
      <w:ins w:id="3346" w:author="Lasse J. Laaksonen (Nokia)" w:date="2025-10-22T13:54:00Z" w16du:dateUtc="2025-10-22T10:54:00Z">
        <w:r>
          <w:rPr>
            <w:noProof/>
          </w:rPr>
          <w:t xml:space="preserve">: </w:t>
        </w:r>
      </w:ins>
      <w:ins w:id="3347" w:author="Lasse J. Laaksonen (Nokia)" w:date="2025-10-22T13:55:00Z" w16du:dateUtc="2025-10-22T10:55:00Z">
        <w:r>
          <w:rPr>
            <w:noProof/>
          </w:rPr>
          <w:t>azimuth, elevation, and gain.</w:t>
        </w:r>
      </w:ins>
      <w:ins w:id="3348" w:author="Lasse J. Laaksonen (Nokia)" w:date="2025-10-22T13:58:00Z" w16du:dateUtc="2025-10-22T10:58:00Z">
        <w:r w:rsidR="00A8518C">
          <w:rPr>
            <w:noProof/>
          </w:rPr>
          <w:t xml:space="preserve"> In addition, the combined formats allow for editing of the rendering gain of the spatial audio (MASA or SBA) separate of the </w:t>
        </w:r>
      </w:ins>
      <w:ins w:id="3349" w:author="Lasse J. Laaksonen (Nokia)" w:date="2025-10-22T13:59:00Z" w16du:dateUtc="2025-10-22T10:59:00Z">
        <w:r w:rsidR="00821DBA">
          <w:rPr>
            <w:noProof/>
          </w:rPr>
          <w:t xml:space="preserve">ISM(s) for full </w:t>
        </w:r>
      </w:ins>
      <w:ins w:id="3350" w:author="Lasse J. Laaksonen (Nokia)" w:date="2025-10-27T08:40:00Z" w16du:dateUtc="2025-10-27T06:40:00Z">
        <w:r w:rsidR="00094C7D">
          <w:rPr>
            <w:noProof/>
          </w:rPr>
          <w:t xml:space="preserve">rendering </w:t>
        </w:r>
      </w:ins>
      <w:ins w:id="3351" w:author="Lasse J. Laaksonen (Nokia)" w:date="2025-10-22T13:59:00Z" w16du:dateUtc="2025-10-22T10:59:00Z">
        <w:r w:rsidR="00821DBA">
          <w:rPr>
            <w:noProof/>
          </w:rPr>
          <w:t>control of the spatial audio scene</w:t>
        </w:r>
      </w:ins>
      <w:ins w:id="3352" w:author="Lasse J. Laaksonen (Nokia)" w:date="2025-10-27T08:39:00Z" w16du:dateUtc="2025-10-27T06:39:00Z">
        <w:r w:rsidR="00A133F1">
          <w:rPr>
            <w:noProof/>
          </w:rPr>
          <w:t xml:space="preserve"> component</w:t>
        </w:r>
      </w:ins>
      <w:ins w:id="3353" w:author="Lasse J. Laaksonen (Nokia)" w:date="2025-10-27T08:40:00Z" w16du:dateUtc="2025-10-27T06:40:00Z">
        <w:r w:rsidR="00094C7D">
          <w:rPr>
            <w:noProof/>
          </w:rPr>
          <w:t>s</w:t>
        </w:r>
      </w:ins>
      <w:ins w:id="3354" w:author="Lasse J. Laaksonen (Nokia)" w:date="2025-10-22T13:59:00Z" w16du:dateUtc="2025-10-22T10:59:00Z">
        <w:r w:rsidR="00821DBA">
          <w:rPr>
            <w:noProof/>
          </w:rPr>
          <w:t>.</w:t>
        </w:r>
      </w:ins>
    </w:p>
    <w:p w14:paraId="16648821" w14:textId="12DC3783" w:rsidR="00262A1D" w:rsidRDefault="00A8518C">
      <w:pPr>
        <w:rPr>
          <w:ins w:id="3355" w:author="Lasse J. Laaksonen (Nokia)" w:date="2025-10-24T03:54:00Z" w16du:dateUtc="2025-10-24T00:54:00Z"/>
          <w:noProof/>
        </w:rPr>
      </w:pPr>
      <w:ins w:id="3356" w:author="Lasse J. Laaksonen (Nokia)" w:date="2025-10-22T13:55:00Z" w16du:dateUtc="2025-10-22T10:55:00Z">
        <w:r>
          <w:rPr>
            <w:noProof/>
          </w:rPr>
          <w:t xml:space="preserve">Object editing is supported </w:t>
        </w:r>
      </w:ins>
      <w:ins w:id="3357" w:author="Lasse J. Laaksonen (Nokia)" w:date="2025-10-22T13:56:00Z" w16du:dateUtc="2025-10-22T10:56:00Z">
        <w:r>
          <w:rPr>
            <w:noProof/>
          </w:rPr>
          <w:t xml:space="preserve">by the IVAS </w:t>
        </w:r>
      </w:ins>
      <w:ins w:id="3358" w:author="Lasse J. Laaksonen (Nokia)" w:date="2025-10-22T14:22:00Z" w16du:dateUtc="2025-10-22T11:22:00Z">
        <w:r w:rsidR="00741C32">
          <w:rPr>
            <w:noProof/>
          </w:rPr>
          <w:t>decoder</w:t>
        </w:r>
      </w:ins>
      <w:ins w:id="3359" w:author="Lasse J. Laaksonen (Nokia)" w:date="2025-10-22T14:06:00Z" w16du:dateUtc="2025-10-22T11:06:00Z">
        <w:r w:rsidR="004850C5">
          <w:rPr>
            <w:noProof/>
          </w:rPr>
          <w:t xml:space="preserve"> </w:t>
        </w:r>
      </w:ins>
      <w:ins w:id="3360" w:author="Lasse J. Laaksonen (Nokia)" w:date="2025-10-22T13:57:00Z" w16du:dateUtc="2025-10-22T10:57:00Z">
        <w:r>
          <w:rPr>
            <w:noProof/>
          </w:rPr>
          <w:t xml:space="preserve">through a dedicated interface for controlling the </w:t>
        </w:r>
      </w:ins>
      <w:ins w:id="3361" w:author="Lasse J. Laaksonen (Nokia)" w:date="2025-10-27T08:37:00Z" w16du:dateUtc="2025-10-27T06:37:00Z">
        <w:r w:rsidR="00B65004">
          <w:rPr>
            <w:noProof/>
          </w:rPr>
          <w:t xml:space="preserve">relevant metadata </w:t>
        </w:r>
      </w:ins>
      <w:ins w:id="3362" w:author="Lasse J. Laaksonen (Nokia)" w:date="2025-10-22T13:57:00Z" w16du:dateUtc="2025-10-22T10:57:00Z">
        <w:r>
          <w:rPr>
            <w:noProof/>
          </w:rPr>
          <w:t>parameter values.</w:t>
        </w:r>
      </w:ins>
      <w:ins w:id="3363" w:author="Lasse J. Laaksonen (Nokia)" w:date="2025-10-22T14:22:00Z" w16du:dateUtc="2025-10-22T11:22:00Z">
        <w:r w:rsidR="00741C32">
          <w:rPr>
            <w:noProof/>
          </w:rPr>
          <w:t xml:space="preserve"> </w:t>
        </w:r>
      </w:ins>
      <w:ins w:id="3364" w:author="Lasse J. Laaksonen (Nokia)" w:date="2025-10-24T03:54:00Z" w16du:dateUtc="2025-10-24T00:54:00Z">
        <w:r w:rsidR="00262A1D">
          <w:rPr>
            <w:noProof/>
          </w:rPr>
          <w:t xml:space="preserve">Edited metadata is </w:t>
        </w:r>
      </w:ins>
      <w:ins w:id="3365" w:author="Lasse J. Laaksonen (Nokia)" w:date="2025-10-24T04:03:00Z" w16du:dateUtc="2025-10-24T01:03:00Z">
        <w:r w:rsidR="001E0DD3">
          <w:rPr>
            <w:noProof/>
          </w:rPr>
          <w:t>furthermore supported for the EXT processing output.</w:t>
        </w:r>
      </w:ins>
      <w:ins w:id="3366" w:author="Lasse J. Laaksonen (Nokia)" w:date="2025-10-24T04:04:00Z" w16du:dateUtc="2025-10-24T01:04:00Z">
        <w:r w:rsidR="001E0DD3">
          <w:rPr>
            <w:noProof/>
          </w:rPr>
          <w:t xml:space="preserve"> </w:t>
        </w:r>
      </w:ins>
      <w:ins w:id="3367" w:author="Lasse J. Laaksonen (Nokia)" w:date="2025-10-24T04:06:00Z" w16du:dateUtc="2025-10-24T01:06:00Z">
        <w:r w:rsidR="001E0DD3">
          <w:rPr>
            <w:noProof/>
          </w:rPr>
          <w:t>As t</w:t>
        </w:r>
      </w:ins>
      <w:ins w:id="3368" w:author="Lasse J. Laaksonen (Nokia)" w:date="2025-10-24T04:04:00Z" w16du:dateUtc="2025-10-24T01:04:00Z">
        <w:r w:rsidR="001E0DD3">
          <w:rPr>
            <w:noProof/>
          </w:rPr>
          <w:t xml:space="preserve">he IVAS external renderer </w:t>
        </w:r>
      </w:ins>
      <w:ins w:id="3369" w:author="Lasse J. Laaksonen (Nokia)" w:date="2025-10-24T04:06:00Z" w16du:dateUtc="2025-10-24T01:06:00Z">
        <w:r w:rsidR="001E0DD3">
          <w:rPr>
            <w:noProof/>
          </w:rPr>
          <w:t xml:space="preserve">directly </w:t>
        </w:r>
      </w:ins>
      <w:ins w:id="3370" w:author="Lasse J. Laaksonen (Nokia)" w:date="2025-10-24T04:05:00Z" w16du:dateUtc="2025-10-24T01:05:00Z">
        <w:r w:rsidR="001E0DD3">
          <w:rPr>
            <w:noProof/>
          </w:rPr>
          <w:t xml:space="preserve">operates on IVAS input formats </w:t>
        </w:r>
      </w:ins>
      <w:ins w:id="3371" w:author="Lasse J. Laaksonen (Nokia)" w:date="2025-10-24T04:07:00Z" w16du:dateUtc="2025-10-24T01:07:00Z">
        <w:r w:rsidR="001E0DD3">
          <w:rPr>
            <w:noProof/>
          </w:rPr>
          <w:t xml:space="preserve">(clause 4), manipulation of the metadata prior to </w:t>
        </w:r>
        <w:r w:rsidR="0066607E">
          <w:rPr>
            <w:noProof/>
          </w:rPr>
          <w:t>rendering</w:t>
        </w:r>
      </w:ins>
      <w:ins w:id="3372" w:author="Lasse J. Laaksonen (Nokia)" w:date="2025-10-27T08:38:00Z" w16du:dateUtc="2025-10-27T06:38:00Z">
        <w:r w:rsidR="00B65004">
          <w:rPr>
            <w:noProof/>
          </w:rPr>
          <w:t>, e.g., using IVAS decoding to EXT output,</w:t>
        </w:r>
      </w:ins>
      <w:ins w:id="3373" w:author="Lasse J. Laaksonen (Nokia)" w:date="2025-10-24T04:07:00Z" w16du:dateUtc="2025-10-24T01:07:00Z">
        <w:r w:rsidR="0066607E">
          <w:rPr>
            <w:noProof/>
          </w:rPr>
          <w:t xml:space="preserve"> is possible </w:t>
        </w:r>
      </w:ins>
      <w:ins w:id="3374" w:author="Lasse J. Laaksonen (Nokia)" w:date="2025-10-24T04:08:00Z" w16du:dateUtc="2025-10-24T01:08:00Z">
        <w:r w:rsidR="0066607E">
          <w:rPr>
            <w:noProof/>
          </w:rPr>
          <w:t>and no separate object editing functionality</w:t>
        </w:r>
      </w:ins>
      <w:ins w:id="3375" w:author="Lasse J. Laaksonen (Nokia)" w:date="2025-10-27T08:37:00Z" w16du:dateUtc="2025-10-27T06:37:00Z">
        <w:r w:rsidR="00B65004">
          <w:rPr>
            <w:noProof/>
          </w:rPr>
          <w:t xml:space="preserve"> within the renderer</w:t>
        </w:r>
      </w:ins>
      <w:ins w:id="3376" w:author="Lasse J. Laaksonen (Nokia)" w:date="2025-10-24T04:08:00Z" w16du:dateUtc="2025-10-24T01:08:00Z">
        <w:r w:rsidR="0066607E">
          <w:rPr>
            <w:noProof/>
          </w:rPr>
          <w:t xml:space="preserve"> is </w:t>
        </w:r>
      </w:ins>
      <w:ins w:id="3377" w:author="Lasse J. Laaksonen (Nokia)" w:date="2025-10-24T04:40:00Z" w16du:dateUtc="2025-10-24T01:40:00Z">
        <w:r w:rsidR="00B22E51">
          <w:rPr>
            <w:noProof/>
          </w:rPr>
          <w:t>required</w:t>
        </w:r>
      </w:ins>
      <w:ins w:id="3378" w:author="Lasse J. Laaksonen (Nokia)" w:date="2025-10-24T04:08:00Z" w16du:dateUtc="2025-10-24T01:08:00Z">
        <w:r w:rsidR="0066607E">
          <w:rPr>
            <w:noProof/>
          </w:rPr>
          <w:t>.</w:t>
        </w:r>
      </w:ins>
    </w:p>
    <w:p w14:paraId="7FFD4389" w14:textId="1F33CA36" w:rsidR="00AD4A08" w:rsidRDefault="00B851B6">
      <w:pPr>
        <w:rPr>
          <w:ins w:id="3379" w:author="Lasse J. Laaksonen (Nokia)" w:date="2025-11-06T09:21:00Z" w16du:dateUtc="2025-11-06T07:21:00Z"/>
          <w:noProof/>
        </w:rPr>
      </w:pPr>
      <w:ins w:id="3380" w:author="Lasse J. Laaksonen (Nokia)" w:date="2025-10-22T14:09:00Z" w16du:dateUtc="2025-10-22T11:09:00Z">
        <w:r>
          <w:rPr>
            <w:noProof/>
          </w:rPr>
          <w:t xml:space="preserve">Object editing </w:t>
        </w:r>
      </w:ins>
      <w:ins w:id="3381" w:author="Lasse J. Laaksonen (Nokia)" w:date="2025-10-22T14:23:00Z" w16du:dateUtc="2025-10-22T11:23:00Z">
        <w:r w:rsidR="00741C32">
          <w:rPr>
            <w:noProof/>
          </w:rPr>
          <w:t>requires</w:t>
        </w:r>
      </w:ins>
      <w:ins w:id="3382" w:author="Lasse J. Laaksonen (Nokia)" w:date="2025-10-22T14:09:00Z" w16du:dateUtc="2025-10-22T11:09:00Z">
        <w:r>
          <w:rPr>
            <w:noProof/>
          </w:rPr>
          <w:t xml:space="preserve"> separation of </w:t>
        </w:r>
      </w:ins>
      <w:ins w:id="3383" w:author="Lasse J. Laaksonen (Nokia)" w:date="2025-10-24T04:35:00Z" w16du:dateUtc="2025-10-24T01:35:00Z">
        <w:r w:rsidR="00425FE2">
          <w:rPr>
            <w:noProof/>
          </w:rPr>
          <w:t xml:space="preserve">the manipulated </w:t>
        </w:r>
      </w:ins>
      <w:ins w:id="3384" w:author="Lasse J. Laaksonen (Nokia)" w:date="2025-10-22T14:09:00Z" w16du:dateUtc="2025-10-22T11:09:00Z">
        <w:r>
          <w:rPr>
            <w:noProof/>
          </w:rPr>
          <w:t>audio object</w:t>
        </w:r>
      </w:ins>
      <w:ins w:id="3385" w:author="Lasse J. Laaksonen (Nokia)" w:date="2025-10-24T04:40:00Z" w16du:dateUtc="2025-10-24T01:40:00Z">
        <w:r w:rsidR="00A968FB">
          <w:rPr>
            <w:noProof/>
          </w:rPr>
          <w:t>(s)</w:t>
        </w:r>
      </w:ins>
      <w:ins w:id="3386" w:author="Lasse J. Laaksonen (Nokia)" w:date="2025-10-24T04:35:00Z" w16du:dateUtc="2025-10-24T01:35:00Z">
        <w:r w:rsidR="00425FE2">
          <w:rPr>
            <w:noProof/>
          </w:rPr>
          <w:t xml:space="preserve"> </w:t>
        </w:r>
      </w:ins>
      <w:ins w:id="3387" w:author="Lasse J. Laaksonen (Nokia)" w:date="2025-10-22T14:09:00Z" w16du:dateUtc="2025-10-22T11:09:00Z">
        <w:r>
          <w:rPr>
            <w:noProof/>
          </w:rPr>
          <w:t xml:space="preserve">at the decoder. </w:t>
        </w:r>
      </w:ins>
      <w:ins w:id="3388" w:author="Lasse J. Laaksonen (Nokia)" w:date="2025-10-22T14:08:00Z" w16du:dateUtc="2025-10-22T11:08:00Z">
        <w:r w:rsidR="00A366D0">
          <w:rPr>
            <w:noProof/>
          </w:rPr>
          <w:t xml:space="preserve">Due to </w:t>
        </w:r>
        <w:r>
          <w:rPr>
            <w:noProof/>
          </w:rPr>
          <w:t>use of</w:t>
        </w:r>
      </w:ins>
      <w:ins w:id="3389" w:author="Lasse J. Laaksonen (Nokia)" w:date="2025-10-22T14:09:00Z" w16du:dateUtc="2025-10-22T11:09:00Z">
        <w:r>
          <w:rPr>
            <w:noProof/>
          </w:rPr>
          <w:t xml:space="preserve"> downmixing in certain operations, availability of </w:t>
        </w:r>
      </w:ins>
      <w:ins w:id="3390" w:author="Lasse J. Laaksonen (Nokia)" w:date="2025-10-24T05:53:00Z" w16du:dateUtc="2025-10-24T02:53:00Z">
        <w:r w:rsidR="00D6690A">
          <w:rPr>
            <w:noProof/>
          </w:rPr>
          <w:t xml:space="preserve">separated </w:t>
        </w:r>
      </w:ins>
      <w:ins w:id="3391" w:author="Lasse J. Laaksonen (Nokia)" w:date="2025-10-22T14:09:00Z" w16du:dateUtc="2025-10-22T11:09:00Z">
        <w:r>
          <w:rPr>
            <w:noProof/>
          </w:rPr>
          <w:t>object</w:t>
        </w:r>
      </w:ins>
      <w:ins w:id="3392" w:author="Lasse J. Laaksonen (Nokia)" w:date="2025-10-24T05:53:00Z" w16du:dateUtc="2025-10-24T02:53:00Z">
        <w:r w:rsidR="00D6690A">
          <w:rPr>
            <w:noProof/>
          </w:rPr>
          <w:t>(s)</w:t>
        </w:r>
      </w:ins>
      <w:ins w:id="3393" w:author="Lasse J. Laaksonen (Nokia)" w:date="2025-10-22T14:09:00Z" w16du:dateUtc="2025-10-22T11:09:00Z">
        <w:r>
          <w:rPr>
            <w:noProof/>
          </w:rPr>
          <w:t xml:space="preserve"> </w:t>
        </w:r>
      </w:ins>
      <w:ins w:id="3394" w:author="Lasse J. Laaksonen (Nokia)" w:date="2025-10-24T05:53:00Z" w16du:dateUtc="2025-10-24T02:53:00Z">
        <w:r w:rsidR="00D6690A">
          <w:rPr>
            <w:noProof/>
          </w:rPr>
          <w:t xml:space="preserve">for </w:t>
        </w:r>
      </w:ins>
      <w:ins w:id="3395" w:author="Lasse J. Laaksonen (Nokia)" w:date="2025-10-22T14:09:00Z" w16du:dateUtc="2025-10-22T11:09:00Z">
        <w:r>
          <w:rPr>
            <w:noProof/>
          </w:rPr>
          <w:t xml:space="preserve">editing depends </w:t>
        </w:r>
      </w:ins>
      <w:ins w:id="3396" w:author="Lasse J. Laaksonen (Nokia)" w:date="2025-10-22T14:10:00Z" w16du:dateUtc="2025-10-22T11:10:00Z">
        <w:r>
          <w:rPr>
            <w:noProof/>
          </w:rPr>
          <w:t>on the coded format</w:t>
        </w:r>
      </w:ins>
      <w:ins w:id="3397" w:author="Lasse J. Laaksonen (Nokia)" w:date="2025-10-24T04:40:00Z" w16du:dateUtc="2025-10-24T01:40:00Z">
        <w:r w:rsidR="00A968FB">
          <w:rPr>
            <w:noProof/>
          </w:rPr>
          <w:t>, number of ISMs,</w:t>
        </w:r>
      </w:ins>
      <w:ins w:id="3398" w:author="Lasse J. Laaksonen (Nokia)" w:date="2025-10-22T14:10:00Z" w16du:dateUtc="2025-10-22T11:10:00Z">
        <w:r>
          <w:rPr>
            <w:noProof/>
          </w:rPr>
          <w:t xml:space="preserve"> and bit</w:t>
        </w:r>
      </w:ins>
      <w:ins w:id="3399" w:author="Lasse J. Laaksonen (Nokia)" w:date="2025-10-24T04:51:00Z" w16du:dateUtc="2025-10-24T01:51:00Z">
        <w:r w:rsidR="009B1B45">
          <w:rPr>
            <w:noProof/>
          </w:rPr>
          <w:t xml:space="preserve"> </w:t>
        </w:r>
      </w:ins>
      <w:ins w:id="3400" w:author="Lasse J. Laaksonen (Nokia)" w:date="2025-10-22T14:10:00Z" w16du:dateUtc="2025-10-22T11:10:00Z">
        <w:r>
          <w:rPr>
            <w:noProof/>
          </w:rPr>
          <w:t xml:space="preserve">rate as detailed in table </w:t>
        </w:r>
      </w:ins>
      <w:ins w:id="3401" w:author="Lasse J. Laaksonen (Nokia)" w:date="2025-10-22T14:11:00Z" w16du:dateUtc="2025-10-22T11:11:00Z">
        <w:r>
          <w:rPr>
            <w:noProof/>
          </w:rPr>
          <w:t>7.4-6.</w:t>
        </w:r>
      </w:ins>
    </w:p>
    <w:p w14:paraId="288DBE15" w14:textId="4ED3CA8B" w:rsidR="00975398" w:rsidRDefault="00975398">
      <w:pPr>
        <w:rPr>
          <w:ins w:id="3402" w:author="Lasse J. Laaksonen (Nokia)" w:date="2025-10-22T14:11:00Z" w16du:dateUtc="2025-10-22T11:11:00Z"/>
          <w:noProof/>
        </w:rPr>
      </w:pPr>
      <w:ins w:id="3403" w:author="Lasse J. Laaksonen (Nokia)" w:date="2025-11-06T09:21:00Z" w16du:dateUtc="2025-11-06T07:21:00Z">
        <w:r>
          <w:rPr>
            <w:noProof/>
          </w:rPr>
          <w:t xml:space="preserve">The </w:t>
        </w:r>
      </w:ins>
      <w:ins w:id="3404" w:author="Lasse J. Laaksonen (Nokia)" w:date="2025-11-06T09:23:00Z" w16du:dateUtc="2025-11-06T07:23:00Z">
        <w:r>
          <w:rPr>
            <w:noProof/>
          </w:rPr>
          <w:t xml:space="preserve">gain adjustment </w:t>
        </w:r>
      </w:ins>
      <w:ins w:id="3405" w:author="Lasse J. Laaksonen (Nokia)" w:date="2025-11-06T09:29:00Z" w16du:dateUtc="2025-11-06T07:29:00Z">
        <w:r>
          <w:rPr>
            <w:noProof/>
          </w:rPr>
          <w:t xml:space="preserve">range associated with each input audio format </w:t>
        </w:r>
      </w:ins>
      <w:ins w:id="3406" w:author="Lasse J. Laaksonen (Nokia)" w:date="2025-11-06T09:23:00Z" w16du:dateUtc="2025-11-06T07:23:00Z">
        <w:r>
          <w:rPr>
            <w:noProof/>
          </w:rPr>
          <w:t>is furthermore limited based on the</w:t>
        </w:r>
      </w:ins>
      <w:ins w:id="3407" w:author="Lasse J. Laaksonen (Nokia)" w:date="2025-11-06T09:29:00Z" w16du:dateUtc="2025-11-06T07:29:00Z">
        <w:r>
          <w:rPr>
            <w:noProof/>
          </w:rPr>
          <w:t xml:space="preserve"> </w:t>
        </w:r>
      </w:ins>
      <w:ins w:id="3408" w:author="Lasse J. Laaksonen (Nokia)" w:date="2025-11-06T09:30:00Z" w16du:dateUtc="2025-11-06T07:30:00Z">
        <w:r>
          <w:rPr>
            <w:noProof/>
          </w:rPr>
          <w:t xml:space="preserve">ISM coding </w:t>
        </w:r>
      </w:ins>
      <w:ins w:id="3409" w:author="Lasse J. Laaksonen (Nokia)" w:date="2025-11-06T09:29:00Z" w16du:dateUtc="2025-11-06T07:29:00Z">
        <w:r>
          <w:rPr>
            <w:noProof/>
          </w:rPr>
          <w:t>(parametric or discrete)</w:t>
        </w:r>
      </w:ins>
      <w:ins w:id="3410" w:author="Lasse J. Laaksonen (Nokia)" w:date="2025-11-06T09:23:00Z" w16du:dateUtc="2025-11-06T07:23:00Z">
        <w:r>
          <w:rPr>
            <w:noProof/>
          </w:rPr>
          <w:t xml:space="preserve"> as described in </w:t>
        </w:r>
      </w:ins>
      <w:ins w:id="3411" w:author="Lasse J. Laaksonen (Nokia)" w:date="2025-11-06T09:24:00Z" w16du:dateUtc="2025-11-06T07:24:00Z">
        <w:r>
          <w:rPr>
            <w:noProof/>
          </w:rPr>
          <w:t>table 7.4-7.</w:t>
        </w:r>
      </w:ins>
    </w:p>
    <w:p w14:paraId="646C0DC4" w14:textId="0557CD50" w:rsidR="00B851B6" w:rsidRDefault="00B851B6" w:rsidP="00B851B6">
      <w:pPr>
        <w:pStyle w:val="TH"/>
        <w:rPr>
          <w:ins w:id="3412" w:author="Lasse J. Laaksonen (Nokia)" w:date="2025-10-22T14:11:00Z" w16du:dateUtc="2025-10-22T11:11:00Z"/>
          <w:noProof/>
        </w:rPr>
      </w:pPr>
      <w:ins w:id="3413" w:author="Lasse J. Laaksonen (Nokia)" w:date="2025-10-22T14:11:00Z" w16du:dateUtc="2025-10-22T11:11:00Z">
        <w:r>
          <w:rPr>
            <w:noProof/>
          </w:rPr>
          <w:t>Table 7.4-6:</w:t>
        </w:r>
      </w:ins>
      <w:ins w:id="3414" w:author="Lasse J. Laaksonen (Nokia)" w:date="2025-10-22T14:15:00Z" w16du:dateUtc="2025-10-22T11:15:00Z">
        <w:r w:rsidR="00DF5EEF">
          <w:rPr>
            <w:noProof/>
          </w:rPr>
          <w:tab/>
        </w:r>
      </w:ins>
      <w:ins w:id="3415" w:author="Lasse J. Laaksonen (Nokia)" w:date="2025-10-22T14:11:00Z" w16du:dateUtc="2025-10-22T11:11:00Z">
        <w:r>
          <w:rPr>
            <w:noProof/>
          </w:rPr>
          <w:t xml:space="preserve">Object editing </w:t>
        </w:r>
      </w:ins>
      <w:ins w:id="3416" w:author="Lasse J. Laaksonen (Nokia)" w:date="2025-10-24T05:18:00Z" w16du:dateUtc="2025-10-24T02:18:00Z">
        <w:r w:rsidR="00742F46">
          <w:rPr>
            <w:noProof/>
          </w:rPr>
          <w:t>bit rate ranges</w:t>
        </w:r>
      </w:ins>
      <w:ins w:id="3417" w:author="Lasse J. Laaksonen (Nokia)" w:date="2025-10-24T04:09:00Z" w16du:dateUtc="2025-10-24T01:09:00Z">
        <w:r w:rsidR="0038204D">
          <w:rPr>
            <w:noProof/>
          </w:rPr>
          <w:t xml:space="preserve"> in IVAS decoder</w:t>
        </w:r>
      </w:ins>
      <w:ins w:id="3418" w:author="Lasse J. Laaksonen (Nokia)" w:date="2025-10-22T14:11:00Z" w16du:dateUtc="2025-10-22T11:11:00Z">
        <w:r>
          <w:rPr>
            <w:noProof/>
          </w:rPr>
          <w:t xml:space="preserve"> </w:t>
        </w:r>
      </w:ins>
      <w:ins w:id="3419" w:author="Lasse J. Laaksonen (Nokia)" w:date="2025-10-24T04:30:00Z" w16du:dateUtc="2025-10-24T01:30:00Z">
        <w:r w:rsidR="00425FE2">
          <w:rPr>
            <w:noProof/>
          </w:rPr>
          <w:t>per</w:t>
        </w:r>
      </w:ins>
      <w:ins w:id="3420" w:author="Lasse J. Laaksonen (Nokia)" w:date="2025-10-22T14:12:00Z" w16du:dateUtc="2025-10-22T11:12:00Z">
        <w:r>
          <w:rPr>
            <w:noProof/>
          </w:rPr>
          <w:t xml:space="preserve"> input format</w:t>
        </w:r>
      </w:ins>
      <w:ins w:id="3421" w:author="Lasse J. Laaksonen (Nokia)" w:date="2025-10-24T05:19:00Z" w16du:dateUtc="2025-10-24T02:19:00Z">
        <w:r w:rsidR="00742F46">
          <w:rPr>
            <w:noProof/>
          </w:rPr>
          <w:t xml:space="preserve"> and</w:t>
        </w:r>
      </w:ins>
      <w:ins w:id="3422" w:author="Lasse J. Laaksonen (Nokia)" w:date="2025-10-24T05:18:00Z" w16du:dateUtc="2025-10-24T02:18:00Z">
        <w:r w:rsidR="00A50A52">
          <w:rPr>
            <w:noProof/>
          </w:rPr>
          <w:t xml:space="preserve"> number of ISMs</w:t>
        </w:r>
      </w:ins>
    </w:p>
    <w:tbl>
      <w:tblPr>
        <w:tblW w:w="0" w:type="auto"/>
        <w:jc w:val="center"/>
        <w:tblLayout w:type="fixed"/>
        <w:tblLook w:val="06A0" w:firstRow="1" w:lastRow="0" w:firstColumn="1" w:lastColumn="0" w:noHBand="1" w:noVBand="1"/>
      </w:tblPr>
      <w:tblGrid>
        <w:gridCol w:w="3140"/>
        <w:gridCol w:w="1600"/>
        <w:gridCol w:w="1600"/>
        <w:gridCol w:w="1600"/>
        <w:gridCol w:w="1600"/>
      </w:tblGrid>
      <w:tr w:rsidR="00A968FB" w:rsidRPr="00355A4C" w14:paraId="7C770644" w14:textId="77777777" w:rsidTr="000E40D7">
        <w:trPr>
          <w:trHeight w:val="300"/>
          <w:jc w:val="center"/>
          <w:ins w:id="3423" w:author="Lasse J. Laaksonen (Nokia)" w:date="2025-10-24T04:29:00Z"/>
        </w:trPr>
        <w:tc>
          <w:tcPr>
            <w:tcW w:w="3140" w:type="dxa"/>
            <w:vMerge w:val="restart"/>
            <w:tcBorders>
              <w:top w:val="single" w:sz="8" w:space="0" w:color="auto"/>
              <w:left w:val="single" w:sz="8" w:space="0" w:color="auto"/>
              <w:right w:val="single" w:sz="4" w:space="0" w:color="auto"/>
            </w:tcBorders>
            <w:shd w:val="clear" w:color="auto" w:fill="D9D9D9" w:themeFill="background1" w:themeFillShade="D9"/>
            <w:tcMar>
              <w:left w:w="15" w:type="dxa"/>
              <w:right w:w="105" w:type="dxa"/>
            </w:tcMar>
            <w:vAlign w:val="center"/>
          </w:tcPr>
          <w:p w14:paraId="373D9E81" w14:textId="77777777" w:rsidR="00A968FB" w:rsidRPr="00355A4C" w:rsidRDefault="00A968FB" w:rsidP="00733A10">
            <w:pPr>
              <w:pStyle w:val="TAH"/>
              <w:rPr>
                <w:ins w:id="3424" w:author="Lasse J. Laaksonen (Nokia)" w:date="2025-10-24T04:29:00Z" w16du:dateUtc="2025-10-24T01:29:00Z"/>
              </w:rPr>
            </w:pPr>
            <w:ins w:id="3425" w:author="Lasse J. Laaksonen (Nokia)" w:date="2025-10-24T04:29:00Z" w16du:dateUtc="2025-10-24T01:29:00Z">
              <w:r w:rsidRPr="00355A4C">
                <w:rPr>
                  <w:rFonts w:eastAsia="Arial"/>
                </w:rPr>
                <w:t>Input audio format</w:t>
              </w:r>
            </w:ins>
          </w:p>
        </w:tc>
        <w:tc>
          <w:tcPr>
            <w:tcW w:w="6400" w:type="dxa"/>
            <w:gridSpan w:val="4"/>
            <w:tcBorders>
              <w:top w:val="single" w:sz="8" w:space="0" w:color="auto"/>
              <w:left w:val="single" w:sz="4" w:space="0" w:color="auto"/>
              <w:bottom w:val="single" w:sz="8" w:space="0" w:color="auto"/>
              <w:right w:val="single" w:sz="8" w:space="0" w:color="auto"/>
            </w:tcBorders>
            <w:shd w:val="clear" w:color="auto" w:fill="D9D9D9" w:themeFill="background1" w:themeFillShade="D9"/>
            <w:tcMar>
              <w:left w:w="15" w:type="dxa"/>
              <w:right w:w="105" w:type="dxa"/>
            </w:tcMar>
            <w:vAlign w:val="center"/>
          </w:tcPr>
          <w:p w14:paraId="51F699CC" w14:textId="152E2776" w:rsidR="00A968FB" w:rsidRPr="00355A4C" w:rsidRDefault="00A968FB" w:rsidP="00733A10">
            <w:pPr>
              <w:pStyle w:val="TAH"/>
              <w:rPr>
                <w:ins w:id="3426" w:author="Lasse J. Laaksonen (Nokia)" w:date="2025-10-24T04:29:00Z" w16du:dateUtc="2025-10-24T01:29:00Z"/>
              </w:rPr>
            </w:pPr>
            <w:ins w:id="3427" w:author="Lasse J. Laaksonen (Nokia)" w:date="2025-10-24T04:30:00Z" w16du:dateUtc="2025-10-24T01:30:00Z">
              <w:r>
                <w:rPr>
                  <w:rFonts w:eastAsia="Arial"/>
                </w:rPr>
                <w:t>Object editing</w:t>
              </w:r>
            </w:ins>
            <w:ins w:id="3428" w:author="Lasse J. Laaksonen (Nokia)" w:date="2025-10-24T04:29:00Z" w16du:dateUtc="2025-10-24T01:29:00Z">
              <w:r w:rsidRPr="00355A4C">
                <w:rPr>
                  <w:rFonts w:eastAsia="Arial"/>
                </w:rPr>
                <w:t xml:space="preserve"> bit</w:t>
              </w:r>
            </w:ins>
            <w:ins w:id="3429" w:author="Lasse J. Laaksonen (Nokia)" w:date="2025-10-24T04:51:00Z" w16du:dateUtc="2025-10-24T01:51:00Z">
              <w:r w:rsidR="009B1B45">
                <w:rPr>
                  <w:rFonts w:eastAsia="Arial"/>
                </w:rPr>
                <w:t xml:space="preserve"> </w:t>
              </w:r>
            </w:ins>
            <w:ins w:id="3430" w:author="Lasse J. Laaksonen (Nokia)" w:date="2025-10-24T04:29:00Z" w16du:dateUtc="2025-10-24T01:29:00Z">
              <w:r w:rsidRPr="00355A4C">
                <w:rPr>
                  <w:rFonts w:eastAsia="Arial"/>
                </w:rPr>
                <w:t>rates [kbps]</w:t>
              </w:r>
            </w:ins>
          </w:p>
        </w:tc>
      </w:tr>
      <w:tr w:rsidR="00A968FB" w:rsidRPr="00355A4C" w14:paraId="0E150F0F" w14:textId="693F58C3" w:rsidTr="000E40D7">
        <w:trPr>
          <w:trHeight w:val="300"/>
          <w:jc w:val="center"/>
          <w:ins w:id="3431" w:author="Lasse J. Laaksonen (Nokia)" w:date="2025-10-24T04:42:00Z"/>
        </w:trPr>
        <w:tc>
          <w:tcPr>
            <w:tcW w:w="3140" w:type="dxa"/>
            <w:vMerge/>
            <w:tcBorders>
              <w:left w:val="single" w:sz="8" w:space="0" w:color="auto"/>
              <w:bottom w:val="single" w:sz="8" w:space="0" w:color="auto"/>
              <w:right w:val="single" w:sz="4" w:space="0" w:color="auto"/>
            </w:tcBorders>
            <w:shd w:val="clear" w:color="auto" w:fill="D9D9D9" w:themeFill="background1" w:themeFillShade="D9"/>
            <w:tcMar>
              <w:left w:w="15" w:type="dxa"/>
              <w:right w:w="105" w:type="dxa"/>
            </w:tcMar>
            <w:vAlign w:val="center"/>
          </w:tcPr>
          <w:p w14:paraId="6E3A1696" w14:textId="77777777" w:rsidR="00A968FB" w:rsidRPr="00355A4C" w:rsidRDefault="00A968FB" w:rsidP="00733A10">
            <w:pPr>
              <w:pStyle w:val="TAH"/>
              <w:rPr>
                <w:ins w:id="3432" w:author="Lasse J. Laaksonen (Nokia)" w:date="2025-10-24T04:42:00Z" w16du:dateUtc="2025-10-24T01:42:00Z"/>
                <w:rFonts w:eastAsia="Arial"/>
              </w:rPr>
            </w:pPr>
          </w:p>
        </w:tc>
        <w:tc>
          <w:tcPr>
            <w:tcW w:w="1600" w:type="dxa"/>
            <w:tcBorders>
              <w:top w:val="single" w:sz="8" w:space="0" w:color="auto"/>
              <w:left w:val="single" w:sz="4" w:space="0" w:color="auto"/>
              <w:bottom w:val="single" w:sz="4" w:space="0" w:color="auto"/>
              <w:right w:val="single" w:sz="4" w:space="0" w:color="auto"/>
            </w:tcBorders>
            <w:shd w:val="clear" w:color="auto" w:fill="D9D9D9" w:themeFill="background1" w:themeFillShade="D9"/>
            <w:tcMar>
              <w:left w:w="15" w:type="dxa"/>
              <w:right w:w="105" w:type="dxa"/>
            </w:tcMar>
            <w:vAlign w:val="center"/>
          </w:tcPr>
          <w:p w14:paraId="458157E0" w14:textId="63946702" w:rsidR="00A968FB" w:rsidRDefault="00A968FB" w:rsidP="00733A10">
            <w:pPr>
              <w:pStyle w:val="TAH"/>
              <w:rPr>
                <w:ins w:id="3433" w:author="Lasse J. Laaksonen (Nokia)" w:date="2025-10-24T04:42:00Z" w16du:dateUtc="2025-10-24T01:42:00Z"/>
                <w:rFonts w:eastAsia="Arial"/>
              </w:rPr>
            </w:pPr>
            <w:ins w:id="3434" w:author="Lasse J. Laaksonen (Nokia)" w:date="2025-10-24T04:45:00Z" w16du:dateUtc="2025-10-24T01:45:00Z">
              <w:r>
                <w:rPr>
                  <w:rFonts w:eastAsia="Arial"/>
                </w:rPr>
                <w:t>1 ISM</w:t>
              </w:r>
            </w:ins>
          </w:p>
        </w:tc>
        <w:tc>
          <w:tcPr>
            <w:tcW w:w="1600"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0F24FC36" w14:textId="755F4EF2" w:rsidR="00A968FB" w:rsidRDefault="00A968FB" w:rsidP="00733A10">
            <w:pPr>
              <w:pStyle w:val="TAH"/>
              <w:rPr>
                <w:ins w:id="3435" w:author="Lasse J. Laaksonen (Nokia)" w:date="2025-10-24T04:42:00Z" w16du:dateUtc="2025-10-24T01:42:00Z"/>
                <w:rFonts w:eastAsia="Arial"/>
              </w:rPr>
            </w:pPr>
            <w:ins w:id="3436" w:author="Lasse J. Laaksonen (Nokia)" w:date="2025-10-24T04:45:00Z" w16du:dateUtc="2025-10-24T01:45:00Z">
              <w:r>
                <w:rPr>
                  <w:rFonts w:eastAsia="Arial"/>
                </w:rPr>
                <w:t>2 ISMs</w:t>
              </w:r>
            </w:ins>
          </w:p>
        </w:tc>
        <w:tc>
          <w:tcPr>
            <w:tcW w:w="1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D97C7F" w14:textId="2DA7BC12" w:rsidR="00A968FB" w:rsidRDefault="00A968FB" w:rsidP="00733A10">
            <w:pPr>
              <w:pStyle w:val="TAH"/>
              <w:rPr>
                <w:ins w:id="3437" w:author="Lasse J. Laaksonen (Nokia)" w:date="2025-10-24T04:42:00Z" w16du:dateUtc="2025-10-24T01:42:00Z"/>
                <w:rFonts w:eastAsia="Arial"/>
              </w:rPr>
            </w:pPr>
            <w:ins w:id="3438" w:author="Lasse J. Laaksonen (Nokia)" w:date="2025-10-24T04:45:00Z" w16du:dateUtc="2025-10-24T01:45:00Z">
              <w:r>
                <w:rPr>
                  <w:rFonts w:eastAsia="Arial"/>
                </w:rPr>
                <w:t>3 ISMs</w:t>
              </w:r>
            </w:ins>
          </w:p>
        </w:tc>
        <w:tc>
          <w:tcPr>
            <w:tcW w:w="1600" w:type="dxa"/>
            <w:tcBorders>
              <w:top w:val="single" w:sz="4" w:space="0" w:color="auto"/>
              <w:left w:val="single" w:sz="4" w:space="0" w:color="auto"/>
              <w:bottom w:val="single" w:sz="4" w:space="0" w:color="auto"/>
              <w:right w:val="single" w:sz="8" w:space="0" w:color="auto"/>
            </w:tcBorders>
            <w:shd w:val="clear" w:color="auto" w:fill="D9D9D9" w:themeFill="background1" w:themeFillShade="D9"/>
            <w:vAlign w:val="center"/>
          </w:tcPr>
          <w:p w14:paraId="3E3D22A8" w14:textId="56A278A1" w:rsidR="00A968FB" w:rsidRDefault="00A968FB" w:rsidP="00733A10">
            <w:pPr>
              <w:pStyle w:val="TAH"/>
              <w:rPr>
                <w:ins w:id="3439" w:author="Lasse J. Laaksonen (Nokia)" w:date="2025-10-24T04:42:00Z" w16du:dateUtc="2025-10-24T01:42:00Z"/>
                <w:rFonts w:eastAsia="Arial"/>
              </w:rPr>
            </w:pPr>
            <w:ins w:id="3440" w:author="Lasse J. Laaksonen (Nokia)" w:date="2025-10-24T04:45:00Z" w16du:dateUtc="2025-10-24T01:45:00Z">
              <w:r>
                <w:rPr>
                  <w:rFonts w:eastAsia="Arial"/>
                </w:rPr>
                <w:t>4 ISMs</w:t>
              </w:r>
            </w:ins>
          </w:p>
        </w:tc>
      </w:tr>
      <w:tr w:rsidR="00A968FB" w:rsidRPr="00355A4C" w14:paraId="53B436B0" w14:textId="03A13B11" w:rsidTr="00D6690A">
        <w:trPr>
          <w:trHeight w:val="347"/>
          <w:jc w:val="center"/>
          <w:ins w:id="3441" w:author="Lasse J. Laaksonen (Nokia)" w:date="2025-10-24T04:29:00Z"/>
        </w:trPr>
        <w:tc>
          <w:tcPr>
            <w:tcW w:w="3140" w:type="dxa"/>
            <w:tcBorders>
              <w:top w:val="single" w:sz="8" w:space="0" w:color="auto"/>
              <w:left w:val="single" w:sz="8" w:space="0" w:color="auto"/>
              <w:bottom w:val="single" w:sz="8" w:space="0" w:color="auto"/>
              <w:right w:val="single" w:sz="4" w:space="0" w:color="auto"/>
            </w:tcBorders>
            <w:tcMar>
              <w:left w:w="15" w:type="dxa"/>
              <w:right w:w="105" w:type="dxa"/>
            </w:tcMar>
            <w:vAlign w:val="center"/>
          </w:tcPr>
          <w:p w14:paraId="7D3852C3" w14:textId="05C7CAD3" w:rsidR="00A968FB" w:rsidRPr="00355A4C" w:rsidRDefault="00A968FB" w:rsidP="00733A10">
            <w:pPr>
              <w:pStyle w:val="TAC"/>
              <w:rPr>
                <w:ins w:id="3442" w:author="Lasse J. Laaksonen (Nokia)" w:date="2025-10-24T04:29:00Z" w16du:dateUtc="2025-10-24T01:29:00Z"/>
              </w:rPr>
            </w:pPr>
            <w:ins w:id="3443" w:author="Lasse J. Laaksonen (Nokia)" w:date="2025-10-24T04:31:00Z" w16du:dateUtc="2025-10-24T01:31:00Z">
              <w:r w:rsidRPr="00355A4C">
                <w:rPr>
                  <w:rFonts w:eastAsia="Arial"/>
                  <w:bCs/>
                  <w:lang w:eastAsia="en-GB"/>
                </w:rPr>
                <w:t>Object-based audio (ISM)</w:t>
              </w:r>
            </w:ins>
          </w:p>
        </w:tc>
        <w:tc>
          <w:tcPr>
            <w:tcW w:w="1600" w:type="dxa"/>
            <w:tcBorders>
              <w:top w:val="single" w:sz="4" w:space="0" w:color="auto"/>
              <w:left w:val="single" w:sz="4" w:space="0" w:color="auto"/>
              <w:bottom w:val="single" w:sz="8" w:space="0" w:color="auto"/>
              <w:right w:val="single" w:sz="4" w:space="0" w:color="auto"/>
            </w:tcBorders>
            <w:tcMar>
              <w:left w:w="15" w:type="dxa"/>
              <w:right w:w="105" w:type="dxa"/>
            </w:tcMar>
            <w:vAlign w:val="center"/>
          </w:tcPr>
          <w:p w14:paraId="74CC10FA" w14:textId="7225F4DB" w:rsidR="00A968FB" w:rsidRPr="00355A4C" w:rsidRDefault="000B49F6" w:rsidP="00A968FB">
            <w:pPr>
              <w:pStyle w:val="TAC"/>
              <w:rPr>
                <w:ins w:id="3444" w:author="Lasse J. Laaksonen (Nokia)" w:date="2025-10-24T04:29:00Z" w16du:dateUtc="2025-10-24T01:29:00Z"/>
              </w:rPr>
            </w:pPr>
            <w:ins w:id="3445" w:author="Lasse J. Laaksonen (Nokia)" w:date="2025-10-24T04:59:00Z" w16du:dateUtc="2025-10-24T01:59:00Z">
              <w:r>
                <w:t xml:space="preserve">13.2 – </w:t>
              </w:r>
            </w:ins>
            <w:ins w:id="3446" w:author="Lasse J. Laaksonen (Nokia)" w:date="2025-10-24T09:35:00Z" w16du:dateUtc="2025-10-24T06:35:00Z">
              <w:r w:rsidR="00445AF8">
                <w:t>128</w:t>
              </w:r>
            </w:ins>
          </w:p>
        </w:tc>
        <w:tc>
          <w:tcPr>
            <w:tcW w:w="1600" w:type="dxa"/>
            <w:tcBorders>
              <w:top w:val="single" w:sz="4" w:space="0" w:color="auto"/>
              <w:left w:val="single" w:sz="4" w:space="0" w:color="auto"/>
              <w:bottom w:val="single" w:sz="8" w:space="0" w:color="auto"/>
              <w:right w:val="single" w:sz="4" w:space="0" w:color="auto"/>
            </w:tcBorders>
            <w:vAlign w:val="center"/>
          </w:tcPr>
          <w:p w14:paraId="346C8D9D" w14:textId="29B36AE1" w:rsidR="00A968FB" w:rsidRPr="00355A4C" w:rsidRDefault="000B49F6" w:rsidP="00A968FB">
            <w:pPr>
              <w:pStyle w:val="TAC"/>
              <w:rPr>
                <w:ins w:id="3447" w:author="Lasse J. Laaksonen (Nokia)" w:date="2025-10-24T04:29:00Z" w16du:dateUtc="2025-10-24T01:29:00Z"/>
              </w:rPr>
            </w:pPr>
            <w:ins w:id="3448" w:author="Lasse J. Laaksonen (Nokia)" w:date="2025-10-24T04:59:00Z" w16du:dateUtc="2025-10-24T01:59:00Z">
              <w:r>
                <w:t xml:space="preserve">16.4 – </w:t>
              </w:r>
            </w:ins>
            <w:ins w:id="3449" w:author="Lasse J. Laaksonen (Nokia)" w:date="2025-10-24T09:36:00Z" w16du:dateUtc="2025-10-24T06:36:00Z">
              <w:r w:rsidR="00445AF8">
                <w:t>256</w:t>
              </w:r>
            </w:ins>
          </w:p>
        </w:tc>
        <w:tc>
          <w:tcPr>
            <w:tcW w:w="1600" w:type="dxa"/>
            <w:tcBorders>
              <w:top w:val="single" w:sz="4" w:space="0" w:color="auto"/>
              <w:left w:val="single" w:sz="4" w:space="0" w:color="auto"/>
              <w:bottom w:val="single" w:sz="8" w:space="0" w:color="auto"/>
              <w:right w:val="single" w:sz="4" w:space="0" w:color="auto"/>
            </w:tcBorders>
            <w:vAlign w:val="center"/>
          </w:tcPr>
          <w:p w14:paraId="40EF428C" w14:textId="1C237D86" w:rsidR="00A968FB" w:rsidRPr="00355A4C" w:rsidRDefault="000B49F6" w:rsidP="00A968FB">
            <w:pPr>
              <w:pStyle w:val="TAC"/>
              <w:rPr>
                <w:ins w:id="3450" w:author="Lasse J. Laaksonen (Nokia)" w:date="2025-10-24T04:29:00Z" w16du:dateUtc="2025-10-24T01:29:00Z"/>
              </w:rPr>
            </w:pPr>
            <w:ins w:id="3451" w:author="Lasse J. Laaksonen (Nokia)" w:date="2025-10-24T04:59:00Z" w16du:dateUtc="2025-10-24T01:59:00Z">
              <w:r>
                <w:t xml:space="preserve">24.4 – </w:t>
              </w:r>
            </w:ins>
            <w:ins w:id="3452" w:author="Lasse J. Laaksonen (Nokia)" w:date="2025-10-24T09:36:00Z" w16du:dateUtc="2025-10-24T06:36:00Z">
              <w:r w:rsidR="00445AF8">
                <w:t>384</w:t>
              </w:r>
            </w:ins>
          </w:p>
        </w:tc>
        <w:tc>
          <w:tcPr>
            <w:tcW w:w="1600" w:type="dxa"/>
            <w:tcBorders>
              <w:top w:val="single" w:sz="4" w:space="0" w:color="auto"/>
              <w:left w:val="single" w:sz="4" w:space="0" w:color="auto"/>
              <w:bottom w:val="single" w:sz="8" w:space="0" w:color="auto"/>
              <w:right w:val="single" w:sz="8" w:space="0" w:color="auto"/>
            </w:tcBorders>
            <w:vAlign w:val="center"/>
          </w:tcPr>
          <w:p w14:paraId="5B63AB0E" w14:textId="5252DE9F" w:rsidR="00A968FB" w:rsidRPr="00355A4C" w:rsidRDefault="000B49F6" w:rsidP="00733A10">
            <w:pPr>
              <w:pStyle w:val="TAC"/>
              <w:rPr>
                <w:ins w:id="3453" w:author="Lasse J. Laaksonen (Nokia)" w:date="2025-10-24T04:29:00Z" w16du:dateUtc="2025-10-24T01:29:00Z"/>
              </w:rPr>
            </w:pPr>
            <w:ins w:id="3454" w:author="Lasse J. Laaksonen (Nokia)" w:date="2025-10-24T05:00:00Z" w16du:dateUtc="2025-10-24T02:00:00Z">
              <w:r>
                <w:t>24.4 – 512</w:t>
              </w:r>
            </w:ins>
          </w:p>
        </w:tc>
      </w:tr>
      <w:tr w:rsidR="00D6690A" w:rsidRPr="00355A4C" w14:paraId="7F14B218" w14:textId="014CA129" w:rsidTr="00D6690A">
        <w:trPr>
          <w:trHeight w:val="347"/>
          <w:jc w:val="center"/>
          <w:ins w:id="3455" w:author="Lasse J. Laaksonen (Nokia)" w:date="2025-10-24T04:29:00Z"/>
        </w:trPr>
        <w:tc>
          <w:tcPr>
            <w:tcW w:w="3140" w:type="dxa"/>
            <w:tcBorders>
              <w:top w:val="single" w:sz="8" w:space="0" w:color="auto"/>
              <w:left w:val="single" w:sz="8" w:space="0" w:color="auto"/>
              <w:right w:val="single" w:sz="4" w:space="0" w:color="auto"/>
            </w:tcBorders>
            <w:tcMar>
              <w:left w:w="15" w:type="dxa"/>
              <w:right w:w="105" w:type="dxa"/>
            </w:tcMar>
            <w:vAlign w:val="center"/>
          </w:tcPr>
          <w:p w14:paraId="215D6C13" w14:textId="77777777" w:rsidR="00D6690A" w:rsidRPr="00355A4C" w:rsidRDefault="00D6690A" w:rsidP="00733A10">
            <w:pPr>
              <w:pStyle w:val="TAC"/>
              <w:rPr>
                <w:ins w:id="3456" w:author="Lasse J. Laaksonen (Nokia)" w:date="2025-10-24T04:29:00Z" w16du:dateUtc="2025-10-24T01:29:00Z"/>
                <w:rFonts w:eastAsia="Arial"/>
              </w:rPr>
            </w:pPr>
            <w:ins w:id="3457" w:author="Lasse J. Laaksonen (Nokia)" w:date="2025-10-24T04:29:00Z" w16du:dateUtc="2025-10-24T01:29:00Z">
              <w:r w:rsidRPr="00355A4C">
                <w:rPr>
                  <w:rFonts w:eastAsia="Arial"/>
                </w:rPr>
                <w:t>Combined ISM and MASA (OMASA)</w:t>
              </w:r>
            </w:ins>
          </w:p>
        </w:tc>
        <w:tc>
          <w:tcPr>
            <w:tcW w:w="1600" w:type="dxa"/>
            <w:tcBorders>
              <w:top w:val="single" w:sz="8" w:space="0" w:color="auto"/>
              <w:left w:val="single" w:sz="4" w:space="0" w:color="auto"/>
              <w:right w:val="single" w:sz="4" w:space="0" w:color="auto"/>
            </w:tcBorders>
            <w:tcMar>
              <w:left w:w="15" w:type="dxa"/>
              <w:right w:w="105" w:type="dxa"/>
            </w:tcMar>
            <w:vAlign w:val="center"/>
          </w:tcPr>
          <w:p w14:paraId="1807D21F" w14:textId="372D43BC" w:rsidR="00D6690A" w:rsidRPr="00355A4C" w:rsidRDefault="00D6690A" w:rsidP="00A968FB">
            <w:pPr>
              <w:pStyle w:val="TAC"/>
              <w:rPr>
                <w:ins w:id="3458" w:author="Lasse J. Laaksonen (Nokia)" w:date="2025-10-24T04:29:00Z" w16du:dateUtc="2025-10-24T01:29:00Z"/>
              </w:rPr>
            </w:pPr>
            <w:ins w:id="3459" w:author="Lasse J. Laaksonen (Nokia)" w:date="2025-10-24T04:47:00Z" w16du:dateUtc="2025-10-24T01:47:00Z">
              <w:r>
                <w:t>24.4 – 512</w:t>
              </w:r>
            </w:ins>
          </w:p>
        </w:tc>
        <w:tc>
          <w:tcPr>
            <w:tcW w:w="1600" w:type="dxa"/>
            <w:tcBorders>
              <w:top w:val="single" w:sz="8" w:space="0" w:color="auto"/>
              <w:left w:val="single" w:sz="4" w:space="0" w:color="auto"/>
              <w:right w:val="single" w:sz="4" w:space="0" w:color="auto"/>
            </w:tcBorders>
            <w:vAlign w:val="center"/>
          </w:tcPr>
          <w:p w14:paraId="0B35F3A8" w14:textId="68977B60" w:rsidR="00D6690A" w:rsidRPr="00355A4C" w:rsidRDefault="00D6690A" w:rsidP="00A968FB">
            <w:pPr>
              <w:pStyle w:val="TAC"/>
              <w:rPr>
                <w:ins w:id="3460" w:author="Lasse J. Laaksonen (Nokia)" w:date="2025-10-24T04:29:00Z" w16du:dateUtc="2025-10-24T01:29:00Z"/>
              </w:rPr>
            </w:pPr>
            <w:ins w:id="3461" w:author="Lasse J. Laaksonen (Nokia)" w:date="2025-10-24T04:49:00Z" w16du:dateUtc="2025-10-24T01:49:00Z">
              <w:r>
                <w:t>32 – 512</w:t>
              </w:r>
            </w:ins>
          </w:p>
        </w:tc>
        <w:tc>
          <w:tcPr>
            <w:tcW w:w="1600" w:type="dxa"/>
            <w:tcBorders>
              <w:top w:val="single" w:sz="8" w:space="0" w:color="auto"/>
              <w:left w:val="single" w:sz="4" w:space="0" w:color="auto"/>
              <w:right w:val="single" w:sz="4" w:space="0" w:color="auto"/>
            </w:tcBorders>
            <w:vAlign w:val="center"/>
          </w:tcPr>
          <w:p w14:paraId="03E013F0" w14:textId="47130B31" w:rsidR="00D6690A" w:rsidRPr="00355A4C" w:rsidRDefault="00D6690A" w:rsidP="000E40D7">
            <w:pPr>
              <w:pStyle w:val="TAC"/>
              <w:rPr>
                <w:ins w:id="3462" w:author="Lasse J. Laaksonen (Nokia)" w:date="2025-10-24T04:29:00Z" w16du:dateUtc="2025-10-24T01:29:00Z"/>
              </w:rPr>
            </w:pPr>
            <w:ins w:id="3463" w:author="Lasse J. Laaksonen (Nokia)" w:date="2025-10-24T05:16:00Z" w16du:dateUtc="2025-10-24T02:16:00Z">
              <w:r>
                <w:t>64 – 512</w:t>
              </w:r>
            </w:ins>
          </w:p>
        </w:tc>
        <w:tc>
          <w:tcPr>
            <w:tcW w:w="1600" w:type="dxa"/>
            <w:tcBorders>
              <w:top w:val="single" w:sz="8" w:space="0" w:color="auto"/>
              <w:left w:val="single" w:sz="4" w:space="0" w:color="auto"/>
              <w:right w:val="single" w:sz="8" w:space="0" w:color="auto"/>
            </w:tcBorders>
            <w:vAlign w:val="center"/>
          </w:tcPr>
          <w:p w14:paraId="73CF554B" w14:textId="055B9D0B" w:rsidR="00D6690A" w:rsidRPr="00355A4C" w:rsidRDefault="00D6690A" w:rsidP="000E40D7">
            <w:pPr>
              <w:pStyle w:val="TAC"/>
              <w:rPr>
                <w:ins w:id="3464" w:author="Lasse J. Laaksonen (Nokia)" w:date="2025-10-24T04:29:00Z" w16du:dateUtc="2025-10-24T01:29:00Z"/>
              </w:rPr>
            </w:pPr>
            <w:ins w:id="3465" w:author="Lasse J. Laaksonen (Nokia)" w:date="2025-10-24T05:16:00Z" w16du:dateUtc="2025-10-24T02:16:00Z">
              <w:r>
                <w:t>64 – 512</w:t>
              </w:r>
            </w:ins>
          </w:p>
        </w:tc>
      </w:tr>
      <w:tr w:rsidR="00A968FB" w:rsidRPr="00355A4C" w14:paraId="129E2ABC" w14:textId="44EB7E40" w:rsidTr="00D6690A">
        <w:trPr>
          <w:trHeight w:val="347"/>
          <w:jc w:val="center"/>
          <w:ins w:id="3466" w:author="Lasse J. Laaksonen (Nokia)" w:date="2025-10-24T04:29:00Z"/>
        </w:trPr>
        <w:tc>
          <w:tcPr>
            <w:tcW w:w="3140" w:type="dxa"/>
            <w:tcBorders>
              <w:top w:val="single" w:sz="8" w:space="0" w:color="auto"/>
              <w:left w:val="single" w:sz="8" w:space="0" w:color="auto"/>
              <w:bottom w:val="single" w:sz="8" w:space="0" w:color="auto"/>
              <w:right w:val="single" w:sz="4" w:space="0" w:color="auto"/>
            </w:tcBorders>
            <w:tcMar>
              <w:left w:w="15" w:type="dxa"/>
              <w:right w:w="105" w:type="dxa"/>
            </w:tcMar>
            <w:vAlign w:val="center"/>
          </w:tcPr>
          <w:p w14:paraId="580143D2" w14:textId="77777777" w:rsidR="00A968FB" w:rsidRPr="00355A4C" w:rsidRDefault="00A968FB" w:rsidP="00733A10">
            <w:pPr>
              <w:pStyle w:val="TAC"/>
              <w:rPr>
                <w:ins w:id="3467" w:author="Lasse J. Laaksonen (Nokia)" w:date="2025-10-24T04:29:00Z" w16du:dateUtc="2025-10-24T01:29:00Z"/>
                <w:rFonts w:eastAsia="Arial"/>
              </w:rPr>
            </w:pPr>
            <w:ins w:id="3468" w:author="Lasse J. Laaksonen (Nokia)" w:date="2025-10-24T04:29:00Z" w16du:dateUtc="2025-10-24T01:29:00Z">
              <w:r w:rsidRPr="00355A4C">
                <w:rPr>
                  <w:rFonts w:eastAsia="Arial"/>
                </w:rPr>
                <w:t>Combined ISM and SBA (OSBA)</w:t>
              </w:r>
            </w:ins>
          </w:p>
        </w:tc>
        <w:tc>
          <w:tcPr>
            <w:tcW w:w="1600" w:type="dxa"/>
            <w:tcBorders>
              <w:top w:val="single" w:sz="8" w:space="0" w:color="auto"/>
              <w:left w:val="single" w:sz="4" w:space="0" w:color="auto"/>
              <w:bottom w:val="single" w:sz="8" w:space="0" w:color="auto"/>
              <w:right w:val="single" w:sz="4" w:space="0" w:color="auto"/>
            </w:tcBorders>
            <w:tcMar>
              <w:left w:w="15" w:type="dxa"/>
              <w:right w:w="105" w:type="dxa"/>
            </w:tcMar>
            <w:vAlign w:val="center"/>
          </w:tcPr>
          <w:p w14:paraId="4393A7EE" w14:textId="75AE2FA4" w:rsidR="00A968FB" w:rsidRPr="00355A4C" w:rsidRDefault="000B49F6" w:rsidP="00A968FB">
            <w:pPr>
              <w:pStyle w:val="TAC"/>
              <w:rPr>
                <w:ins w:id="3469" w:author="Lasse J. Laaksonen (Nokia)" w:date="2025-10-24T04:29:00Z" w16du:dateUtc="2025-10-24T01:29:00Z"/>
              </w:rPr>
            </w:pPr>
            <w:ins w:id="3470" w:author="Lasse J. Laaksonen (Nokia)" w:date="2025-10-24T05:01:00Z" w16du:dateUtc="2025-10-24T02:01:00Z">
              <w:r>
                <w:t>96 – 512</w:t>
              </w:r>
            </w:ins>
          </w:p>
        </w:tc>
        <w:tc>
          <w:tcPr>
            <w:tcW w:w="1600" w:type="dxa"/>
            <w:tcBorders>
              <w:top w:val="single" w:sz="8" w:space="0" w:color="auto"/>
              <w:left w:val="single" w:sz="4" w:space="0" w:color="auto"/>
              <w:bottom w:val="single" w:sz="8" w:space="0" w:color="auto"/>
              <w:right w:val="single" w:sz="4" w:space="0" w:color="auto"/>
            </w:tcBorders>
            <w:vAlign w:val="center"/>
          </w:tcPr>
          <w:p w14:paraId="510D53CE" w14:textId="344501D6" w:rsidR="00A968FB" w:rsidRPr="00355A4C" w:rsidRDefault="000B49F6" w:rsidP="00A968FB">
            <w:pPr>
              <w:pStyle w:val="TAC"/>
              <w:rPr>
                <w:ins w:id="3471" w:author="Lasse J. Laaksonen (Nokia)" w:date="2025-10-24T04:29:00Z" w16du:dateUtc="2025-10-24T01:29:00Z"/>
              </w:rPr>
            </w:pPr>
            <w:ins w:id="3472" w:author="Lasse J. Laaksonen (Nokia)" w:date="2025-10-24T05:01:00Z" w16du:dateUtc="2025-10-24T02:01:00Z">
              <w:r>
                <w:t>128 – 512</w:t>
              </w:r>
            </w:ins>
          </w:p>
        </w:tc>
        <w:tc>
          <w:tcPr>
            <w:tcW w:w="1600" w:type="dxa"/>
            <w:tcBorders>
              <w:top w:val="single" w:sz="8" w:space="0" w:color="auto"/>
              <w:left w:val="single" w:sz="4" w:space="0" w:color="auto"/>
              <w:bottom w:val="single" w:sz="8" w:space="0" w:color="auto"/>
              <w:right w:val="single" w:sz="4" w:space="0" w:color="auto"/>
            </w:tcBorders>
            <w:vAlign w:val="center"/>
          </w:tcPr>
          <w:p w14:paraId="2D889F9C" w14:textId="7AA6C731" w:rsidR="00A968FB" w:rsidRPr="00355A4C" w:rsidRDefault="000B49F6" w:rsidP="00A968FB">
            <w:pPr>
              <w:pStyle w:val="TAC"/>
              <w:rPr>
                <w:ins w:id="3473" w:author="Lasse J. Laaksonen (Nokia)" w:date="2025-10-24T04:29:00Z" w16du:dateUtc="2025-10-24T01:29:00Z"/>
              </w:rPr>
            </w:pPr>
            <w:ins w:id="3474" w:author="Lasse J. Laaksonen (Nokia)" w:date="2025-10-24T05:01:00Z" w16du:dateUtc="2025-10-24T02:01:00Z">
              <w:r>
                <w:t>128 – 512</w:t>
              </w:r>
            </w:ins>
          </w:p>
        </w:tc>
        <w:tc>
          <w:tcPr>
            <w:tcW w:w="1600" w:type="dxa"/>
            <w:tcBorders>
              <w:top w:val="single" w:sz="8" w:space="0" w:color="auto"/>
              <w:left w:val="single" w:sz="4" w:space="0" w:color="auto"/>
              <w:bottom w:val="single" w:sz="8" w:space="0" w:color="auto"/>
              <w:right w:val="single" w:sz="8" w:space="0" w:color="auto"/>
            </w:tcBorders>
            <w:vAlign w:val="center"/>
          </w:tcPr>
          <w:p w14:paraId="195739DD" w14:textId="5D8C0EED" w:rsidR="00A968FB" w:rsidRPr="00355A4C" w:rsidRDefault="000B49F6" w:rsidP="00733A10">
            <w:pPr>
              <w:pStyle w:val="TAC"/>
              <w:rPr>
                <w:ins w:id="3475" w:author="Lasse J. Laaksonen (Nokia)" w:date="2025-10-24T04:29:00Z" w16du:dateUtc="2025-10-24T01:29:00Z"/>
              </w:rPr>
            </w:pPr>
            <w:ins w:id="3476" w:author="Lasse J. Laaksonen (Nokia)" w:date="2025-10-24T05:01:00Z" w16du:dateUtc="2025-10-24T02:01:00Z">
              <w:r>
                <w:t>128 – 512</w:t>
              </w:r>
            </w:ins>
          </w:p>
        </w:tc>
      </w:tr>
    </w:tbl>
    <w:p w14:paraId="26B2C80F" w14:textId="77777777" w:rsidR="00425FE2" w:rsidRDefault="00425FE2">
      <w:pPr>
        <w:rPr>
          <w:ins w:id="3477" w:author="Lasse J. Laaksonen (Nokia)" w:date="2025-11-06T09:24:00Z" w16du:dateUtc="2025-11-06T07:24:00Z"/>
          <w:noProof/>
        </w:rPr>
      </w:pPr>
    </w:p>
    <w:p w14:paraId="39B7451D" w14:textId="428942F3" w:rsidR="00975398" w:rsidRDefault="00975398" w:rsidP="00975398">
      <w:pPr>
        <w:pStyle w:val="TH"/>
        <w:rPr>
          <w:ins w:id="3478" w:author="Lasse J. Laaksonen (Nokia)" w:date="2025-11-06T09:24:00Z" w16du:dateUtc="2025-11-06T07:24:00Z"/>
          <w:noProof/>
        </w:rPr>
      </w:pPr>
      <w:ins w:id="3479" w:author="Lasse J. Laaksonen (Nokia)" w:date="2025-11-06T09:24:00Z" w16du:dateUtc="2025-11-06T07:24:00Z">
        <w:r>
          <w:rPr>
            <w:noProof/>
          </w:rPr>
          <w:t>Table 7.4-7:</w:t>
        </w:r>
        <w:r>
          <w:rPr>
            <w:noProof/>
          </w:rPr>
          <w:tab/>
          <w:t xml:space="preserve">Object editing gain ranges per input format and coding </w:t>
        </w:r>
      </w:ins>
      <w:ins w:id="3480" w:author="Lasse J. Laaksonen (Nokia)" w:date="2025-11-06T09:25:00Z" w16du:dateUtc="2025-11-06T07:25:00Z">
        <w:r>
          <w:rPr>
            <w:noProof/>
          </w:rPr>
          <w:t>mode</w:t>
        </w:r>
      </w:ins>
    </w:p>
    <w:tbl>
      <w:tblPr>
        <w:tblW w:w="0" w:type="auto"/>
        <w:jc w:val="center"/>
        <w:tblLayout w:type="fixed"/>
        <w:tblLook w:val="06A0" w:firstRow="1" w:lastRow="0" w:firstColumn="1" w:lastColumn="0" w:noHBand="1" w:noVBand="1"/>
      </w:tblPr>
      <w:tblGrid>
        <w:gridCol w:w="3140"/>
        <w:gridCol w:w="2160"/>
        <w:gridCol w:w="2070"/>
        <w:gridCol w:w="2170"/>
      </w:tblGrid>
      <w:tr w:rsidR="00975398" w:rsidRPr="00355A4C" w14:paraId="249CDDB5" w14:textId="77777777" w:rsidTr="00C300EC">
        <w:trPr>
          <w:trHeight w:val="300"/>
          <w:jc w:val="center"/>
          <w:ins w:id="3481" w:author="Lasse J. Laaksonen (Nokia)" w:date="2025-11-06T09:24:00Z"/>
        </w:trPr>
        <w:tc>
          <w:tcPr>
            <w:tcW w:w="3140" w:type="dxa"/>
            <w:vMerge w:val="restart"/>
            <w:tcBorders>
              <w:top w:val="single" w:sz="8" w:space="0" w:color="auto"/>
              <w:left w:val="single" w:sz="8" w:space="0" w:color="auto"/>
              <w:right w:val="single" w:sz="4" w:space="0" w:color="auto"/>
            </w:tcBorders>
            <w:shd w:val="clear" w:color="auto" w:fill="D9D9D9" w:themeFill="background1" w:themeFillShade="D9"/>
            <w:tcMar>
              <w:left w:w="15" w:type="dxa"/>
              <w:right w:w="105" w:type="dxa"/>
            </w:tcMar>
            <w:vAlign w:val="center"/>
          </w:tcPr>
          <w:p w14:paraId="46E3488B" w14:textId="77777777" w:rsidR="00975398" w:rsidRPr="00355A4C" w:rsidRDefault="00975398" w:rsidP="00C300EC">
            <w:pPr>
              <w:pStyle w:val="TAH"/>
              <w:rPr>
                <w:ins w:id="3482" w:author="Lasse J. Laaksonen (Nokia)" w:date="2025-11-06T09:24:00Z" w16du:dateUtc="2025-11-06T07:24:00Z"/>
              </w:rPr>
            </w:pPr>
            <w:ins w:id="3483" w:author="Lasse J. Laaksonen (Nokia)" w:date="2025-11-06T09:24:00Z" w16du:dateUtc="2025-11-06T07:24:00Z">
              <w:r w:rsidRPr="00355A4C">
                <w:rPr>
                  <w:rFonts w:eastAsia="Arial"/>
                </w:rPr>
                <w:t>Input audio format</w:t>
              </w:r>
            </w:ins>
          </w:p>
        </w:tc>
        <w:tc>
          <w:tcPr>
            <w:tcW w:w="6400" w:type="dxa"/>
            <w:gridSpan w:val="3"/>
            <w:tcBorders>
              <w:top w:val="single" w:sz="8" w:space="0" w:color="auto"/>
              <w:left w:val="single" w:sz="4" w:space="0" w:color="auto"/>
              <w:bottom w:val="single" w:sz="8" w:space="0" w:color="auto"/>
              <w:right w:val="single" w:sz="8" w:space="0" w:color="auto"/>
            </w:tcBorders>
            <w:shd w:val="clear" w:color="auto" w:fill="D9D9D9" w:themeFill="background1" w:themeFillShade="D9"/>
            <w:tcMar>
              <w:left w:w="15" w:type="dxa"/>
              <w:right w:w="105" w:type="dxa"/>
            </w:tcMar>
            <w:vAlign w:val="center"/>
          </w:tcPr>
          <w:p w14:paraId="1862E2A0" w14:textId="026ECE62" w:rsidR="00975398" w:rsidRPr="00355A4C" w:rsidRDefault="00975398" w:rsidP="00C300EC">
            <w:pPr>
              <w:pStyle w:val="TAH"/>
              <w:rPr>
                <w:ins w:id="3484" w:author="Lasse J. Laaksonen (Nokia)" w:date="2025-11-06T09:24:00Z" w16du:dateUtc="2025-11-06T07:24:00Z"/>
              </w:rPr>
            </w:pPr>
            <w:ins w:id="3485" w:author="Lasse J. Laaksonen (Nokia)" w:date="2025-11-06T09:24:00Z" w16du:dateUtc="2025-11-06T07:24:00Z">
              <w:r>
                <w:rPr>
                  <w:rFonts w:eastAsia="Arial"/>
                </w:rPr>
                <w:t>Object editing</w:t>
              </w:r>
              <w:r w:rsidRPr="00355A4C">
                <w:rPr>
                  <w:rFonts w:eastAsia="Arial"/>
                </w:rPr>
                <w:t xml:space="preserve"> </w:t>
              </w:r>
            </w:ins>
            <w:ins w:id="3486" w:author="Lasse J. Laaksonen (Nokia)" w:date="2025-11-06T09:25:00Z" w16du:dateUtc="2025-11-06T07:25:00Z">
              <w:r>
                <w:rPr>
                  <w:rFonts w:eastAsia="Arial"/>
                </w:rPr>
                <w:t>gain ranges</w:t>
              </w:r>
            </w:ins>
            <w:ins w:id="3487" w:author="Lasse J. Laaksonen (Nokia)" w:date="2025-11-06T09:24:00Z" w16du:dateUtc="2025-11-06T07:24:00Z">
              <w:r w:rsidRPr="00355A4C">
                <w:rPr>
                  <w:rFonts w:eastAsia="Arial"/>
                </w:rPr>
                <w:t xml:space="preserve"> [</w:t>
              </w:r>
            </w:ins>
            <w:ins w:id="3488" w:author="Lasse J. Laaksonen (Nokia)" w:date="2025-11-06T09:25:00Z" w16du:dateUtc="2025-11-06T07:25:00Z">
              <w:r>
                <w:rPr>
                  <w:rFonts w:eastAsia="Arial"/>
                </w:rPr>
                <w:t>dB</w:t>
              </w:r>
            </w:ins>
            <w:ins w:id="3489" w:author="Lasse J. Laaksonen (Nokia)" w:date="2025-11-06T09:24:00Z" w16du:dateUtc="2025-11-06T07:24:00Z">
              <w:r w:rsidRPr="00355A4C">
                <w:rPr>
                  <w:rFonts w:eastAsia="Arial"/>
                </w:rPr>
                <w:t>]</w:t>
              </w:r>
            </w:ins>
          </w:p>
        </w:tc>
      </w:tr>
      <w:tr w:rsidR="00975398" w:rsidRPr="00355A4C" w14:paraId="613B13EC" w14:textId="77777777" w:rsidTr="003B1083">
        <w:trPr>
          <w:trHeight w:val="126"/>
          <w:jc w:val="center"/>
          <w:ins w:id="3490" w:author="Lasse J. Laaksonen (Nokia)" w:date="2025-11-06T09:24:00Z"/>
        </w:trPr>
        <w:tc>
          <w:tcPr>
            <w:tcW w:w="3140" w:type="dxa"/>
            <w:vMerge/>
            <w:tcBorders>
              <w:left w:val="single" w:sz="8" w:space="0" w:color="auto"/>
              <w:right w:val="single" w:sz="4" w:space="0" w:color="auto"/>
            </w:tcBorders>
            <w:shd w:val="clear" w:color="auto" w:fill="D9D9D9" w:themeFill="background1" w:themeFillShade="D9"/>
            <w:tcMar>
              <w:left w:w="15" w:type="dxa"/>
              <w:right w:w="105" w:type="dxa"/>
            </w:tcMar>
            <w:vAlign w:val="center"/>
          </w:tcPr>
          <w:p w14:paraId="30F22A78" w14:textId="77777777" w:rsidR="00975398" w:rsidRPr="00355A4C" w:rsidRDefault="00975398" w:rsidP="00C300EC">
            <w:pPr>
              <w:pStyle w:val="TAH"/>
              <w:rPr>
                <w:ins w:id="3491" w:author="Lasse J. Laaksonen (Nokia)" w:date="2025-11-06T09:24:00Z" w16du:dateUtc="2025-11-06T07:24:00Z"/>
                <w:rFonts w:eastAsia="Arial"/>
              </w:rPr>
            </w:pPr>
          </w:p>
        </w:tc>
        <w:tc>
          <w:tcPr>
            <w:tcW w:w="4230" w:type="dxa"/>
            <w:gridSpan w:val="2"/>
            <w:tcBorders>
              <w:top w:val="single" w:sz="8" w:space="0" w:color="auto"/>
              <w:left w:val="single" w:sz="4" w:space="0" w:color="auto"/>
              <w:bottom w:val="single" w:sz="4" w:space="0" w:color="auto"/>
              <w:right w:val="single" w:sz="4" w:space="0" w:color="auto"/>
            </w:tcBorders>
            <w:shd w:val="clear" w:color="auto" w:fill="D9D9D9" w:themeFill="background1" w:themeFillShade="D9"/>
            <w:tcMar>
              <w:left w:w="15" w:type="dxa"/>
              <w:right w:w="105" w:type="dxa"/>
            </w:tcMar>
            <w:vAlign w:val="center"/>
          </w:tcPr>
          <w:p w14:paraId="120BDD6D" w14:textId="375BD12C" w:rsidR="00975398" w:rsidRDefault="00975398" w:rsidP="00C300EC">
            <w:pPr>
              <w:pStyle w:val="TAH"/>
              <w:rPr>
                <w:ins w:id="3492" w:author="Lasse J. Laaksonen (Nokia)" w:date="2025-11-06T09:24:00Z" w16du:dateUtc="2025-11-06T07:24:00Z"/>
                <w:rFonts w:eastAsia="Arial"/>
              </w:rPr>
            </w:pPr>
            <w:ins w:id="3493" w:author="Lasse J. Laaksonen (Nokia)" w:date="2025-11-06T09:29:00Z" w16du:dateUtc="2025-11-06T07:29:00Z">
              <w:r>
                <w:rPr>
                  <w:rFonts w:eastAsia="Arial"/>
                </w:rPr>
                <w:t>Minimum gain</w:t>
              </w:r>
            </w:ins>
          </w:p>
        </w:tc>
        <w:tc>
          <w:tcPr>
            <w:tcW w:w="2170" w:type="dxa"/>
            <w:vMerge w:val="restart"/>
            <w:tcBorders>
              <w:top w:val="single" w:sz="4" w:space="0" w:color="auto"/>
              <w:left w:val="single" w:sz="4" w:space="0" w:color="auto"/>
              <w:right w:val="single" w:sz="8" w:space="0" w:color="auto"/>
            </w:tcBorders>
            <w:shd w:val="clear" w:color="auto" w:fill="D9D9D9" w:themeFill="background1" w:themeFillShade="D9"/>
            <w:vAlign w:val="center"/>
          </w:tcPr>
          <w:p w14:paraId="1798EFFA" w14:textId="0D6DA5EA" w:rsidR="00975398" w:rsidRDefault="00975398" w:rsidP="00C300EC">
            <w:pPr>
              <w:pStyle w:val="TAH"/>
              <w:rPr>
                <w:ins w:id="3494" w:author="Lasse J. Laaksonen (Nokia)" w:date="2025-11-06T09:24:00Z" w16du:dateUtc="2025-11-06T07:24:00Z"/>
                <w:rFonts w:eastAsia="Arial"/>
              </w:rPr>
            </w:pPr>
            <w:ins w:id="3495" w:author="Lasse J. Laaksonen (Nokia)" w:date="2025-11-06T09:28:00Z" w16du:dateUtc="2025-11-06T07:28:00Z">
              <w:r>
                <w:rPr>
                  <w:rFonts w:eastAsia="Arial"/>
                </w:rPr>
                <w:t>Maxim</w:t>
              </w:r>
            </w:ins>
            <w:ins w:id="3496" w:author="Lasse J. Laaksonen (Nokia)" w:date="2025-11-06T09:29:00Z" w16du:dateUtc="2025-11-06T07:29:00Z">
              <w:r>
                <w:rPr>
                  <w:rFonts w:eastAsia="Arial"/>
                </w:rPr>
                <w:t>um gain</w:t>
              </w:r>
            </w:ins>
          </w:p>
        </w:tc>
      </w:tr>
      <w:tr w:rsidR="00975398" w:rsidRPr="00355A4C" w14:paraId="31337348" w14:textId="77777777" w:rsidTr="003B1083">
        <w:trPr>
          <w:trHeight w:val="125"/>
          <w:jc w:val="center"/>
          <w:ins w:id="3497" w:author="Lasse J. Laaksonen (Nokia)" w:date="2025-11-06T09:24:00Z"/>
        </w:trPr>
        <w:tc>
          <w:tcPr>
            <w:tcW w:w="3140" w:type="dxa"/>
            <w:vMerge/>
            <w:tcBorders>
              <w:left w:val="single" w:sz="8" w:space="0" w:color="auto"/>
              <w:bottom w:val="single" w:sz="8" w:space="0" w:color="auto"/>
              <w:right w:val="single" w:sz="4" w:space="0" w:color="auto"/>
            </w:tcBorders>
            <w:shd w:val="clear" w:color="auto" w:fill="D9D9D9" w:themeFill="background1" w:themeFillShade="D9"/>
            <w:tcMar>
              <w:left w:w="15" w:type="dxa"/>
              <w:right w:w="105" w:type="dxa"/>
            </w:tcMar>
            <w:vAlign w:val="center"/>
          </w:tcPr>
          <w:p w14:paraId="6108A295" w14:textId="77777777" w:rsidR="00975398" w:rsidRPr="00355A4C" w:rsidRDefault="00975398" w:rsidP="00C300EC">
            <w:pPr>
              <w:pStyle w:val="TAH"/>
              <w:rPr>
                <w:ins w:id="3498" w:author="Lasse J. Laaksonen (Nokia)" w:date="2025-11-06T09:24:00Z" w16du:dateUtc="2025-11-06T07:24:00Z"/>
                <w:rFonts w:eastAsia="Arial"/>
              </w:rPr>
            </w:pPr>
          </w:p>
        </w:tc>
        <w:tc>
          <w:tcPr>
            <w:tcW w:w="2160" w:type="dxa"/>
            <w:tcBorders>
              <w:top w:val="single" w:sz="8" w:space="0" w:color="auto"/>
              <w:left w:val="single" w:sz="4" w:space="0" w:color="auto"/>
              <w:bottom w:val="single" w:sz="4" w:space="0" w:color="auto"/>
              <w:right w:val="single" w:sz="4" w:space="0" w:color="auto"/>
            </w:tcBorders>
            <w:shd w:val="clear" w:color="auto" w:fill="D9D9D9" w:themeFill="background1" w:themeFillShade="D9"/>
            <w:tcMar>
              <w:left w:w="15" w:type="dxa"/>
              <w:right w:w="105" w:type="dxa"/>
            </w:tcMar>
            <w:vAlign w:val="center"/>
          </w:tcPr>
          <w:p w14:paraId="38DB9E72" w14:textId="2A9AD91B" w:rsidR="00975398" w:rsidRDefault="00975398" w:rsidP="00C300EC">
            <w:pPr>
              <w:pStyle w:val="TAH"/>
              <w:rPr>
                <w:ins w:id="3499" w:author="Lasse J. Laaksonen (Nokia)" w:date="2025-11-06T09:26:00Z" w16du:dateUtc="2025-11-06T07:26:00Z"/>
                <w:rFonts w:eastAsia="Arial"/>
              </w:rPr>
            </w:pPr>
            <w:ins w:id="3500" w:author="Lasse J. Laaksonen (Nokia)" w:date="2025-11-06T09:29:00Z" w16du:dateUtc="2025-11-06T07:29:00Z">
              <w:r>
                <w:rPr>
                  <w:rFonts w:eastAsia="Arial"/>
                </w:rPr>
                <w:t>Parametric</w:t>
              </w:r>
            </w:ins>
          </w:p>
        </w:tc>
        <w:tc>
          <w:tcPr>
            <w:tcW w:w="2070"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235229C3" w14:textId="792A2B9F" w:rsidR="00975398" w:rsidRDefault="00975398" w:rsidP="00C300EC">
            <w:pPr>
              <w:pStyle w:val="TAH"/>
              <w:rPr>
                <w:ins w:id="3501" w:author="Lasse J. Laaksonen (Nokia)" w:date="2025-11-06T09:26:00Z" w16du:dateUtc="2025-11-06T07:26:00Z"/>
                <w:rFonts w:eastAsia="Arial"/>
              </w:rPr>
            </w:pPr>
            <w:ins w:id="3502" w:author="Lasse J. Laaksonen (Nokia)" w:date="2025-11-06T09:29:00Z" w16du:dateUtc="2025-11-06T07:29:00Z">
              <w:r>
                <w:rPr>
                  <w:rFonts w:eastAsia="Arial"/>
                </w:rPr>
                <w:t>Discrete</w:t>
              </w:r>
            </w:ins>
          </w:p>
        </w:tc>
        <w:tc>
          <w:tcPr>
            <w:tcW w:w="2170" w:type="dxa"/>
            <w:vMerge/>
            <w:tcBorders>
              <w:left w:val="single" w:sz="4" w:space="0" w:color="auto"/>
              <w:bottom w:val="single" w:sz="4" w:space="0" w:color="auto"/>
              <w:right w:val="single" w:sz="8" w:space="0" w:color="auto"/>
            </w:tcBorders>
            <w:shd w:val="clear" w:color="auto" w:fill="D9D9D9" w:themeFill="background1" w:themeFillShade="D9"/>
            <w:vAlign w:val="center"/>
          </w:tcPr>
          <w:p w14:paraId="2218EC71" w14:textId="77777777" w:rsidR="00975398" w:rsidRDefault="00975398" w:rsidP="00C300EC">
            <w:pPr>
              <w:pStyle w:val="TAH"/>
              <w:rPr>
                <w:ins w:id="3503" w:author="Lasse J. Laaksonen (Nokia)" w:date="2025-11-06T09:26:00Z" w16du:dateUtc="2025-11-06T07:26:00Z"/>
                <w:rFonts w:eastAsia="Arial"/>
              </w:rPr>
            </w:pPr>
          </w:p>
        </w:tc>
      </w:tr>
      <w:tr w:rsidR="00975398" w:rsidRPr="00355A4C" w14:paraId="735A3350" w14:textId="77777777" w:rsidTr="003B1083">
        <w:trPr>
          <w:trHeight w:val="347"/>
          <w:jc w:val="center"/>
          <w:ins w:id="3504" w:author="Lasse J. Laaksonen (Nokia)" w:date="2025-11-06T09:24:00Z"/>
        </w:trPr>
        <w:tc>
          <w:tcPr>
            <w:tcW w:w="3140" w:type="dxa"/>
            <w:tcBorders>
              <w:top w:val="single" w:sz="8" w:space="0" w:color="auto"/>
              <w:left w:val="single" w:sz="8" w:space="0" w:color="auto"/>
              <w:bottom w:val="single" w:sz="8" w:space="0" w:color="auto"/>
              <w:right w:val="single" w:sz="4" w:space="0" w:color="auto"/>
            </w:tcBorders>
            <w:tcMar>
              <w:left w:w="15" w:type="dxa"/>
              <w:right w:w="105" w:type="dxa"/>
            </w:tcMar>
            <w:vAlign w:val="center"/>
          </w:tcPr>
          <w:p w14:paraId="3278373A" w14:textId="77777777" w:rsidR="00975398" w:rsidRPr="00355A4C" w:rsidRDefault="00975398" w:rsidP="00C300EC">
            <w:pPr>
              <w:pStyle w:val="TAC"/>
              <w:rPr>
                <w:ins w:id="3505" w:author="Lasse J. Laaksonen (Nokia)" w:date="2025-11-06T09:24:00Z" w16du:dateUtc="2025-11-06T07:24:00Z"/>
              </w:rPr>
            </w:pPr>
            <w:ins w:id="3506" w:author="Lasse J. Laaksonen (Nokia)" w:date="2025-11-06T09:24:00Z" w16du:dateUtc="2025-11-06T07:24:00Z">
              <w:r w:rsidRPr="00355A4C">
                <w:rPr>
                  <w:rFonts w:eastAsia="Arial"/>
                  <w:bCs/>
                  <w:lang w:eastAsia="en-GB"/>
                </w:rPr>
                <w:t>Object-based audio (ISM)</w:t>
              </w:r>
            </w:ins>
          </w:p>
        </w:tc>
        <w:tc>
          <w:tcPr>
            <w:tcW w:w="2160" w:type="dxa"/>
            <w:tcBorders>
              <w:top w:val="single" w:sz="4" w:space="0" w:color="auto"/>
              <w:left w:val="single" w:sz="4" w:space="0" w:color="auto"/>
              <w:bottom w:val="single" w:sz="8" w:space="0" w:color="auto"/>
              <w:right w:val="single" w:sz="4" w:space="0" w:color="auto"/>
            </w:tcBorders>
            <w:tcMar>
              <w:left w:w="15" w:type="dxa"/>
              <w:right w:w="105" w:type="dxa"/>
            </w:tcMar>
            <w:vAlign w:val="center"/>
          </w:tcPr>
          <w:p w14:paraId="48EB7487" w14:textId="53356DF1" w:rsidR="00975398" w:rsidRPr="00355A4C" w:rsidRDefault="003B1083" w:rsidP="00C300EC">
            <w:pPr>
              <w:pStyle w:val="TAC"/>
              <w:rPr>
                <w:ins w:id="3507" w:author="Lasse J. Laaksonen (Nokia)" w:date="2025-11-06T09:24:00Z" w16du:dateUtc="2025-11-06T07:24:00Z"/>
              </w:rPr>
            </w:pPr>
            <w:ins w:id="3508" w:author="Lasse J. Laaksonen (Nokia)" w:date="2025-11-06T09:32:00Z" w16du:dateUtc="2025-11-06T07:32:00Z">
              <w:r>
                <w:t>-24</w:t>
              </w:r>
            </w:ins>
          </w:p>
        </w:tc>
        <w:tc>
          <w:tcPr>
            <w:tcW w:w="2070" w:type="dxa"/>
            <w:tcBorders>
              <w:top w:val="single" w:sz="4" w:space="0" w:color="auto"/>
              <w:left w:val="single" w:sz="4" w:space="0" w:color="auto"/>
              <w:bottom w:val="single" w:sz="8" w:space="0" w:color="auto"/>
              <w:right w:val="single" w:sz="4" w:space="0" w:color="auto"/>
            </w:tcBorders>
            <w:vAlign w:val="center"/>
          </w:tcPr>
          <w:p w14:paraId="0BE22B53" w14:textId="0867F7F9" w:rsidR="00975398" w:rsidRPr="00355A4C" w:rsidRDefault="003B1083" w:rsidP="00C300EC">
            <w:pPr>
              <w:pStyle w:val="TAC"/>
              <w:rPr>
                <w:ins w:id="3509" w:author="Lasse J. Laaksonen (Nokia)" w:date="2025-11-06T09:24:00Z" w16du:dateUtc="2025-11-06T07:24:00Z"/>
              </w:rPr>
            </w:pPr>
            <w:ins w:id="3510" w:author="Lasse J. Laaksonen (Nokia)" w:date="2025-11-06T09:32:00Z" w16du:dateUtc="2025-11-06T07:32:00Z">
              <w:r>
                <w:t>-Inf</w:t>
              </w:r>
            </w:ins>
          </w:p>
        </w:tc>
        <w:tc>
          <w:tcPr>
            <w:tcW w:w="2170" w:type="dxa"/>
            <w:tcBorders>
              <w:top w:val="single" w:sz="4" w:space="0" w:color="auto"/>
              <w:left w:val="single" w:sz="4" w:space="0" w:color="auto"/>
              <w:bottom w:val="single" w:sz="8" w:space="0" w:color="auto"/>
              <w:right w:val="single" w:sz="8" w:space="0" w:color="auto"/>
            </w:tcBorders>
            <w:vAlign w:val="center"/>
          </w:tcPr>
          <w:p w14:paraId="1147321D" w14:textId="109D6E06" w:rsidR="00975398" w:rsidRPr="00355A4C" w:rsidRDefault="003B1083" w:rsidP="00C300EC">
            <w:pPr>
              <w:pStyle w:val="TAC"/>
              <w:rPr>
                <w:ins w:id="3511" w:author="Lasse J. Laaksonen (Nokia)" w:date="2025-11-06T09:24:00Z" w16du:dateUtc="2025-11-06T07:24:00Z"/>
              </w:rPr>
            </w:pPr>
            <w:ins w:id="3512" w:author="Lasse J. Laaksonen (Nokia)" w:date="2025-11-06T09:31:00Z" w16du:dateUtc="2025-11-06T07:31:00Z">
              <w:r>
                <w:t>12</w:t>
              </w:r>
            </w:ins>
          </w:p>
        </w:tc>
      </w:tr>
      <w:tr w:rsidR="00975398" w:rsidRPr="00355A4C" w14:paraId="6028B8FA" w14:textId="77777777" w:rsidTr="003B1083">
        <w:trPr>
          <w:trHeight w:val="347"/>
          <w:jc w:val="center"/>
          <w:ins w:id="3513" w:author="Lasse J. Laaksonen (Nokia)" w:date="2025-11-06T09:24:00Z"/>
        </w:trPr>
        <w:tc>
          <w:tcPr>
            <w:tcW w:w="3140" w:type="dxa"/>
            <w:tcBorders>
              <w:top w:val="single" w:sz="8" w:space="0" w:color="auto"/>
              <w:left w:val="single" w:sz="8" w:space="0" w:color="auto"/>
              <w:right w:val="single" w:sz="4" w:space="0" w:color="auto"/>
            </w:tcBorders>
            <w:tcMar>
              <w:left w:w="15" w:type="dxa"/>
              <w:right w:w="105" w:type="dxa"/>
            </w:tcMar>
            <w:vAlign w:val="center"/>
          </w:tcPr>
          <w:p w14:paraId="666F676A" w14:textId="77777777" w:rsidR="00975398" w:rsidRPr="00355A4C" w:rsidRDefault="00975398" w:rsidP="00C300EC">
            <w:pPr>
              <w:pStyle w:val="TAC"/>
              <w:rPr>
                <w:ins w:id="3514" w:author="Lasse J. Laaksonen (Nokia)" w:date="2025-11-06T09:24:00Z" w16du:dateUtc="2025-11-06T07:24:00Z"/>
                <w:rFonts w:eastAsia="Arial"/>
              </w:rPr>
            </w:pPr>
            <w:ins w:id="3515" w:author="Lasse J. Laaksonen (Nokia)" w:date="2025-11-06T09:24:00Z" w16du:dateUtc="2025-11-06T07:24:00Z">
              <w:r w:rsidRPr="00355A4C">
                <w:rPr>
                  <w:rFonts w:eastAsia="Arial"/>
                </w:rPr>
                <w:t>Combined ISM and MASA (OMASA)</w:t>
              </w:r>
            </w:ins>
          </w:p>
        </w:tc>
        <w:tc>
          <w:tcPr>
            <w:tcW w:w="2160" w:type="dxa"/>
            <w:tcBorders>
              <w:top w:val="single" w:sz="8" w:space="0" w:color="auto"/>
              <w:left w:val="single" w:sz="4" w:space="0" w:color="auto"/>
              <w:right w:val="single" w:sz="4" w:space="0" w:color="auto"/>
            </w:tcBorders>
            <w:tcMar>
              <w:left w:w="15" w:type="dxa"/>
              <w:right w:w="105" w:type="dxa"/>
            </w:tcMar>
            <w:vAlign w:val="center"/>
          </w:tcPr>
          <w:p w14:paraId="5ADF482A" w14:textId="38E7DC14" w:rsidR="00975398" w:rsidRPr="00355A4C" w:rsidRDefault="003B1083" w:rsidP="00C300EC">
            <w:pPr>
              <w:pStyle w:val="TAC"/>
              <w:rPr>
                <w:ins w:id="3516" w:author="Lasse J. Laaksonen (Nokia)" w:date="2025-11-06T09:24:00Z" w16du:dateUtc="2025-11-06T07:24:00Z"/>
              </w:rPr>
            </w:pPr>
            <w:ins w:id="3517" w:author="Lasse J. Laaksonen (Nokia)" w:date="2025-11-06T09:32:00Z" w16du:dateUtc="2025-11-06T07:32:00Z">
              <w:r>
                <w:t>-24</w:t>
              </w:r>
            </w:ins>
          </w:p>
        </w:tc>
        <w:tc>
          <w:tcPr>
            <w:tcW w:w="2070" w:type="dxa"/>
            <w:tcBorders>
              <w:top w:val="single" w:sz="8" w:space="0" w:color="auto"/>
              <w:left w:val="single" w:sz="4" w:space="0" w:color="auto"/>
              <w:right w:val="single" w:sz="4" w:space="0" w:color="auto"/>
            </w:tcBorders>
            <w:vAlign w:val="center"/>
          </w:tcPr>
          <w:p w14:paraId="42E05A5C" w14:textId="097DA842" w:rsidR="00975398" w:rsidRPr="00355A4C" w:rsidRDefault="003B1083" w:rsidP="00C300EC">
            <w:pPr>
              <w:pStyle w:val="TAC"/>
              <w:rPr>
                <w:ins w:id="3518" w:author="Lasse J. Laaksonen (Nokia)" w:date="2025-11-06T09:24:00Z" w16du:dateUtc="2025-11-06T07:24:00Z"/>
              </w:rPr>
            </w:pPr>
            <w:ins w:id="3519" w:author="Lasse J. Laaksonen (Nokia)" w:date="2025-11-06T09:32:00Z" w16du:dateUtc="2025-11-06T07:32:00Z">
              <w:r>
                <w:t>-Inf</w:t>
              </w:r>
            </w:ins>
          </w:p>
        </w:tc>
        <w:tc>
          <w:tcPr>
            <w:tcW w:w="2170" w:type="dxa"/>
            <w:tcBorders>
              <w:top w:val="single" w:sz="8" w:space="0" w:color="auto"/>
              <w:left w:val="single" w:sz="4" w:space="0" w:color="auto"/>
              <w:right w:val="single" w:sz="8" w:space="0" w:color="auto"/>
            </w:tcBorders>
            <w:vAlign w:val="center"/>
          </w:tcPr>
          <w:p w14:paraId="3232C127" w14:textId="6B8D69AC" w:rsidR="00975398" w:rsidRPr="00355A4C" w:rsidRDefault="003B1083" w:rsidP="00C300EC">
            <w:pPr>
              <w:pStyle w:val="TAC"/>
              <w:rPr>
                <w:ins w:id="3520" w:author="Lasse J. Laaksonen (Nokia)" w:date="2025-11-06T09:24:00Z" w16du:dateUtc="2025-11-06T07:24:00Z"/>
              </w:rPr>
            </w:pPr>
            <w:ins w:id="3521" w:author="Lasse J. Laaksonen (Nokia)" w:date="2025-11-06T09:31:00Z" w16du:dateUtc="2025-11-06T07:31:00Z">
              <w:r>
                <w:t>12</w:t>
              </w:r>
            </w:ins>
          </w:p>
        </w:tc>
      </w:tr>
      <w:tr w:rsidR="00975398" w:rsidRPr="00355A4C" w14:paraId="02363209" w14:textId="77777777" w:rsidTr="003B1083">
        <w:trPr>
          <w:trHeight w:val="347"/>
          <w:jc w:val="center"/>
          <w:ins w:id="3522" w:author="Lasse J. Laaksonen (Nokia)" w:date="2025-11-06T09:24:00Z"/>
        </w:trPr>
        <w:tc>
          <w:tcPr>
            <w:tcW w:w="3140" w:type="dxa"/>
            <w:tcBorders>
              <w:top w:val="single" w:sz="8" w:space="0" w:color="auto"/>
              <w:left w:val="single" w:sz="8" w:space="0" w:color="auto"/>
              <w:bottom w:val="single" w:sz="8" w:space="0" w:color="auto"/>
              <w:right w:val="single" w:sz="4" w:space="0" w:color="auto"/>
            </w:tcBorders>
            <w:tcMar>
              <w:left w:w="15" w:type="dxa"/>
              <w:right w:w="105" w:type="dxa"/>
            </w:tcMar>
            <w:vAlign w:val="center"/>
          </w:tcPr>
          <w:p w14:paraId="154D376C" w14:textId="77777777" w:rsidR="00975398" w:rsidRPr="00355A4C" w:rsidRDefault="00975398" w:rsidP="00C300EC">
            <w:pPr>
              <w:pStyle w:val="TAC"/>
              <w:rPr>
                <w:ins w:id="3523" w:author="Lasse J. Laaksonen (Nokia)" w:date="2025-11-06T09:24:00Z" w16du:dateUtc="2025-11-06T07:24:00Z"/>
                <w:rFonts w:eastAsia="Arial"/>
              </w:rPr>
            </w:pPr>
            <w:ins w:id="3524" w:author="Lasse J. Laaksonen (Nokia)" w:date="2025-11-06T09:24:00Z" w16du:dateUtc="2025-11-06T07:24:00Z">
              <w:r w:rsidRPr="00355A4C">
                <w:rPr>
                  <w:rFonts w:eastAsia="Arial"/>
                </w:rPr>
                <w:t>Combined ISM and SBA (OSBA)</w:t>
              </w:r>
            </w:ins>
          </w:p>
        </w:tc>
        <w:tc>
          <w:tcPr>
            <w:tcW w:w="2160" w:type="dxa"/>
            <w:tcBorders>
              <w:top w:val="single" w:sz="8" w:space="0" w:color="auto"/>
              <w:left w:val="single" w:sz="4" w:space="0" w:color="auto"/>
              <w:bottom w:val="single" w:sz="8" w:space="0" w:color="auto"/>
              <w:right w:val="single" w:sz="4" w:space="0" w:color="auto"/>
            </w:tcBorders>
            <w:tcMar>
              <w:left w:w="15" w:type="dxa"/>
              <w:right w:w="105" w:type="dxa"/>
            </w:tcMar>
            <w:vAlign w:val="center"/>
          </w:tcPr>
          <w:p w14:paraId="4E53F397" w14:textId="3658FD9A" w:rsidR="00975398" w:rsidRPr="00355A4C" w:rsidRDefault="003B1083" w:rsidP="00C300EC">
            <w:pPr>
              <w:pStyle w:val="TAC"/>
              <w:rPr>
                <w:ins w:id="3525" w:author="Lasse J. Laaksonen (Nokia)" w:date="2025-11-06T09:24:00Z" w16du:dateUtc="2025-11-06T07:24:00Z"/>
              </w:rPr>
            </w:pPr>
            <w:ins w:id="3526" w:author="Lasse J. Laaksonen (Nokia)" w:date="2025-11-06T09:31:00Z" w16du:dateUtc="2025-11-06T07:31:00Z">
              <w:r>
                <w:t>-</w:t>
              </w:r>
            </w:ins>
          </w:p>
        </w:tc>
        <w:tc>
          <w:tcPr>
            <w:tcW w:w="2070" w:type="dxa"/>
            <w:tcBorders>
              <w:top w:val="single" w:sz="8" w:space="0" w:color="auto"/>
              <w:left w:val="single" w:sz="4" w:space="0" w:color="auto"/>
              <w:bottom w:val="single" w:sz="8" w:space="0" w:color="auto"/>
              <w:right w:val="single" w:sz="4" w:space="0" w:color="auto"/>
            </w:tcBorders>
            <w:vAlign w:val="center"/>
          </w:tcPr>
          <w:p w14:paraId="05B4BB08" w14:textId="06865388" w:rsidR="00975398" w:rsidRPr="00355A4C" w:rsidRDefault="003B1083" w:rsidP="00C300EC">
            <w:pPr>
              <w:pStyle w:val="TAC"/>
              <w:rPr>
                <w:ins w:id="3527" w:author="Lasse J. Laaksonen (Nokia)" w:date="2025-11-06T09:24:00Z" w16du:dateUtc="2025-11-06T07:24:00Z"/>
              </w:rPr>
            </w:pPr>
            <w:ins w:id="3528" w:author="Lasse J. Laaksonen (Nokia)" w:date="2025-11-06T09:31:00Z" w16du:dateUtc="2025-11-06T07:31:00Z">
              <w:r>
                <w:t>-</w:t>
              </w:r>
            </w:ins>
            <w:ins w:id="3529" w:author="Lasse J. Laaksonen (Nokia)" w:date="2025-11-06T09:32:00Z" w16du:dateUtc="2025-11-06T07:32:00Z">
              <w:r>
                <w:t>I</w:t>
              </w:r>
            </w:ins>
            <w:ins w:id="3530" w:author="Lasse J. Laaksonen (Nokia)" w:date="2025-11-06T09:31:00Z" w16du:dateUtc="2025-11-06T07:31:00Z">
              <w:r>
                <w:t>nf</w:t>
              </w:r>
            </w:ins>
          </w:p>
        </w:tc>
        <w:tc>
          <w:tcPr>
            <w:tcW w:w="2170" w:type="dxa"/>
            <w:tcBorders>
              <w:top w:val="single" w:sz="8" w:space="0" w:color="auto"/>
              <w:left w:val="single" w:sz="4" w:space="0" w:color="auto"/>
              <w:bottom w:val="single" w:sz="8" w:space="0" w:color="auto"/>
              <w:right w:val="single" w:sz="8" w:space="0" w:color="auto"/>
            </w:tcBorders>
            <w:vAlign w:val="center"/>
          </w:tcPr>
          <w:p w14:paraId="6B143B5C" w14:textId="2D050F28" w:rsidR="00975398" w:rsidRPr="00355A4C" w:rsidRDefault="003B1083" w:rsidP="00C300EC">
            <w:pPr>
              <w:pStyle w:val="TAC"/>
              <w:rPr>
                <w:ins w:id="3531" w:author="Lasse J. Laaksonen (Nokia)" w:date="2025-11-06T09:24:00Z" w16du:dateUtc="2025-11-06T07:24:00Z"/>
              </w:rPr>
            </w:pPr>
            <w:ins w:id="3532" w:author="Lasse J. Laaksonen (Nokia)" w:date="2025-11-06T09:31:00Z" w16du:dateUtc="2025-11-06T07:31:00Z">
              <w:r>
                <w:t>12</w:t>
              </w:r>
            </w:ins>
          </w:p>
        </w:tc>
      </w:tr>
    </w:tbl>
    <w:p w14:paraId="6DF244A1" w14:textId="77777777" w:rsidR="00975398" w:rsidRDefault="00975398">
      <w:pPr>
        <w:rPr>
          <w:ins w:id="3533" w:author="Lasse J. Laaksonen (Nokia)" w:date="2025-10-22T14:14:00Z" w16du:dateUtc="2025-10-22T11:14:00Z"/>
          <w:noProof/>
        </w:rPr>
      </w:pPr>
    </w:p>
    <w:p w14:paraId="61498576" w14:textId="5F083093" w:rsidR="00DF5EEF" w:rsidRDefault="00DF5EEF" w:rsidP="00DF5EEF">
      <w:pPr>
        <w:pStyle w:val="Heading4"/>
        <w:rPr>
          <w:ins w:id="3534" w:author="Lasse J. Laaksonen (Nokia)" w:date="2025-10-22T14:14:00Z" w16du:dateUtc="2025-10-22T11:14:00Z"/>
          <w:noProof/>
        </w:rPr>
      </w:pPr>
      <w:ins w:id="3535" w:author="Lasse J. Laaksonen (Nokia)" w:date="2025-10-22T14:14:00Z" w16du:dateUtc="2025-10-22T11:14:00Z">
        <w:r>
          <w:rPr>
            <w:noProof/>
          </w:rPr>
          <w:t>7.4.10.2</w:t>
        </w:r>
      </w:ins>
      <w:ins w:id="3536" w:author="Lasse J. Laaksonen (Nokia)" w:date="2025-10-22T14:15:00Z" w16du:dateUtc="2025-10-22T11:15:00Z">
        <w:r>
          <w:rPr>
            <w:noProof/>
          </w:rPr>
          <w:tab/>
        </w:r>
      </w:ins>
      <w:ins w:id="3537" w:author="Lasse J. Laaksonen (Nokia)" w:date="2025-10-22T14:14:00Z" w16du:dateUtc="2025-10-22T11:14:00Z">
        <w:r>
          <w:rPr>
            <w:noProof/>
          </w:rPr>
          <w:t>ISM object editing</w:t>
        </w:r>
      </w:ins>
    </w:p>
    <w:p w14:paraId="4496683B" w14:textId="3545413C" w:rsidR="000C4F1A" w:rsidRPr="001F0050" w:rsidRDefault="000C4F1A">
      <w:pPr>
        <w:rPr>
          <w:ins w:id="3538" w:author="Lasse J. Laaksonen (Nokia)" w:date="2025-10-24T06:45:00Z" w16du:dateUtc="2025-10-24T03:45:00Z"/>
          <w:noProof/>
        </w:rPr>
      </w:pPr>
      <w:ins w:id="3539" w:author="Lasse J. Laaksonen (Nokia)" w:date="2025-10-24T06:40:00Z" w16du:dateUtc="2025-10-24T03:40:00Z">
        <w:r>
          <w:rPr>
            <w:noProof/>
          </w:rPr>
          <w:t>ISM object editing</w:t>
        </w:r>
      </w:ins>
      <w:ins w:id="3540" w:author="Lasse J. Laaksonen (Nokia)" w:date="2025-10-24T06:41:00Z" w16du:dateUtc="2025-10-24T03:41:00Z">
        <w:r>
          <w:rPr>
            <w:noProof/>
          </w:rPr>
          <w:t xml:space="preserve"> capability</w:t>
        </w:r>
      </w:ins>
      <w:ins w:id="3541" w:author="Lasse J. Laaksonen (Nokia)" w:date="2025-10-24T06:40:00Z" w16du:dateUtc="2025-10-24T03:40:00Z">
        <w:r>
          <w:rPr>
            <w:noProof/>
          </w:rPr>
          <w:t xml:space="preserve"> is </w:t>
        </w:r>
      </w:ins>
      <w:ins w:id="3542" w:author="Lasse J. Laaksonen (Nokia)" w:date="2025-10-24T06:41:00Z" w16du:dateUtc="2025-10-24T03:41:00Z">
        <w:r>
          <w:rPr>
            <w:noProof/>
          </w:rPr>
          <w:t>used</w:t>
        </w:r>
      </w:ins>
      <w:ins w:id="3543" w:author="Lasse J. Laaksonen (Nokia)" w:date="2025-10-24T06:40:00Z" w16du:dateUtc="2025-10-24T03:40:00Z">
        <w:r>
          <w:rPr>
            <w:noProof/>
          </w:rPr>
          <w:t xml:space="preserve"> for the ISM format</w:t>
        </w:r>
      </w:ins>
      <w:ins w:id="3544" w:author="Lasse J. Laaksonen (Nokia)" w:date="2025-10-24T06:41:00Z" w16du:dateUtc="2025-10-24T03:41:00Z">
        <w:r>
          <w:rPr>
            <w:noProof/>
          </w:rPr>
          <w:t xml:space="preserve"> and for the</w:t>
        </w:r>
      </w:ins>
      <w:ins w:id="3545" w:author="Lasse J. Laaksonen (Nokia)" w:date="2025-10-24T06:51:00Z" w16du:dateUtc="2025-10-24T03:51:00Z">
        <w:r w:rsidR="00953767">
          <w:rPr>
            <w:noProof/>
          </w:rPr>
          <w:t xml:space="preserve"> objects of the</w:t>
        </w:r>
      </w:ins>
      <w:ins w:id="3546" w:author="Lasse J. Laaksonen (Nokia)" w:date="2025-10-24T06:41:00Z" w16du:dateUtc="2025-10-24T03:41:00Z">
        <w:r>
          <w:rPr>
            <w:noProof/>
          </w:rPr>
          <w:t xml:space="preserve"> combined formats, OSBA and OMASA</w:t>
        </w:r>
      </w:ins>
      <w:ins w:id="3547" w:author="Lasse J. Laaksonen (Nokia)" w:date="2025-10-24T08:38:00Z" w16du:dateUtc="2025-10-24T05:38:00Z">
        <w:r w:rsidR="0090588F">
          <w:rPr>
            <w:noProof/>
          </w:rPr>
          <w:t xml:space="preserve"> (with certai</w:t>
        </w:r>
      </w:ins>
      <w:ins w:id="3548" w:author="Lasse J. Laaksonen (Nokia)" w:date="2025-10-24T08:39:00Z" w16du:dateUtc="2025-10-24T05:39:00Z">
        <w:r w:rsidR="0090588F">
          <w:rPr>
            <w:noProof/>
          </w:rPr>
          <w:t>n modifications</w:t>
        </w:r>
      </w:ins>
      <w:ins w:id="3549" w:author="Lasse J. Laaksonen (Nokia)" w:date="2025-10-24T10:30:00Z" w16du:dateUtc="2025-10-24T07:30:00Z">
        <w:r w:rsidR="00402178">
          <w:rPr>
            <w:noProof/>
          </w:rPr>
          <w:t xml:space="preserve"> for OMASA</w:t>
        </w:r>
      </w:ins>
      <w:ins w:id="3550" w:author="Lasse J. Laaksonen (Nokia)" w:date="2025-10-24T08:39:00Z" w16du:dateUtc="2025-10-24T05:39:00Z">
        <w:r w:rsidR="0090588F">
          <w:rPr>
            <w:noProof/>
          </w:rPr>
          <w:t>)</w:t>
        </w:r>
      </w:ins>
      <w:ins w:id="3551" w:author="Lasse J. Laaksonen (Nokia)" w:date="2025-10-24T06:41:00Z" w16du:dateUtc="2025-10-24T03:41:00Z">
        <w:r>
          <w:rPr>
            <w:noProof/>
          </w:rPr>
          <w:t xml:space="preserve">. </w:t>
        </w:r>
      </w:ins>
      <w:ins w:id="3552" w:author="Lasse J. Laaksonen (Nokia)" w:date="2025-10-24T06:58:00Z" w16du:dateUtc="2025-10-24T03:58:00Z">
        <w:r w:rsidR="00397C35">
          <w:rPr>
            <w:noProof/>
          </w:rPr>
          <w:t xml:space="preserve">Object editing consists of position </w:t>
        </w:r>
      </w:ins>
      <w:ins w:id="3553" w:author="Lasse J. Laaksonen (Nokia)" w:date="2025-10-24T08:39:00Z" w16du:dateUtc="2025-10-24T05:39:00Z">
        <w:r w:rsidR="0090588F">
          <w:rPr>
            <w:noProof/>
          </w:rPr>
          <w:t>editing</w:t>
        </w:r>
      </w:ins>
      <w:ins w:id="3554" w:author="Lasse J. Laaksonen (Nokia)" w:date="2025-10-24T06:58:00Z" w16du:dateUtc="2025-10-24T03:58:00Z">
        <w:r w:rsidR="00397C35">
          <w:rPr>
            <w:noProof/>
          </w:rPr>
          <w:t xml:space="preserve"> and gain </w:t>
        </w:r>
      </w:ins>
      <w:ins w:id="3555" w:author="Lasse J. Laaksonen (Nokia)" w:date="2025-10-24T08:39:00Z" w16du:dateUtc="2025-10-24T05:39:00Z">
        <w:r w:rsidR="0090588F">
          <w:rPr>
            <w:noProof/>
          </w:rPr>
          <w:t>editing</w:t>
        </w:r>
      </w:ins>
      <w:ins w:id="3556" w:author="Lasse J. Laaksonen (Nokia)" w:date="2025-10-24T06:58:00Z" w16du:dateUtc="2025-10-24T03:58:00Z">
        <w:r w:rsidR="00397C35">
          <w:rPr>
            <w:noProof/>
          </w:rPr>
          <w:t xml:space="preserve">. </w:t>
        </w:r>
      </w:ins>
      <w:ins w:id="3557" w:author="Lasse J. Laaksonen (Nokia)" w:date="2025-10-24T06:41:00Z" w16du:dateUtc="2025-10-24T03:41:00Z">
        <w:r>
          <w:rPr>
            <w:noProof/>
          </w:rPr>
          <w:t>Obje</w:t>
        </w:r>
      </w:ins>
      <w:ins w:id="3558" w:author="Lasse J. Laaksonen (Nokia)" w:date="2025-10-24T06:42:00Z" w16du:dateUtc="2025-10-24T03:42:00Z">
        <w:r>
          <w:rPr>
            <w:noProof/>
          </w:rPr>
          <w:t xml:space="preserve">ct editing </w:t>
        </w:r>
      </w:ins>
      <w:ins w:id="3559" w:author="Lasse J. Laaksonen (Nokia)" w:date="2025-10-24T08:39:00Z" w16du:dateUtc="2025-10-24T05:39:00Z">
        <w:r w:rsidR="0090588F">
          <w:rPr>
            <w:noProof/>
          </w:rPr>
          <w:t>input</w:t>
        </w:r>
      </w:ins>
      <w:ins w:id="3560" w:author="Lasse J. Laaksonen (Nokia)" w:date="2025-10-24T06:42:00Z" w16du:dateUtc="2025-10-24T03:42:00Z">
        <w:r>
          <w:rPr>
            <w:noProof/>
          </w:rPr>
          <w:t xml:space="preserve"> information</w:t>
        </w:r>
      </w:ins>
      <w:ins w:id="3561" w:author="Lasse J. Laaksonen (Nokia)" w:date="2025-10-24T06:46:00Z" w16du:dateUtc="2025-10-24T03:46:00Z">
        <w:r>
          <w:rPr>
            <w:noProof/>
          </w:rPr>
          <w:t>,</w:t>
        </w:r>
      </w:ins>
      <w:ins w:id="3562" w:author="Lasse J. Laaksonen (Nokia)" w:date="2025-10-24T06:45:00Z" w16du:dateUtc="2025-10-24T03:45:00Z">
        <w:r>
          <w:rPr>
            <w:noProof/>
          </w:rPr>
          <w:t xml:space="preserve"> for object </w:t>
        </w:r>
      </w:ins>
      <m:oMath>
        <m:r>
          <w:ins w:id="3563" w:author="Lasse J. Laaksonen (Nokia)" w:date="2025-10-24T06:46:00Z" w16du:dateUtc="2025-10-24T03:46:00Z">
            <w:rPr>
              <w:rFonts w:ascii="Cambria Math" w:hAnsi="Cambria Math"/>
            </w:rPr>
            <m:t>j</m:t>
          </w:ins>
        </m:r>
      </m:oMath>
      <w:ins w:id="3564" w:author="Lasse J. Laaksonen (Nokia)" w:date="2025-10-24T06:46:00Z" w16du:dateUtc="2025-10-24T03:46:00Z">
        <w:r>
          <w:rPr>
            <w:noProof/>
          </w:rPr>
          <w:t xml:space="preserve">, </w:t>
        </w:r>
      </w:ins>
      <w:ins w:id="3565" w:author="Lasse J. Laaksonen (Nokia)" w:date="2025-10-24T06:58:00Z" w16du:dateUtc="2025-10-24T03:58:00Z">
        <w:r w:rsidR="0062700F" w:rsidRPr="001F0050">
          <w:rPr>
            <w:noProof/>
          </w:rPr>
          <w:t xml:space="preserve">thus </w:t>
        </w:r>
      </w:ins>
      <w:ins w:id="3566" w:author="Lasse J. Laaksonen (Nokia)" w:date="2025-10-24T06:42:00Z" w16du:dateUtc="2025-10-24T03:42:00Z">
        <w:r w:rsidRPr="001F0050">
          <w:rPr>
            <w:noProof/>
          </w:rPr>
          <w:t>co</w:t>
        </w:r>
      </w:ins>
      <w:ins w:id="3567" w:author="Lasse J. Laaksonen (Nokia)" w:date="2025-10-24T08:39:00Z" w16du:dateUtc="2025-10-24T05:39:00Z">
        <w:r w:rsidR="0090588F" w:rsidRPr="001F0050">
          <w:rPr>
            <w:noProof/>
          </w:rPr>
          <w:t>mprises</w:t>
        </w:r>
      </w:ins>
      <w:ins w:id="3568" w:author="Lasse J. Laaksonen (Nokia)" w:date="2025-10-24T06:42:00Z" w16du:dateUtc="2025-10-24T03:42:00Z">
        <w:r w:rsidRPr="001F0050">
          <w:rPr>
            <w:noProof/>
          </w:rPr>
          <w:t xml:space="preserve"> the following elements:</w:t>
        </w:r>
      </w:ins>
    </w:p>
    <w:p w14:paraId="7F909B5A" w14:textId="768A98B2" w:rsidR="000C4F1A" w:rsidRPr="001F0050" w:rsidRDefault="000C4F1A" w:rsidP="00953767">
      <w:pPr>
        <w:pStyle w:val="B1"/>
        <w:numPr>
          <w:ilvl w:val="0"/>
          <w:numId w:val="22"/>
        </w:numPr>
        <w:ind w:left="568" w:hanging="284"/>
        <w:rPr>
          <w:ins w:id="3569" w:author="Lasse J. Laaksonen (Nokia)" w:date="2025-10-24T06:46:00Z" w16du:dateUtc="2025-10-24T03:46:00Z"/>
        </w:rPr>
      </w:pPr>
      <w:ins w:id="3570" w:author="Lasse J. Laaksonen (Nokia)" w:date="2025-10-24T06:42:00Z" w16du:dateUtc="2025-10-24T03:42:00Z">
        <w:r w:rsidRPr="001F0050">
          <w:t xml:space="preserve">object position </w:t>
        </w:r>
      </w:ins>
      <w:ins w:id="3571" w:author="Lasse J. Laaksonen (Nokia)" w:date="2025-10-24T08:40:00Z" w16du:dateUtc="2025-10-24T05:40:00Z">
        <w:r w:rsidR="0090588F" w:rsidRPr="001F0050">
          <w:t>editing</w:t>
        </w:r>
      </w:ins>
      <w:ins w:id="3572" w:author="Lasse J. Laaksonen (Nokia)" w:date="2025-10-24T09:09:00Z" w16du:dateUtc="2025-10-24T06:09:00Z">
        <w:r w:rsidR="001F0050">
          <w:t xml:space="preserve"> input</w:t>
        </w:r>
      </w:ins>
      <w:ins w:id="3573" w:author="Lasse J. Laaksonen (Nokia)" w:date="2025-10-24T08:40:00Z" w16du:dateUtc="2025-10-24T05:40:00Z">
        <w:r w:rsidR="0090588F" w:rsidRPr="001F0050">
          <w:t xml:space="preserve"> </w:t>
        </w:r>
      </w:ins>
      <w:ins w:id="3574" w:author="Lasse J. Laaksonen (Nokia)" w:date="2025-10-24T06:42:00Z" w16du:dateUtc="2025-10-24T03:42:00Z">
        <w:r w:rsidRPr="001F0050">
          <w:t>information</w:t>
        </w:r>
      </w:ins>
      <w:ins w:id="3575" w:author="Lasse J. Laaksonen (Nokia)" w:date="2025-10-24T06:43:00Z" w16du:dateUtc="2025-10-24T03:43:00Z">
        <w:r w:rsidRPr="001F0050">
          <w:t xml:space="preserve">, </w:t>
        </w:r>
      </w:ins>
      <w:ins w:id="3576" w:author="Lasse J. Laaksonen (Nokia)" w:date="2025-10-24T06:44:00Z" w16du:dateUtc="2025-10-24T03:44:00Z">
        <w:r w:rsidRPr="001F0050">
          <w:t>i</w:t>
        </w:r>
      </w:ins>
      <w:ins w:id="3577" w:author="Lasse J. Laaksonen (Nokia)" w:date="2025-10-24T06:47:00Z" w16du:dateUtc="2025-10-24T03:47:00Z">
        <w:r w:rsidR="00EE2487" w:rsidRPr="001F0050">
          <w:t>.</w:t>
        </w:r>
      </w:ins>
      <w:ins w:id="3578" w:author="Lasse J. Laaksonen (Nokia)" w:date="2025-10-24T06:44:00Z" w16du:dateUtc="2025-10-24T03:44:00Z">
        <w:r w:rsidRPr="001F0050">
          <w:t>e.,</w:t>
        </w:r>
      </w:ins>
      <w:ins w:id="3579" w:author="Lasse J. Laaksonen (Nokia)" w:date="2025-10-24T06:49:00Z" w16du:dateUtc="2025-10-24T03:49:00Z">
        <w:r w:rsidR="00953767" w:rsidRPr="001F0050">
          <w:t xml:space="preserve"> </w:t>
        </w:r>
      </w:ins>
      <w:ins w:id="3580" w:author="Lasse J. Laaksonen (Nokia)" w:date="2025-10-24T06:44:00Z" w16du:dateUtc="2025-10-24T03:44:00Z">
        <w:r w:rsidRPr="001F0050">
          <w:t xml:space="preserve">object azimuth </w:t>
        </w:r>
      </w:ins>
      <m:oMath>
        <m:sSub>
          <m:sSubPr>
            <m:ctrlPr>
              <w:ins w:id="3581" w:author="Lasse J. Laaksonen (Nokia)" w:date="2025-10-24T06:44:00Z" w16du:dateUtc="2025-10-24T03:44:00Z">
                <w:rPr>
                  <w:rFonts w:ascii="Cambria Math" w:hAnsi="Cambria Math"/>
                </w:rPr>
              </w:ins>
            </m:ctrlPr>
          </m:sSubPr>
          <m:e>
            <m:r>
              <w:ins w:id="3582" w:author="Lasse J. Laaksonen (Nokia)" w:date="2025-10-24T06:44:00Z" w16du:dateUtc="2025-10-24T03:44:00Z">
                <w:rPr>
                  <w:rFonts w:ascii="Cambria Math" w:hAnsi="Cambria Math"/>
                </w:rPr>
                <m:t>θ</m:t>
              </w:ins>
            </m:r>
          </m:e>
          <m:sub>
            <m:r>
              <w:ins w:id="3583" w:author="Lasse J. Laaksonen (Nokia)" w:date="2025-10-24T06:44:00Z" w16du:dateUtc="2025-10-24T03:44:00Z">
                <w:rPr>
                  <w:rFonts w:ascii="Cambria Math" w:hAnsi="Cambria Math"/>
                </w:rPr>
                <m:t>ISM</m:t>
              </w:ins>
            </m:r>
            <m:r>
              <w:ins w:id="3584" w:author="Lasse J. Laaksonen (Nokia)" w:date="2025-10-24T06:44:00Z" w16du:dateUtc="2025-10-24T03:44:00Z">
                <m:rPr>
                  <m:sty m:val="p"/>
                </m:rPr>
                <w:rPr>
                  <w:rFonts w:ascii="Cambria Math" w:hAnsi="Cambria Math"/>
                </w:rPr>
                <m:t>,</m:t>
              </w:ins>
            </m:r>
            <m:r>
              <w:ins w:id="3585" w:author="Lasse J. Laaksonen (Nokia)" w:date="2025-10-24T09:09:00Z" w16du:dateUtc="2025-10-24T06:09:00Z">
                <w:rPr>
                  <w:rFonts w:ascii="Cambria Math" w:hAnsi="Cambria Math"/>
                </w:rPr>
                <m:t>input</m:t>
              </w:ins>
            </m:r>
          </m:sub>
        </m:sSub>
        <m:d>
          <m:dPr>
            <m:ctrlPr>
              <w:ins w:id="3586" w:author="Lasse J. Laaksonen (Nokia)" w:date="2025-10-24T06:44:00Z" w16du:dateUtc="2025-10-24T03:44:00Z">
                <w:rPr>
                  <w:rFonts w:ascii="Cambria Math" w:hAnsi="Cambria Math"/>
                </w:rPr>
              </w:ins>
            </m:ctrlPr>
          </m:dPr>
          <m:e>
            <m:r>
              <w:ins w:id="3587" w:author="Lasse J. Laaksonen (Nokia)" w:date="2025-10-24T06:44:00Z" w16du:dateUtc="2025-10-24T03:44:00Z">
                <w:rPr>
                  <w:rFonts w:ascii="Cambria Math" w:hAnsi="Cambria Math"/>
                </w:rPr>
                <m:t>j</m:t>
              </w:ins>
            </m:r>
          </m:e>
        </m:d>
      </m:oMath>
      <w:ins w:id="3588" w:author="Lasse J. Laaksonen (Nokia)" w:date="2025-10-24T06:44:00Z" w16du:dateUtc="2025-10-24T03:44:00Z">
        <w:r w:rsidRPr="001F0050">
          <w:t xml:space="preserve"> and object elevation </w:t>
        </w:r>
      </w:ins>
      <m:oMath>
        <m:sSub>
          <m:sSubPr>
            <m:ctrlPr>
              <w:ins w:id="3589" w:author="Lasse J. Laaksonen (Nokia)" w:date="2025-10-24T06:45:00Z" w16du:dateUtc="2025-10-24T03:45:00Z">
                <w:rPr>
                  <w:rFonts w:ascii="Cambria Math" w:hAnsi="Cambria Math"/>
                </w:rPr>
              </w:ins>
            </m:ctrlPr>
          </m:sSubPr>
          <m:e>
            <m:r>
              <w:ins w:id="3590" w:author="Lasse J. Laaksonen (Nokia)" w:date="2025-10-24T06:45:00Z" w16du:dateUtc="2025-10-24T03:45:00Z">
                <w:rPr>
                  <w:rFonts w:ascii="Cambria Math" w:hAnsi="Cambria Math"/>
                </w:rPr>
                <m:t>ϕ</m:t>
              </w:ins>
            </m:r>
          </m:e>
          <m:sub>
            <m:r>
              <w:ins w:id="3591" w:author="Lasse J. Laaksonen (Nokia)" w:date="2025-10-24T06:45:00Z" w16du:dateUtc="2025-10-24T03:45:00Z">
                <w:rPr>
                  <w:rFonts w:ascii="Cambria Math" w:hAnsi="Cambria Math"/>
                </w:rPr>
                <m:t>ISM</m:t>
              </w:ins>
            </m:r>
            <m:r>
              <w:ins w:id="3592" w:author="Lasse J. Laaksonen (Nokia)" w:date="2025-10-24T06:45:00Z" w16du:dateUtc="2025-10-24T03:45:00Z">
                <m:rPr>
                  <m:sty m:val="p"/>
                </m:rPr>
                <w:rPr>
                  <w:rFonts w:ascii="Cambria Math" w:hAnsi="Cambria Math"/>
                </w:rPr>
                <m:t>,</m:t>
              </w:ins>
            </m:r>
            <m:r>
              <w:ins w:id="3593" w:author="Lasse J. Laaksonen (Nokia)" w:date="2025-10-24T09:09:00Z" w16du:dateUtc="2025-10-24T06:09:00Z">
                <w:rPr>
                  <w:rFonts w:ascii="Cambria Math" w:hAnsi="Cambria Math"/>
                </w:rPr>
                <m:t>input</m:t>
              </w:ins>
            </m:r>
          </m:sub>
        </m:sSub>
        <m:d>
          <m:dPr>
            <m:ctrlPr>
              <w:ins w:id="3594" w:author="Lasse J. Laaksonen (Nokia)" w:date="2025-10-24T06:45:00Z" w16du:dateUtc="2025-10-24T03:45:00Z">
                <w:rPr>
                  <w:rFonts w:ascii="Cambria Math" w:hAnsi="Cambria Math"/>
                </w:rPr>
              </w:ins>
            </m:ctrlPr>
          </m:dPr>
          <m:e>
            <m:r>
              <w:ins w:id="3595" w:author="Lasse J. Laaksonen (Nokia)" w:date="2025-10-24T06:45:00Z" w16du:dateUtc="2025-10-24T03:45:00Z">
                <w:rPr>
                  <w:rFonts w:ascii="Cambria Math" w:hAnsi="Cambria Math"/>
                </w:rPr>
                <m:t>j</m:t>
              </w:ins>
            </m:r>
          </m:e>
        </m:d>
      </m:oMath>
      <w:ins w:id="3596" w:author="Lasse J. Laaksonen (Nokia)" w:date="2025-10-24T06:44:00Z" w16du:dateUtc="2025-10-24T03:44:00Z">
        <w:r w:rsidRPr="001F0050">
          <w:t xml:space="preserve"> for the current frame,</w:t>
        </w:r>
      </w:ins>
      <w:ins w:id="3597" w:author="Lasse J. Laaksonen (Nokia)" w:date="2025-10-24T06:48:00Z" w16du:dateUtc="2025-10-24T03:48:00Z">
        <w:r w:rsidR="00953767" w:rsidRPr="001F0050">
          <w:t xml:space="preserve"> and</w:t>
        </w:r>
      </w:ins>
    </w:p>
    <w:p w14:paraId="53EB68EB" w14:textId="43BE4387" w:rsidR="000C4F1A" w:rsidRDefault="000C4F1A" w:rsidP="00A360F5">
      <w:pPr>
        <w:pStyle w:val="B1"/>
        <w:numPr>
          <w:ilvl w:val="0"/>
          <w:numId w:val="22"/>
        </w:numPr>
        <w:ind w:left="568" w:hanging="284"/>
        <w:rPr>
          <w:ins w:id="3598" w:author="Lasse J. Laaksonen (Nokia)" w:date="2025-10-24T10:09:00Z" w16du:dateUtc="2025-10-24T07:09:00Z"/>
        </w:rPr>
      </w:pPr>
      <w:ins w:id="3599" w:author="Lasse J. Laaksonen (Nokia)" w:date="2025-10-24T06:43:00Z" w16du:dateUtc="2025-10-24T03:43:00Z">
        <w:r w:rsidRPr="001F0050">
          <w:t xml:space="preserve">object gain </w:t>
        </w:r>
      </w:ins>
      <w:ins w:id="3600" w:author="Lasse J. Laaksonen (Nokia)" w:date="2025-10-24T08:40:00Z" w16du:dateUtc="2025-10-24T05:40:00Z">
        <w:r w:rsidR="0090588F" w:rsidRPr="001F0050">
          <w:t>editing</w:t>
        </w:r>
      </w:ins>
      <w:ins w:id="3601" w:author="Lasse J. Laaksonen (Nokia)" w:date="2025-10-24T09:09:00Z" w16du:dateUtc="2025-10-24T06:09:00Z">
        <w:r w:rsidR="001F0050">
          <w:t xml:space="preserve"> input</w:t>
        </w:r>
      </w:ins>
      <w:ins w:id="3602" w:author="Lasse J. Laaksonen (Nokia)" w:date="2025-10-24T06:43:00Z" w16du:dateUtc="2025-10-24T03:43:00Z">
        <w:r w:rsidRPr="001F0050">
          <w:t xml:space="preserve"> information</w:t>
        </w:r>
      </w:ins>
      <w:ins w:id="3603" w:author="Lasse J. Laaksonen (Nokia)" w:date="2025-10-24T06:46:00Z" w16du:dateUtc="2025-10-24T03:46:00Z">
        <w:r w:rsidRPr="001F0050">
          <w:t xml:space="preserve"> </w:t>
        </w:r>
      </w:ins>
      <m:oMath>
        <m:sSub>
          <m:sSubPr>
            <m:ctrlPr>
              <w:ins w:id="3604" w:author="Lasse J. Laaksonen (Nokia)" w:date="2025-10-24T06:46:00Z" w16du:dateUtc="2025-10-24T03:46:00Z">
                <w:rPr>
                  <w:rFonts w:ascii="Cambria Math" w:hAnsi="Cambria Math"/>
                </w:rPr>
              </w:ins>
            </m:ctrlPr>
          </m:sSubPr>
          <m:e>
            <m:r>
              <w:ins w:id="3605" w:author="Lasse J. Laaksonen (Nokia)" w:date="2025-10-24T06:46:00Z" w16du:dateUtc="2025-10-24T03:46:00Z">
                <w:rPr>
                  <w:rFonts w:ascii="Cambria Math" w:hAnsi="Cambria Math"/>
                </w:rPr>
                <m:t>g</m:t>
              </w:ins>
            </m:r>
          </m:e>
          <m:sub>
            <m:r>
              <w:ins w:id="3606" w:author="Lasse J. Laaksonen (Nokia)" w:date="2025-10-24T06:46:00Z" w16du:dateUtc="2025-10-24T03:46:00Z">
                <w:rPr>
                  <w:rFonts w:ascii="Cambria Math" w:hAnsi="Cambria Math"/>
                </w:rPr>
                <m:t>ISM</m:t>
              </w:ins>
            </m:r>
            <m:r>
              <w:ins w:id="3607" w:author="Lasse J. Laaksonen (Nokia)" w:date="2025-10-24T06:46:00Z" w16du:dateUtc="2025-10-24T03:46:00Z">
                <m:rPr>
                  <m:sty m:val="p"/>
                </m:rPr>
                <w:rPr>
                  <w:rFonts w:ascii="Cambria Math" w:hAnsi="Cambria Math"/>
                </w:rPr>
                <m:t>,</m:t>
              </w:ins>
            </m:r>
            <m:r>
              <w:ins w:id="3608" w:author="Lasse J. Laaksonen (Nokia)" w:date="2025-10-24T09:09:00Z" w16du:dateUtc="2025-10-24T06:09:00Z">
                <w:rPr>
                  <w:rFonts w:ascii="Cambria Math" w:hAnsi="Cambria Math"/>
                </w:rPr>
                <m:t>input</m:t>
              </w:ins>
            </m:r>
          </m:sub>
        </m:sSub>
        <m:d>
          <m:dPr>
            <m:ctrlPr>
              <w:ins w:id="3609" w:author="Lasse J. Laaksonen (Nokia)" w:date="2025-10-24T06:46:00Z" w16du:dateUtc="2025-10-24T03:46:00Z">
                <w:rPr>
                  <w:rFonts w:ascii="Cambria Math" w:hAnsi="Cambria Math"/>
                </w:rPr>
              </w:ins>
            </m:ctrlPr>
          </m:dPr>
          <m:e>
            <m:r>
              <w:ins w:id="3610" w:author="Lasse J. Laaksonen (Nokia)" w:date="2025-10-24T06:46:00Z" w16du:dateUtc="2025-10-24T03:46:00Z">
                <w:rPr>
                  <w:rFonts w:ascii="Cambria Math" w:hAnsi="Cambria Math"/>
                </w:rPr>
                <m:t>j</m:t>
              </w:ins>
            </m:r>
          </m:e>
        </m:d>
      </m:oMath>
      <w:ins w:id="3611" w:author="Lasse J. Laaksonen (Nokia)" w:date="2025-10-24T06:46:00Z" w16du:dateUtc="2025-10-24T03:46:00Z">
        <w:r w:rsidRPr="001F0050">
          <w:t xml:space="preserve"> for the current frame</w:t>
        </w:r>
      </w:ins>
      <w:ins w:id="3612" w:author="Lasse J. Laaksonen (Nokia)" w:date="2025-10-24T06:43:00Z" w16du:dateUtc="2025-10-24T03:43:00Z">
        <w:r w:rsidRPr="001F0050">
          <w:t>.</w:t>
        </w:r>
      </w:ins>
    </w:p>
    <w:p w14:paraId="6D61364A" w14:textId="4980631E" w:rsidR="00A360F5" w:rsidRPr="00CD76DC" w:rsidRDefault="00AC1AA4" w:rsidP="00A360F5">
      <w:pPr>
        <w:rPr>
          <w:ins w:id="3613" w:author="Lasse J. Laaksonen (Nokia)" w:date="2025-10-24T10:09:00Z" w16du:dateUtc="2025-10-24T07:09:00Z"/>
        </w:rPr>
      </w:pPr>
      <w:ins w:id="3614" w:author="Lasse J. Laaksonen (Nokia)" w:date="2025-10-24T10:32:00Z" w16du:dateUtc="2025-10-24T07:32:00Z">
        <w:r>
          <w:t>When an object is edited, t</w:t>
        </w:r>
      </w:ins>
      <w:ins w:id="3615" w:author="Lasse J. Laaksonen (Nokia)" w:date="2025-10-24T10:31:00Z" w16du:dateUtc="2025-10-24T07:31:00Z">
        <w:r>
          <w:t xml:space="preserve">he decoded object azimuth and elevation </w:t>
        </w:r>
      </w:ins>
      <w:ins w:id="3616" w:author="Lasse J. Laaksonen (Nokia)" w:date="2025-10-24T10:32:00Z" w16du:dateUtc="2025-10-24T07:32:00Z">
        <w:r>
          <w:t xml:space="preserve">metadata </w:t>
        </w:r>
      </w:ins>
      <w:ins w:id="3617" w:author="Lasse J. Laaksonen (Nokia)" w:date="2025-10-24T10:31:00Z" w16du:dateUtc="2025-10-24T07:31:00Z">
        <w:r>
          <w:t>values are replaced</w:t>
        </w:r>
      </w:ins>
      <w:ins w:id="3618" w:author="Lasse J. Laaksonen (Nokia)" w:date="2025-10-24T10:32:00Z" w16du:dateUtc="2025-10-24T07:32:00Z">
        <w:r>
          <w:t xml:space="preserve"> by the corresponding editing input values.</w:t>
        </w:r>
      </w:ins>
      <w:ins w:id="3619" w:author="Lasse J. Laaksonen (Nokia)" w:date="2025-10-24T10:31:00Z" w16du:dateUtc="2025-10-24T07:31:00Z">
        <w:r>
          <w:t xml:space="preserve"> </w:t>
        </w:r>
      </w:ins>
      <w:ins w:id="3620" w:author="Lasse J. Laaksonen (Nokia)" w:date="2025-10-24T10:37:00Z" w16du:dateUtc="2025-10-24T07:37:00Z">
        <w:r w:rsidR="007C1063">
          <w:t>For rendering of the object(s), t</w:t>
        </w:r>
      </w:ins>
      <w:ins w:id="3621" w:author="Lasse J. Laaksonen (Nokia)" w:date="2025-10-24T10:09:00Z" w16du:dateUtc="2025-10-24T07:09:00Z">
        <w:r w:rsidR="00A360F5" w:rsidRPr="00CD76DC">
          <w:t xml:space="preserve">he </w:t>
        </w:r>
        <w:r w:rsidR="00A360F5">
          <w:t>gain</w:t>
        </w:r>
      </w:ins>
      <w:ins w:id="3622" w:author="Lasse J. Laaksonen (Nokia)" w:date="2025-10-24T10:34:00Z" w16du:dateUtc="2025-10-24T07:34:00Z">
        <w:r w:rsidR="007C1063">
          <w:t>(</w:t>
        </w:r>
      </w:ins>
      <w:ins w:id="3623" w:author="Lasse J. Laaksonen (Nokia)" w:date="2025-10-24T10:09:00Z" w16du:dateUtc="2025-10-24T07:09:00Z">
        <w:r w:rsidR="00A360F5">
          <w:t>s</w:t>
        </w:r>
      </w:ins>
      <w:ins w:id="3624" w:author="Lasse J. Laaksonen (Nokia)" w:date="2025-10-24T10:34:00Z" w16du:dateUtc="2025-10-24T07:34:00Z">
        <w:r w:rsidR="007C1063">
          <w:t>)</w:t>
        </w:r>
      </w:ins>
      <w:ins w:id="3625" w:author="Lasse J. Laaksonen (Nokia)" w:date="2025-10-24T10:09:00Z" w16du:dateUtc="2025-10-24T07:09:00Z">
        <w:r w:rsidR="00A360F5">
          <w:t xml:space="preserve"> of the </w:t>
        </w:r>
      </w:ins>
      <w:ins w:id="3626" w:author="Lasse J. Laaksonen (Nokia)" w:date="2025-10-24T10:10:00Z" w16du:dateUtc="2025-10-24T07:10:00Z">
        <w:r w:rsidR="00A360F5">
          <w:t xml:space="preserve">separated </w:t>
        </w:r>
      </w:ins>
      <w:ins w:id="3627" w:author="Lasse J. Laaksonen (Nokia)" w:date="2025-10-24T10:09:00Z" w16du:dateUtc="2025-10-24T07:09:00Z">
        <w:r w:rsidR="00A360F5">
          <w:t xml:space="preserve">ISM </w:t>
        </w:r>
        <w:r w:rsidR="00A360F5" w:rsidRPr="00CD76DC">
          <w:t>audio signal</w:t>
        </w:r>
      </w:ins>
      <w:ins w:id="3628" w:author="Lasse J. Laaksonen (Nokia)" w:date="2025-10-24T10:34:00Z" w16du:dateUtc="2025-10-24T07:34:00Z">
        <w:r w:rsidR="007C1063">
          <w:t>(</w:t>
        </w:r>
      </w:ins>
      <w:ins w:id="3629" w:author="Lasse J. Laaksonen (Nokia)" w:date="2025-10-24T10:09:00Z" w16du:dateUtc="2025-10-24T07:09:00Z">
        <w:r w:rsidR="00A360F5" w:rsidRPr="00CD76DC">
          <w:t>s</w:t>
        </w:r>
      </w:ins>
      <w:ins w:id="3630" w:author="Lasse J. Laaksonen (Nokia)" w:date="2025-10-24T10:34:00Z" w16du:dateUtc="2025-10-24T07:34:00Z">
        <w:r w:rsidR="007C1063">
          <w:t>)</w:t>
        </w:r>
      </w:ins>
      <w:ins w:id="3631" w:author="Lasse J. Laaksonen (Nokia)" w:date="2025-10-24T10:09:00Z" w16du:dateUtc="2025-10-24T07:09:00Z">
        <w:r w:rsidR="00A360F5" w:rsidRPr="00CD76DC">
          <w:t xml:space="preserve"> </w:t>
        </w:r>
        <w:r w:rsidR="00A360F5">
          <w:t>are modified</w:t>
        </w:r>
        <w:r w:rsidR="00A360F5" w:rsidRPr="00CD76DC">
          <w:t xml:space="preserve"> using the object gain</w:t>
        </w:r>
        <w:r w:rsidR="00A360F5">
          <w:t xml:space="preserve"> editing input</w:t>
        </w:r>
        <w:r w:rsidR="00A360F5" w:rsidRPr="00CD76DC">
          <w:t xml:space="preserve"> </w:t>
        </w:r>
      </w:ins>
      <m:oMath>
        <m:sSub>
          <m:sSubPr>
            <m:ctrlPr>
              <w:ins w:id="3632" w:author="Lasse J. Laaksonen (Nokia)" w:date="2025-10-24T10:09:00Z" w16du:dateUtc="2025-10-24T07:09:00Z">
                <w:rPr>
                  <w:rFonts w:ascii="Cambria Math" w:hAnsi="Cambria Math"/>
                  <w:i/>
                </w:rPr>
              </w:ins>
            </m:ctrlPr>
          </m:sSubPr>
          <m:e>
            <m:r>
              <w:ins w:id="3633" w:author="Lasse J. Laaksonen (Nokia)" w:date="2025-10-24T10:09:00Z" w16du:dateUtc="2025-10-24T07:09:00Z">
                <w:rPr>
                  <w:rFonts w:ascii="Cambria Math" w:hAnsi="Cambria Math"/>
                </w:rPr>
                <m:t>g</m:t>
              </w:ins>
            </m:r>
          </m:e>
          <m:sub>
            <m:r>
              <w:ins w:id="3634" w:author="Lasse J. Laaksonen (Nokia)" w:date="2025-10-24T10:09:00Z" w16du:dateUtc="2025-10-24T07:09:00Z">
                <w:rPr>
                  <w:rFonts w:ascii="Cambria Math" w:hAnsi="Cambria Math"/>
                </w:rPr>
                <m:t>ISM,input</m:t>
              </w:ins>
            </m:r>
          </m:sub>
        </m:sSub>
        <m:d>
          <m:dPr>
            <m:ctrlPr>
              <w:ins w:id="3635" w:author="Lasse J. Laaksonen (Nokia)" w:date="2025-10-24T10:09:00Z" w16du:dateUtc="2025-10-24T07:09:00Z">
                <w:rPr>
                  <w:rFonts w:ascii="Cambria Math" w:hAnsi="Cambria Math"/>
                  <w:i/>
                </w:rPr>
              </w:ins>
            </m:ctrlPr>
          </m:dPr>
          <m:e>
            <m:r>
              <w:ins w:id="3636" w:author="Lasse J. Laaksonen (Nokia)" w:date="2025-10-24T10:09:00Z" w16du:dateUtc="2025-10-24T07:09:00Z">
                <w:rPr>
                  <w:rFonts w:ascii="Cambria Math" w:hAnsi="Cambria Math"/>
                </w:rPr>
                <m:t>j</m:t>
              </w:ins>
            </m:r>
          </m:e>
        </m:d>
      </m:oMath>
      <w:ins w:id="3637" w:author="Lasse J. Laaksonen (Nokia)" w:date="2025-10-24T10:09:00Z" w16du:dateUtc="2025-10-24T07:09:00Z">
        <w:r w:rsidR="00A360F5">
          <w:t xml:space="preserve"> a</w:t>
        </w:r>
      </w:ins>
      <w:ins w:id="3638" w:author="Lasse J. Laaksonen (Nokia)" w:date="2025-10-24T10:10:00Z" w16du:dateUtc="2025-10-24T07:10:00Z">
        <w:r w:rsidR="00A360F5">
          <w:t>s follows:</w:t>
        </w:r>
      </w:ins>
    </w:p>
    <w:p w14:paraId="456CA25A" w14:textId="4D5D9167" w:rsidR="00A360F5" w:rsidRPr="00CD76DC" w:rsidRDefault="00000000" w:rsidP="00A360F5">
      <w:pPr>
        <w:pStyle w:val="EQ"/>
        <w:rPr>
          <w:ins w:id="3639" w:author="Lasse J. Laaksonen (Nokia)" w:date="2025-10-24T10:09:00Z" w16du:dateUtc="2025-10-24T07:09:00Z"/>
        </w:rPr>
      </w:pPr>
      <m:oMathPara>
        <m:oMath>
          <m:sSub>
            <m:sSubPr>
              <m:ctrlPr>
                <w:ins w:id="3640" w:author="Lasse J. Laaksonen (Nokia)" w:date="2025-10-24T10:09:00Z" w16du:dateUtc="2025-10-24T07:09:00Z">
                  <w:rPr>
                    <w:rFonts w:ascii="Cambria Math" w:hAnsi="Cambria Math"/>
                  </w:rPr>
                </w:ins>
              </m:ctrlPr>
            </m:sSubPr>
            <m:e>
              <m:r>
                <w:ins w:id="3641" w:author="Lasse J. Laaksonen (Nokia)" w:date="2025-10-24T10:09:00Z" w16du:dateUtc="2025-10-24T07:09:00Z">
                  <w:rPr>
                    <w:rFonts w:ascii="Cambria Math" w:hAnsi="Cambria Math"/>
                  </w:rPr>
                  <m:t>s</m:t>
                </w:ins>
              </m:r>
            </m:e>
            <m:sub>
              <m:r>
                <w:ins w:id="3642" w:author="Lasse J. Laaksonen (Nokia)" w:date="2025-10-24T10:09:00Z" w16du:dateUtc="2025-10-24T07:09:00Z">
                  <w:rPr>
                    <w:rFonts w:ascii="Cambria Math" w:hAnsi="Cambria Math"/>
                  </w:rPr>
                  <m:t>ISM</m:t>
                </w:ins>
              </m:r>
            </m:sub>
          </m:sSub>
          <m:d>
            <m:dPr>
              <m:ctrlPr>
                <w:ins w:id="3643" w:author="Lasse J. Laaksonen (Nokia)" w:date="2025-10-24T10:09:00Z" w16du:dateUtc="2025-10-24T07:09:00Z">
                  <w:rPr>
                    <w:rFonts w:ascii="Cambria Math" w:hAnsi="Cambria Math"/>
                  </w:rPr>
                </w:ins>
              </m:ctrlPr>
            </m:dPr>
            <m:e>
              <m:r>
                <w:ins w:id="3644" w:author="Lasse J. Laaksonen (Nokia)" w:date="2025-10-24T10:09:00Z" w16du:dateUtc="2025-10-24T07:09:00Z">
                  <w:rPr>
                    <w:rFonts w:ascii="Cambria Math" w:hAnsi="Cambria Math"/>
                  </w:rPr>
                  <m:t>n</m:t>
                </w:ins>
              </m:r>
              <m:r>
                <w:ins w:id="3645" w:author="Lasse J. Laaksonen (Nokia)" w:date="2025-10-24T10:09:00Z" w16du:dateUtc="2025-10-24T07:09:00Z">
                  <m:rPr>
                    <m:sty m:val="p"/>
                  </m:rPr>
                  <w:rPr>
                    <w:rFonts w:ascii="Cambria Math" w:hAnsi="Cambria Math"/>
                  </w:rPr>
                  <m:t>,</m:t>
                </w:ins>
              </m:r>
              <m:r>
                <w:ins w:id="3646" w:author="Lasse J. Laaksonen (Nokia)" w:date="2025-10-24T10:09:00Z" w16du:dateUtc="2025-10-24T07:09:00Z">
                  <w:rPr>
                    <w:rFonts w:ascii="Cambria Math" w:hAnsi="Cambria Math"/>
                  </w:rPr>
                  <m:t>j</m:t>
                </w:ins>
              </m:r>
            </m:e>
          </m:d>
          <m:r>
            <w:ins w:id="3647" w:author="Lasse J. Laaksonen (Nokia)" w:date="2025-10-24T10:09:00Z" w16du:dateUtc="2025-10-24T07:09:00Z">
              <m:rPr>
                <m:sty m:val="p"/>
              </m:rPr>
              <w:rPr>
                <w:rFonts w:ascii="Cambria Math" w:hAnsi="Cambria Math"/>
              </w:rPr>
              <m:t>≔</m:t>
            </w:ins>
          </m:r>
          <m:sSub>
            <m:sSubPr>
              <m:ctrlPr>
                <w:ins w:id="3648" w:author="Lasse J. Laaksonen (Nokia)" w:date="2025-10-24T10:09:00Z" w16du:dateUtc="2025-10-24T07:09:00Z">
                  <w:rPr>
                    <w:rFonts w:ascii="Cambria Math" w:hAnsi="Cambria Math"/>
                  </w:rPr>
                </w:ins>
              </m:ctrlPr>
            </m:sSubPr>
            <m:e>
              <m:r>
                <w:ins w:id="3649" w:author="Lasse J. Laaksonen (Nokia)" w:date="2025-10-24T10:09:00Z" w16du:dateUtc="2025-10-24T07:09:00Z">
                  <w:rPr>
                    <w:rFonts w:ascii="Cambria Math" w:hAnsi="Cambria Math"/>
                  </w:rPr>
                  <m:t>s</m:t>
                </w:ins>
              </m:r>
            </m:e>
            <m:sub>
              <m:r>
                <w:ins w:id="3650" w:author="Lasse J. Laaksonen (Nokia)" w:date="2025-10-24T10:09:00Z" w16du:dateUtc="2025-10-24T07:09:00Z">
                  <w:rPr>
                    <w:rFonts w:ascii="Cambria Math" w:hAnsi="Cambria Math"/>
                  </w:rPr>
                  <m:t>ISM</m:t>
                </w:ins>
              </m:r>
            </m:sub>
          </m:sSub>
          <m:d>
            <m:dPr>
              <m:ctrlPr>
                <w:ins w:id="3651" w:author="Lasse J. Laaksonen (Nokia)" w:date="2025-10-24T10:09:00Z" w16du:dateUtc="2025-10-24T07:09:00Z">
                  <w:rPr>
                    <w:rFonts w:ascii="Cambria Math" w:hAnsi="Cambria Math"/>
                  </w:rPr>
                </w:ins>
              </m:ctrlPr>
            </m:dPr>
            <m:e>
              <m:r>
                <w:ins w:id="3652" w:author="Lasse J. Laaksonen (Nokia)" w:date="2025-10-24T10:09:00Z" w16du:dateUtc="2025-10-24T07:09:00Z">
                  <w:rPr>
                    <w:rFonts w:ascii="Cambria Math" w:hAnsi="Cambria Math"/>
                  </w:rPr>
                  <m:t>n</m:t>
                </w:ins>
              </m:r>
              <m:r>
                <w:ins w:id="3653" w:author="Lasse J. Laaksonen (Nokia)" w:date="2025-10-24T10:09:00Z" w16du:dateUtc="2025-10-24T07:09:00Z">
                  <m:rPr>
                    <m:sty m:val="p"/>
                  </m:rPr>
                  <w:rPr>
                    <w:rFonts w:ascii="Cambria Math" w:hAnsi="Cambria Math"/>
                  </w:rPr>
                  <m:t>,</m:t>
                </w:ins>
              </m:r>
              <m:r>
                <w:ins w:id="3654" w:author="Lasse J. Laaksonen (Nokia)" w:date="2025-10-24T10:09:00Z" w16du:dateUtc="2025-10-24T07:09:00Z">
                  <w:rPr>
                    <w:rFonts w:ascii="Cambria Math" w:hAnsi="Cambria Math"/>
                  </w:rPr>
                  <m:t>j</m:t>
                </w:ins>
              </m:r>
            </m:e>
          </m:d>
          <m:sSub>
            <m:sSubPr>
              <m:ctrlPr>
                <w:ins w:id="3655" w:author="Lasse J. Laaksonen (Nokia)" w:date="2025-10-24T10:09:00Z" w16du:dateUtc="2025-10-24T07:09:00Z">
                  <w:rPr>
                    <w:rFonts w:ascii="Cambria Math" w:hAnsi="Cambria Math"/>
                  </w:rPr>
                </w:ins>
              </m:ctrlPr>
            </m:sSubPr>
            <m:e>
              <m:r>
                <w:ins w:id="3656" w:author="Lasse J. Laaksonen (Nokia)" w:date="2025-10-24T10:09:00Z" w16du:dateUtc="2025-10-24T07:09:00Z">
                  <w:rPr>
                    <w:rFonts w:ascii="Cambria Math" w:hAnsi="Cambria Math"/>
                  </w:rPr>
                  <m:t>g</m:t>
                </w:ins>
              </m:r>
            </m:e>
            <m:sub>
              <m:r>
                <w:ins w:id="3657" w:author="Lasse J. Laaksonen (Nokia)" w:date="2025-10-24T10:09:00Z" w16du:dateUtc="2025-10-24T07:09:00Z">
                  <w:rPr>
                    <w:rFonts w:ascii="Cambria Math" w:hAnsi="Cambria Math"/>
                  </w:rPr>
                  <m:t>ISM</m:t>
                </w:ins>
              </m:r>
              <m:r>
                <w:ins w:id="3658" w:author="Lasse J. Laaksonen (Nokia)" w:date="2025-10-24T10:09:00Z" w16du:dateUtc="2025-10-24T07:09:00Z">
                  <m:rPr>
                    <m:sty m:val="p"/>
                  </m:rPr>
                  <w:rPr>
                    <w:rFonts w:ascii="Cambria Math" w:hAnsi="Cambria Math"/>
                  </w:rPr>
                  <m:t>,</m:t>
                </w:ins>
              </m:r>
              <m:r>
                <w:ins w:id="3659" w:author="Lasse J. Laaksonen (Nokia)" w:date="2025-10-24T10:10:00Z" w16du:dateUtc="2025-10-24T07:10:00Z">
                  <w:rPr>
                    <w:rFonts w:ascii="Cambria Math" w:hAnsi="Cambria Math"/>
                  </w:rPr>
                  <m:t>input</m:t>
                </w:ins>
              </m:r>
            </m:sub>
          </m:sSub>
          <m:r>
            <w:ins w:id="3660" w:author="Lasse J. Laaksonen (Nokia)" w:date="2025-10-24T10:09:00Z" w16du:dateUtc="2025-10-24T07:09:00Z">
              <m:rPr>
                <m:sty m:val="p"/>
              </m:rPr>
              <w:rPr>
                <w:rFonts w:ascii="Cambria Math" w:hAnsi="Cambria Math"/>
              </w:rPr>
              <m:t>(</m:t>
            </w:ins>
          </m:r>
          <m:r>
            <w:ins w:id="3661" w:author="Lasse J. Laaksonen (Nokia)" w:date="2025-10-24T10:09:00Z" w16du:dateUtc="2025-10-24T07:09:00Z">
              <w:rPr>
                <w:rFonts w:ascii="Cambria Math" w:hAnsi="Cambria Math"/>
              </w:rPr>
              <m:t>j</m:t>
            </w:ins>
          </m:r>
          <m:r>
            <w:ins w:id="3662" w:author="Lasse J. Laaksonen (Nokia)" w:date="2025-10-24T10:09:00Z" w16du:dateUtc="2025-10-24T07:09:00Z">
              <m:rPr>
                <m:sty m:val="p"/>
              </m:rPr>
              <w:rPr>
                <w:rFonts w:ascii="Cambria Math" w:hAnsi="Cambria Math"/>
              </w:rPr>
              <m:t>)</m:t>
            </w:ins>
          </m:r>
        </m:oMath>
      </m:oMathPara>
    </w:p>
    <w:p w14:paraId="3698B3D0" w14:textId="6D925534" w:rsidR="002D396A" w:rsidRDefault="002D396A">
      <w:pPr>
        <w:rPr>
          <w:ins w:id="3663" w:author="Sumeyra Kanik" w:date="2025-11-11T18:53:00Z" w16du:dateUtc="2025-11-11T17:53:00Z"/>
          <w:noProof/>
        </w:rPr>
      </w:pPr>
      <w:ins w:id="3664" w:author="Sumeyra Kanik" w:date="2025-11-11T18:54:00Z" w16du:dateUtc="2025-11-11T17:54:00Z">
        <w:r>
          <w:rPr>
            <w:noProof/>
          </w:rPr>
          <w:t>In addition to the editing of azimuth, elevation and gain, the editing of extended metadata is supported for Discrete ISM, OMASA Discrete</w:t>
        </w:r>
      </w:ins>
      <w:ins w:id="3665" w:author="Sumeyra Kanik" w:date="2025-11-11T18:55:00Z" w16du:dateUtc="2025-11-11T17:55:00Z">
        <w:r>
          <w:rPr>
            <w:noProof/>
          </w:rPr>
          <w:t xml:space="preserve"> ISM and OSBA Discrete ISM </w:t>
        </w:r>
      </w:ins>
      <w:ins w:id="3666" w:author="Lasse J. Laaksonen (Nokia)" w:date="2025-11-11T20:49:00Z" w16du:dateUtc="2025-11-11T18:49:00Z">
        <w:r w:rsidR="00986540">
          <w:rPr>
            <w:noProof/>
          </w:rPr>
          <w:t>modes</w:t>
        </w:r>
      </w:ins>
      <w:ins w:id="3667" w:author="Sumeyra Kanik" w:date="2025-11-11T18:55:00Z" w16du:dateUtc="2025-11-11T17:55:00Z">
        <w:r>
          <w:rPr>
            <w:noProof/>
          </w:rPr>
          <w:t xml:space="preserve">. The extended metadata consists of radius, yaw and </w:t>
        </w:r>
      </w:ins>
      <w:ins w:id="3668" w:author="Sumeyra Kanik" w:date="2025-11-11T18:56:00Z" w16du:dateUtc="2025-11-11T17:56:00Z">
        <w:r>
          <w:rPr>
            <w:noProof/>
          </w:rPr>
          <w:t>pitch</w:t>
        </w:r>
      </w:ins>
      <w:ins w:id="3669" w:author="Sumeyra Kanik" w:date="2025-11-11T18:55:00Z" w16du:dateUtc="2025-11-11T17:55:00Z">
        <w:r>
          <w:rPr>
            <w:noProof/>
          </w:rPr>
          <w:t xml:space="preserve"> parameters. Radius describes the distance of the object from the origin of the IVAS coordinates whereas yaw and </w:t>
        </w:r>
      </w:ins>
      <w:ins w:id="3670" w:author="Sumeyra Kanik" w:date="2025-11-11T18:56:00Z" w16du:dateUtc="2025-11-11T17:56:00Z">
        <w:r>
          <w:rPr>
            <w:noProof/>
          </w:rPr>
          <w:t xml:space="preserve">pitch parameters describe the orientation of the objects. </w:t>
        </w:r>
      </w:ins>
      <w:ins w:id="3671" w:author="Sumeyra Kanik" w:date="2025-11-11T18:57:00Z" w16du:dateUtc="2025-11-11T17:57:00Z">
        <w:r>
          <w:rPr>
            <w:noProof/>
          </w:rPr>
          <w:t xml:space="preserve">The editing of </w:t>
        </w:r>
      </w:ins>
      <w:ins w:id="3672" w:author="Sumeyra Kanik" w:date="2025-11-11T18:58:00Z" w16du:dateUtc="2025-11-11T17:58:00Z">
        <w:r>
          <w:rPr>
            <w:noProof/>
          </w:rPr>
          <w:t>extended</w:t>
        </w:r>
      </w:ins>
      <w:ins w:id="3673" w:author="Sumeyra Kanik" w:date="2025-11-11T18:57:00Z" w16du:dateUtc="2025-11-11T17:57:00Z">
        <w:r>
          <w:rPr>
            <w:noProof/>
          </w:rPr>
          <w:t xml:space="preserve"> metadata follows the same logic of </w:t>
        </w:r>
      </w:ins>
      <w:ins w:id="3674" w:author="Sumeyra Kanik" w:date="2025-11-11T18:58:00Z" w16du:dateUtc="2025-11-11T17:58:00Z">
        <w:r>
          <w:rPr>
            <w:noProof/>
          </w:rPr>
          <w:t>object editing where the decoded metadata values are replaced by co</w:t>
        </w:r>
      </w:ins>
      <w:ins w:id="3675" w:author="Sumeyra Kanik" w:date="2025-11-11T18:59:00Z" w16du:dateUtc="2025-11-11T17:59:00Z">
        <w:r>
          <w:rPr>
            <w:noProof/>
          </w:rPr>
          <w:t>rresponding editing values</w:t>
        </w:r>
      </w:ins>
      <w:ins w:id="3676" w:author="Sumeyra Kanik" w:date="2025-11-11T18:57:00Z" w16du:dateUtc="2025-11-11T17:57:00Z">
        <w:r>
          <w:rPr>
            <w:noProof/>
          </w:rPr>
          <w:t xml:space="preserve">. </w:t>
        </w:r>
      </w:ins>
    </w:p>
    <w:p w14:paraId="0DAA4231" w14:textId="2BA6BC76" w:rsidR="000C4F1A" w:rsidRDefault="007C1063">
      <w:pPr>
        <w:rPr>
          <w:ins w:id="3677" w:author="Lasse J. Laaksonen (Nokia)" w:date="2025-10-22T14:14:00Z" w16du:dateUtc="2025-10-22T11:14:00Z"/>
          <w:noProof/>
        </w:rPr>
      </w:pPr>
      <w:ins w:id="3678" w:author="Lasse J. Laaksonen (Nokia)" w:date="2025-10-24T10:35:00Z" w16du:dateUtc="2025-10-24T07:35:00Z">
        <w:r>
          <w:rPr>
            <w:noProof/>
          </w:rPr>
          <w:lastRenderedPageBreak/>
          <w:t xml:space="preserve">The ISM rendering is </w:t>
        </w:r>
      </w:ins>
      <w:ins w:id="3679" w:author="Lasse J. Laaksonen (Nokia)" w:date="2025-10-24T10:36:00Z" w16du:dateUtc="2025-10-24T07:36:00Z">
        <w:r>
          <w:rPr>
            <w:noProof/>
          </w:rPr>
          <w:t xml:space="preserve">then </w:t>
        </w:r>
      </w:ins>
      <w:ins w:id="3680" w:author="Lasse J. Laaksonen (Nokia)" w:date="2025-10-24T10:35:00Z" w16du:dateUtc="2025-10-24T07:35:00Z">
        <w:r>
          <w:rPr>
            <w:noProof/>
          </w:rPr>
          <w:t xml:space="preserve">performed based </w:t>
        </w:r>
      </w:ins>
      <w:ins w:id="3681" w:author="Lasse J. Laaksonen (Nokia)" w:date="2025-10-24T10:36:00Z" w16du:dateUtc="2025-10-24T07:36:00Z">
        <w:r>
          <w:rPr>
            <w:noProof/>
          </w:rPr>
          <w:t xml:space="preserve">on the updated signals and metadata values. </w:t>
        </w:r>
      </w:ins>
      <w:ins w:id="3682" w:author="Lasse J. Laaksonen (Nokia)" w:date="2025-10-24T10:37:00Z" w16du:dateUtc="2025-10-24T07:37:00Z">
        <w:r>
          <w:rPr>
            <w:noProof/>
          </w:rPr>
          <w:t xml:space="preserve">EXT processing </w:t>
        </w:r>
      </w:ins>
      <w:ins w:id="3683" w:author="Lasse J. Laaksonen (Nokia)" w:date="2025-10-24T10:38:00Z" w16du:dateUtc="2025-10-24T07:38:00Z">
        <w:r>
          <w:rPr>
            <w:noProof/>
          </w:rPr>
          <w:t>output is also supported, where the edited values are used.</w:t>
        </w:r>
      </w:ins>
    </w:p>
    <w:p w14:paraId="7127A4F2" w14:textId="3497CDCC" w:rsidR="00DF5EEF" w:rsidRDefault="00DF5EEF" w:rsidP="00DF5EEF">
      <w:pPr>
        <w:pStyle w:val="Heading4"/>
        <w:rPr>
          <w:ins w:id="3684" w:author="Lasse J. Laaksonen (Nokia)" w:date="2025-10-22T14:15:00Z" w16du:dateUtc="2025-10-22T11:15:00Z"/>
          <w:noProof/>
        </w:rPr>
      </w:pPr>
      <w:ins w:id="3685" w:author="Lasse J. Laaksonen (Nokia)" w:date="2025-10-22T14:14:00Z" w16du:dateUtc="2025-10-22T11:14:00Z">
        <w:r>
          <w:rPr>
            <w:noProof/>
          </w:rPr>
          <w:t>7.4.10.3</w:t>
        </w:r>
      </w:ins>
      <w:ins w:id="3686" w:author="Lasse J. Laaksonen (Nokia)" w:date="2025-10-22T14:15:00Z" w16du:dateUtc="2025-10-22T11:15:00Z">
        <w:r>
          <w:rPr>
            <w:noProof/>
          </w:rPr>
          <w:tab/>
        </w:r>
      </w:ins>
      <w:ins w:id="3687" w:author="Lasse J. Laaksonen (Nokia)" w:date="2025-10-22T14:14:00Z" w16du:dateUtc="2025-10-22T11:14:00Z">
        <w:r>
          <w:rPr>
            <w:noProof/>
          </w:rPr>
          <w:t>OSBA object edi</w:t>
        </w:r>
      </w:ins>
      <w:ins w:id="3688" w:author="Lasse J. Laaksonen (Nokia)" w:date="2025-10-22T14:15:00Z" w16du:dateUtc="2025-10-22T11:15:00Z">
        <w:r>
          <w:rPr>
            <w:noProof/>
          </w:rPr>
          <w:t>ting</w:t>
        </w:r>
      </w:ins>
    </w:p>
    <w:p w14:paraId="3738A609" w14:textId="5EC0489E" w:rsidR="00DF5EEF" w:rsidRDefault="00C641AC">
      <w:pPr>
        <w:rPr>
          <w:ins w:id="3689" w:author="Lasse J. Laaksonen (Nokia)" w:date="2025-10-27T08:35:00Z" w16du:dateUtc="2025-10-27T06:35:00Z"/>
        </w:rPr>
      </w:pPr>
      <w:ins w:id="3690" w:author="Lasse J. Laaksonen (Nokia)" w:date="2025-10-27T08:35:00Z" w16du:dateUtc="2025-10-27T06:35:00Z">
        <w:r>
          <w:rPr>
            <w:noProof/>
          </w:rPr>
          <w:t xml:space="preserve">Object editing for the OSBA format supports ISM object position and gain manipulation. </w:t>
        </w:r>
      </w:ins>
      <w:ins w:id="3691" w:author="Lasse J. Laaksonen (Nokia)" w:date="2025-10-24T07:02:00Z" w16du:dateUtc="2025-10-24T04:02:00Z">
        <w:r w:rsidR="00A20057">
          <w:t>In addition, the gain of the SBA part can be controlled as part of OSBA object editing.</w:t>
        </w:r>
      </w:ins>
    </w:p>
    <w:p w14:paraId="00CB8128" w14:textId="5D80F87A" w:rsidR="00953767" w:rsidRDefault="00C641AC">
      <w:pPr>
        <w:rPr>
          <w:ins w:id="3692" w:author="Lasse J. Laaksonen (Nokia)" w:date="2025-10-22T14:15:00Z" w16du:dateUtc="2025-10-22T11:15:00Z"/>
          <w:noProof/>
        </w:rPr>
      </w:pPr>
      <w:ins w:id="3693" w:author="Lasse J. Laaksonen (Nokia)" w:date="2025-10-27T08:35:00Z" w16du:dateUtc="2025-10-27T06:35:00Z">
        <w:r>
          <w:rPr>
            <w:noProof/>
          </w:rPr>
          <w:t xml:space="preserve">OSBA </w:t>
        </w:r>
      </w:ins>
      <w:ins w:id="3694" w:author="Lasse J. Laaksonen (Nokia)" w:date="2025-10-27T08:36:00Z" w16du:dateUtc="2025-10-27T06:36:00Z">
        <w:r>
          <w:rPr>
            <w:noProof/>
          </w:rPr>
          <w:t xml:space="preserve">object editing </w:t>
        </w:r>
      </w:ins>
      <w:ins w:id="3695" w:author="Lasse J. Laaksonen (Nokia)" w:date="2025-10-27T08:35:00Z" w16du:dateUtc="2025-10-27T06:35:00Z">
        <w:r>
          <w:t>utilizes the ISM object editing in clause 7.4.10.2 for manipulation of the separated object(s).</w:t>
        </w:r>
      </w:ins>
    </w:p>
    <w:p w14:paraId="3EDA69FB" w14:textId="08C63DDF" w:rsidR="00DF5EEF" w:rsidRDefault="00DF5EEF" w:rsidP="00DF5EEF">
      <w:pPr>
        <w:pStyle w:val="Heading4"/>
        <w:rPr>
          <w:ins w:id="3696" w:author="Lasse J. Laaksonen (Nokia)" w:date="2025-10-22T14:14:00Z" w16du:dateUtc="2025-10-22T11:14:00Z"/>
          <w:noProof/>
        </w:rPr>
      </w:pPr>
      <w:ins w:id="3697" w:author="Lasse J. Laaksonen (Nokia)" w:date="2025-10-22T14:15:00Z" w16du:dateUtc="2025-10-22T11:15:00Z">
        <w:r>
          <w:rPr>
            <w:noProof/>
          </w:rPr>
          <w:t>7.4.10.4</w:t>
        </w:r>
        <w:r>
          <w:rPr>
            <w:noProof/>
          </w:rPr>
          <w:tab/>
          <w:t>OMASA object editing</w:t>
        </w:r>
      </w:ins>
    </w:p>
    <w:p w14:paraId="3A32C094" w14:textId="0BB995E8" w:rsidR="00BF28C8" w:rsidRDefault="00BF28C8">
      <w:pPr>
        <w:rPr>
          <w:ins w:id="3698" w:author="Lasse J. Laaksonen (Nokia)" w:date="2025-10-27T08:25:00Z" w16du:dateUtc="2025-10-27T06:25:00Z"/>
          <w:noProof/>
        </w:rPr>
      </w:pPr>
      <w:ins w:id="3699" w:author="Lasse J. Laaksonen (Nokia)" w:date="2025-10-27T08:25:00Z" w16du:dateUtc="2025-10-27T06:25:00Z">
        <w:r>
          <w:rPr>
            <w:noProof/>
          </w:rPr>
          <w:t>Object editing</w:t>
        </w:r>
      </w:ins>
      <w:ins w:id="3700" w:author="Lasse J. Laaksonen (Nokia)" w:date="2025-10-27T08:26:00Z" w16du:dateUtc="2025-10-27T06:26:00Z">
        <w:r>
          <w:rPr>
            <w:noProof/>
          </w:rPr>
          <w:t xml:space="preserve"> for the OMASA format supports ISM object position and gain manipulation. </w:t>
        </w:r>
      </w:ins>
      <w:ins w:id="3701" w:author="Lasse J. Laaksonen (Nokia)" w:date="2025-10-27T08:25:00Z" w16du:dateUtc="2025-10-27T06:25:00Z">
        <w:r>
          <w:t>In addition, the gain of the MASA part can be controlled as part of OMASA object editing.</w:t>
        </w:r>
      </w:ins>
    </w:p>
    <w:p w14:paraId="75E87423" w14:textId="29EA5404" w:rsidR="00953767" w:rsidRDefault="00C5768E">
      <w:pPr>
        <w:rPr>
          <w:ins w:id="3702" w:author="Lasse J. Laaksonen (Nokia)" w:date="2025-10-27T08:24:00Z" w16du:dateUtc="2025-10-27T06:24:00Z"/>
        </w:rPr>
      </w:pPr>
      <w:ins w:id="3703" w:author="Lasse J. Laaksonen (Nokia)" w:date="2025-10-27T08:21:00Z" w16du:dateUtc="2025-10-27T06:21:00Z">
        <w:r>
          <w:rPr>
            <w:noProof/>
          </w:rPr>
          <w:t xml:space="preserve">OMASA object editing is </w:t>
        </w:r>
        <w:r>
          <w:t>supported both</w:t>
        </w:r>
        <w:r w:rsidRPr="00CD76DC">
          <w:t xml:space="preserve"> for Param OMASA (</w:t>
        </w:r>
        <w:r>
          <w:t xml:space="preserve">see </w:t>
        </w:r>
        <w:r w:rsidRPr="00CD76DC">
          <w:t>clause 6.9.4) and Disc OMASA (</w:t>
        </w:r>
        <w:r>
          <w:t xml:space="preserve">see </w:t>
        </w:r>
        <w:r w:rsidRPr="00CD76DC">
          <w:t>clause 6.9.5) decoding</w:t>
        </w:r>
        <w:r>
          <w:t xml:space="preserve">. As part of the decoding operations, </w:t>
        </w:r>
      </w:ins>
      <w:ins w:id="3704" w:author="Lasse J. Laaksonen (Nokia)" w:date="2025-10-27T08:22:00Z" w16du:dateUtc="2025-10-27T06:22:00Z">
        <w:r>
          <w:t xml:space="preserve">a </w:t>
        </w:r>
      </w:ins>
      <w:ins w:id="3705" w:author="Lasse J. Laaksonen (Nokia)" w:date="2025-10-27T08:21:00Z" w16du:dateUtc="2025-10-27T06:21:00Z">
        <w:r>
          <w:t>conditional modification of the object editing (and MASA gain editing) input information is carried out. While</w:t>
        </w:r>
      </w:ins>
      <w:ins w:id="3706" w:author="Lasse J. Laaksonen (Nokia)" w:date="2025-10-24T06:01:00Z" w16du:dateUtc="2025-10-24T03:01:00Z">
        <w:r w:rsidR="0087647F">
          <w:t xml:space="preserve"> </w:t>
        </w:r>
      </w:ins>
      <w:ins w:id="3707" w:author="Lasse J. Laaksonen (Nokia)" w:date="2025-10-24T06:17:00Z" w16du:dateUtc="2025-10-24T03:17:00Z">
        <w:r w:rsidR="0087647F">
          <w:t xml:space="preserve">the </w:t>
        </w:r>
      </w:ins>
      <w:ins w:id="3708" w:author="Lasse J. Laaksonen (Nokia)" w:date="2025-10-24T09:26:00Z" w16du:dateUtc="2025-10-24T06:26:00Z">
        <w:r w:rsidR="00F851AD">
          <w:t xml:space="preserve">general </w:t>
        </w:r>
      </w:ins>
      <w:ins w:id="3709" w:author="Lasse J. Laaksonen (Nokia)" w:date="2025-10-27T08:21:00Z" w16du:dateUtc="2025-10-27T06:21:00Z">
        <w:r>
          <w:t>approach</w:t>
        </w:r>
      </w:ins>
      <w:ins w:id="3710" w:author="Lasse J. Laaksonen (Nokia)" w:date="2025-10-24T08:44:00Z" w16du:dateUtc="2025-10-24T05:44:00Z">
        <w:r w:rsidR="00DC6F62">
          <w:t xml:space="preserve"> of </w:t>
        </w:r>
      </w:ins>
      <w:ins w:id="3711" w:author="Lasse J. Laaksonen (Nokia)" w:date="2025-10-24T06:17:00Z" w16du:dateUtc="2025-10-24T03:17:00Z">
        <w:r w:rsidR="0087647F">
          <w:t xml:space="preserve">ISM object editing in clause 7.4.10.2 for </w:t>
        </w:r>
      </w:ins>
      <w:ins w:id="3712" w:author="Lasse J. Laaksonen (Nokia)" w:date="2025-10-24T06:01:00Z" w16du:dateUtc="2025-10-24T03:01:00Z">
        <w:r w:rsidR="0087647F">
          <w:t>manipulation of the separated object(s)</w:t>
        </w:r>
      </w:ins>
      <w:ins w:id="3713" w:author="Lasse J. Laaksonen (Nokia)" w:date="2025-10-27T08:21:00Z" w16du:dateUtc="2025-10-27T06:21:00Z">
        <w:r>
          <w:t xml:space="preserve"> is </w:t>
        </w:r>
      </w:ins>
      <w:ins w:id="3714" w:author="Lasse J. Laaksonen (Nokia)" w:date="2025-10-27T08:27:00Z" w16du:dateUtc="2025-10-27T06:27:00Z">
        <w:r w:rsidR="00BF28C8">
          <w:t>used</w:t>
        </w:r>
      </w:ins>
      <w:ins w:id="3715" w:author="Lasse J. Laaksonen (Nokia)" w:date="2025-10-27T08:21:00Z" w16du:dateUtc="2025-10-27T06:21:00Z">
        <w:r>
          <w:t>,</w:t>
        </w:r>
      </w:ins>
      <w:ins w:id="3716" w:author="Lasse J. Laaksonen (Nokia)" w:date="2025-10-27T08:23:00Z" w16du:dateUtc="2025-10-27T06:23:00Z">
        <w:r>
          <w:t xml:space="preserve"> </w:t>
        </w:r>
      </w:ins>
      <w:ins w:id="3717" w:author="Lasse J. Laaksonen (Nokia)" w:date="2025-10-27T08:27:00Z" w16du:dateUtc="2025-10-27T06:27:00Z">
        <w:r w:rsidR="00BF28C8">
          <w:t>the</w:t>
        </w:r>
      </w:ins>
      <w:ins w:id="3718" w:author="Lasse J. Laaksonen (Nokia)" w:date="2025-10-27T08:23:00Z" w16du:dateUtc="2025-10-27T06:23:00Z">
        <w:r>
          <w:t xml:space="preserve"> OMASA object editing operations are described in </w:t>
        </w:r>
      </w:ins>
      <w:ins w:id="3719" w:author="Lasse J. Laaksonen (Nokia)" w:date="2025-10-27T08:27:00Z" w16du:dateUtc="2025-10-27T06:27:00Z">
        <w:r w:rsidR="00BF28C8">
          <w:t xml:space="preserve">more detail in </w:t>
        </w:r>
      </w:ins>
      <w:ins w:id="3720" w:author="Lasse J. Laaksonen (Nokia)" w:date="2025-10-27T08:23:00Z" w16du:dateUtc="2025-10-27T06:23:00Z">
        <w:r>
          <w:t>clause 6.9.12</w:t>
        </w:r>
      </w:ins>
      <w:ins w:id="3721" w:author="Lasse J. Laaksonen (Nokia)" w:date="2025-10-24T06:02:00Z" w16du:dateUtc="2025-10-24T03:02:00Z">
        <w:r w:rsidR="0087647F">
          <w:t xml:space="preserve">. </w:t>
        </w:r>
      </w:ins>
    </w:p>
    <w:p w14:paraId="715D5AEA" w14:textId="4911AAAB" w:rsidR="00DF5EEF" w:rsidRDefault="00DF5EEF">
      <w:pPr>
        <w:rPr>
          <w:noProof/>
        </w:rPr>
      </w:pPr>
    </w:p>
    <w:p w14:paraId="3CC183AA" w14:textId="56F9DAE2" w:rsidR="00FE1239" w:rsidRDefault="00FE1239" w:rsidP="00FE1239">
      <w:pPr>
        <w:pBdr>
          <w:top w:val="single" w:sz="4" w:space="1" w:color="auto"/>
          <w:left w:val="single" w:sz="4" w:space="4" w:color="auto"/>
          <w:bottom w:val="single" w:sz="4" w:space="1" w:color="auto"/>
          <w:right w:val="single" w:sz="4" w:space="4" w:color="auto"/>
        </w:pBdr>
        <w:shd w:val="clear" w:color="auto" w:fill="FFFF00"/>
        <w:jc w:val="center"/>
        <w:rPr>
          <w:noProof/>
        </w:rPr>
      </w:pPr>
      <w:bookmarkStart w:id="3722" w:name="_Toc162445022"/>
      <w:bookmarkStart w:id="3723" w:name="_Toc166433979"/>
      <w:bookmarkStart w:id="3724" w:name="_Toc210593301"/>
      <w:r>
        <w:rPr>
          <w:noProof/>
        </w:rPr>
        <w:t xml:space="preserve">CHANGE </w:t>
      </w:r>
      <w:r>
        <w:rPr>
          <w:noProof/>
        </w:rPr>
        <w:fldChar w:fldCharType="begin"/>
      </w:r>
      <w:r>
        <w:rPr>
          <w:noProof/>
        </w:rPr>
        <w:instrText xml:space="preserve"> SEQ NumChange </w:instrText>
      </w:r>
      <w:r>
        <w:rPr>
          <w:noProof/>
        </w:rPr>
        <w:fldChar w:fldCharType="separate"/>
      </w:r>
      <w:r w:rsidR="00C11FC0">
        <w:rPr>
          <w:noProof/>
        </w:rPr>
        <w:t>25</w:t>
      </w:r>
      <w:r>
        <w:rPr>
          <w:noProof/>
        </w:rPr>
        <w:fldChar w:fldCharType="end"/>
      </w:r>
    </w:p>
    <w:p w14:paraId="54D7577C" w14:textId="77777777" w:rsidR="00FE1239" w:rsidRDefault="00FE1239" w:rsidP="00FE1239">
      <w:pPr>
        <w:pStyle w:val="Heading4"/>
        <w:rPr>
          <w:i/>
          <w:iCs/>
        </w:rPr>
      </w:pPr>
      <w:r w:rsidRPr="000A4848">
        <w:t>7.6.2.2</w:t>
      </w:r>
      <w:r w:rsidRPr="000A4848">
        <w:tab/>
        <w:t>Supported Split Rendering bitrates</w:t>
      </w:r>
      <w:bookmarkEnd w:id="3722"/>
      <w:r w:rsidRPr="000A4848">
        <w:t xml:space="preserve"> with LCLD or LC3plus codec</w:t>
      </w:r>
      <w:bookmarkEnd w:id="3723"/>
      <w:bookmarkEnd w:id="3724"/>
    </w:p>
    <w:p w14:paraId="725D7481" w14:textId="0065084F" w:rsidR="0050027F" w:rsidRPr="0050027F" w:rsidRDefault="0050027F" w:rsidP="0050027F">
      <w:pPr>
        <w:pStyle w:val="NO"/>
        <w:rPr>
          <w:ins w:id="3725" w:author="Lasse J. Laaksonen (Nokia)" w:date="2025-11-19T08:05:00Z" w16du:dateUtc="2025-11-19T14:05:00Z"/>
        </w:rPr>
      </w:pPr>
      <w:ins w:id="3726" w:author="Lasse J. Laaksonen (Nokia)" w:date="2025-11-19T08:05:00Z" w16du:dateUtc="2025-11-19T14:05:00Z">
        <w:r>
          <w:t xml:space="preserve">NOTE: </w:t>
        </w:r>
        <w:r>
          <w:tab/>
        </w:r>
        <w:r w:rsidRPr="009E2F0E">
          <w:t xml:space="preserve">Operation of the LC3plus </w:t>
        </w:r>
        <w:r>
          <w:t xml:space="preserve">and LCLD </w:t>
        </w:r>
        <w:r w:rsidRPr="009E2F0E">
          <w:t>codec</w:t>
        </w:r>
        <w:r>
          <w:t>s as part of IVAS codec operations is</w:t>
        </w:r>
        <w:r w:rsidRPr="009E2F0E">
          <w:t xml:space="preserve"> limited to the configurations defined in Table</w:t>
        </w:r>
        <w:r>
          <w:t>s</w:t>
        </w:r>
        <w:r w:rsidRPr="009E2F0E">
          <w:t xml:space="preserve"> 7.6</w:t>
        </w:r>
        <w:r w:rsidRPr="009E2F0E">
          <w:noBreakHyphen/>
          <w:t>3</w:t>
        </w:r>
        <w:r>
          <w:t xml:space="preserve"> and 7.6-4 including operation 48_6 of LC3 basic audio profile according to clause 7.6.5.7 </w:t>
        </w:r>
        <w:r w:rsidRPr="009E2F0E">
          <w:t>of this specification</w:t>
        </w:r>
        <w:r>
          <w:t>. This results in the supported bitrate range of 240 to 512 kbps for the transport codecs</w:t>
        </w:r>
        <w:r w:rsidRPr="009E2F0E">
          <w:t xml:space="preserve">. The presence of </w:t>
        </w:r>
        <w:r>
          <w:t xml:space="preserve">other modes of operation </w:t>
        </w:r>
        <w:r w:rsidRPr="009E2F0E">
          <w:t>in the reference source code [</w:t>
        </w:r>
        <w:r>
          <w:t>12</w:t>
        </w:r>
        <w:r w:rsidRPr="009E2F0E">
          <w:t>]</w:t>
        </w:r>
        <w:r>
          <w:t xml:space="preserve"> or the LC3plus specification [28] </w:t>
        </w:r>
        <w:r w:rsidRPr="009E2F0E">
          <w:t xml:space="preserve">does not imply their </w:t>
        </w:r>
        <w:r>
          <w:t>applicability</w:t>
        </w:r>
        <w:r w:rsidRPr="009E2F0E">
          <w:t xml:space="preserve"> for IVAS split rendering or any other IVAS codec operations.</w:t>
        </w:r>
        <w:r>
          <w:t xml:space="preserve">   </w:t>
        </w:r>
      </w:ins>
    </w:p>
    <w:p w14:paraId="66A408D7" w14:textId="77777777" w:rsidR="00FE1239" w:rsidRPr="00C11FC0" w:rsidRDefault="00FE1239" w:rsidP="0050027F"/>
    <w:p w14:paraId="3DF3FCF1" w14:textId="77777777" w:rsidR="00FE1239" w:rsidRPr="00355A4C" w:rsidRDefault="00FE1239" w:rsidP="00FE1239">
      <w:pPr>
        <w:pStyle w:val="TH"/>
      </w:pPr>
      <w:bookmarkStart w:id="3727" w:name="_CRTable7_63"/>
      <w:r w:rsidRPr="00355A4C">
        <w:t xml:space="preserve">Table </w:t>
      </w:r>
      <w:bookmarkEnd w:id="3727"/>
      <w:r w:rsidRPr="00355A4C">
        <w:t>7.6-3: Supported Split Rendering bitrates with the LC3plus codec</w:t>
      </w:r>
    </w:p>
    <w:tbl>
      <w:tblPr>
        <w:tblStyle w:val="TableGrid"/>
        <w:tblW w:w="9351" w:type="dxa"/>
        <w:tblLook w:val="04A0" w:firstRow="1" w:lastRow="0" w:firstColumn="1" w:lastColumn="0" w:noHBand="0" w:noVBand="1"/>
      </w:tblPr>
      <w:tblGrid>
        <w:gridCol w:w="2618"/>
        <w:gridCol w:w="809"/>
        <w:gridCol w:w="2451"/>
        <w:gridCol w:w="3473"/>
      </w:tblGrid>
      <w:tr w:rsidR="00FE1239" w:rsidRPr="00355A4C" w14:paraId="083E864E" w14:textId="77777777" w:rsidTr="005E1381">
        <w:tc>
          <w:tcPr>
            <w:tcW w:w="2618" w:type="dxa"/>
          </w:tcPr>
          <w:p w14:paraId="543B8569" w14:textId="77777777" w:rsidR="00FE1239" w:rsidRPr="00355A4C" w:rsidRDefault="00FE1239" w:rsidP="005E1381">
            <w:pPr>
              <w:pStyle w:val="TAH"/>
            </w:pPr>
            <w:r w:rsidRPr="00355A4C">
              <w:t>LC3plus Configuration</w:t>
            </w:r>
          </w:p>
        </w:tc>
        <w:tc>
          <w:tcPr>
            <w:tcW w:w="809" w:type="dxa"/>
          </w:tcPr>
          <w:p w14:paraId="0A7A0183" w14:textId="77777777" w:rsidR="00FE1239" w:rsidRPr="00355A4C" w:rsidRDefault="00FE1239" w:rsidP="005E1381">
            <w:pPr>
              <w:pStyle w:val="TAH"/>
            </w:pPr>
            <w:r w:rsidRPr="00355A4C">
              <w:t>DoF</w:t>
            </w:r>
          </w:p>
        </w:tc>
        <w:tc>
          <w:tcPr>
            <w:tcW w:w="2451" w:type="dxa"/>
          </w:tcPr>
          <w:p w14:paraId="0598B571" w14:textId="77777777" w:rsidR="00FE1239" w:rsidRPr="00355A4C" w:rsidRDefault="00FE1239" w:rsidP="005E1381">
            <w:pPr>
              <w:pStyle w:val="TAH"/>
            </w:pPr>
            <w:r w:rsidRPr="00355A4C">
              <w:t>Split rendering total bitrate</w:t>
            </w:r>
            <w:r w:rsidRPr="00355A4C">
              <w:br/>
              <w:t>(kbps)</w:t>
            </w:r>
          </w:p>
        </w:tc>
        <w:tc>
          <w:tcPr>
            <w:tcW w:w="3473" w:type="dxa"/>
          </w:tcPr>
          <w:p w14:paraId="4E756207" w14:textId="77777777" w:rsidR="00FE1239" w:rsidRPr="00355A4C" w:rsidRDefault="00FE1239" w:rsidP="005E1381">
            <w:pPr>
              <w:pStyle w:val="TAH"/>
            </w:pPr>
            <w:r w:rsidRPr="00355A4C">
              <w:t>Split rendering frame size</w:t>
            </w:r>
            <w:r w:rsidRPr="00355A4C">
              <w:br/>
              <w:t>(ms)</w:t>
            </w:r>
          </w:p>
        </w:tc>
      </w:tr>
      <w:tr w:rsidR="00FE1239" w:rsidRPr="00355A4C" w14:paraId="61AB6D57" w14:textId="77777777" w:rsidTr="005E1381">
        <w:tc>
          <w:tcPr>
            <w:tcW w:w="2618" w:type="dxa"/>
          </w:tcPr>
          <w:p w14:paraId="61B3170E" w14:textId="77777777" w:rsidR="00FE1239" w:rsidRPr="00355A4C" w:rsidRDefault="00FE1239" w:rsidP="005E1381">
            <w:pPr>
              <w:pStyle w:val="TAC"/>
            </w:pPr>
            <w:r w:rsidRPr="00355A4C">
              <w:t>5ms or 10ms frame duration</w:t>
            </w:r>
          </w:p>
        </w:tc>
        <w:tc>
          <w:tcPr>
            <w:tcW w:w="809" w:type="dxa"/>
          </w:tcPr>
          <w:p w14:paraId="2E88612F" w14:textId="77777777" w:rsidR="00FE1239" w:rsidRPr="00355A4C" w:rsidRDefault="00FE1239" w:rsidP="005E1381">
            <w:pPr>
              <w:pStyle w:val="TAC"/>
            </w:pPr>
            <w:r w:rsidRPr="00355A4C">
              <w:t>0</w:t>
            </w:r>
          </w:p>
        </w:tc>
        <w:tc>
          <w:tcPr>
            <w:tcW w:w="2451" w:type="dxa"/>
          </w:tcPr>
          <w:p w14:paraId="41050D88" w14:textId="77777777" w:rsidR="00FE1239" w:rsidRPr="00355A4C" w:rsidRDefault="00FE1239" w:rsidP="005E1381">
            <w:pPr>
              <w:pStyle w:val="TAC"/>
            </w:pPr>
            <w:r w:rsidRPr="00355A4C">
              <w:t>256, 384, 512</w:t>
            </w:r>
          </w:p>
        </w:tc>
        <w:tc>
          <w:tcPr>
            <w:tcW w:w="3473" w:type="dxa"/>
          </w:tcPr>
          <w:p w14:paraId="79E502DA" w14:textId="77777777" w:rsidR="00FE1239" w:rsidRPr="00355A4C" w:rsidRDefault="00FE1239" w:rsidP="005E1381">
            <w:pPr>
              <w:pStyle w:val="TAC"/>
            </w:pPr>
            <w:r w:rsidRPr="00355A4C">
              <w:t>5 or 10</w:t>
            </w:r>
          </w:p>
        </w:tc>
      </w:tr>
      <w:tr w:rsidR="00FE1239" w:rsidRPr="00355A4C" w14:paraId="79CC47E2" w14:textId="77777777" w:rsidTr="005E1381">
        <w:tc>
          <w:tcPr>
            <w:tcW w:w="2618" w:type="dxa"/>
          </w:tcPr>
          <w:p w14:paraId="088E7E19" w14:textId="77777777" w:rsidR="00FE1239" w:rsidRPr="00355A4C" w:rsidRDefault="00FE1239" w:rsidP="005E1381">
            <w:pPr>
              <w:pStyle w:val="TAC"/>
            </w:pPr>
            <w:r w:rsidRPr="00355A4C">
              <w:t>5ms or 10ms frame duration</w:t>
            </w:r>
          </w:p>
        </w:tc>
        <w:tc>
          <w:tcPr>
            <w:tcW w:w="809" w:type="dxa"/>
          </w:tcPr>
          <w:p w14:paraId="5D88303D" w14:textId="77777777" w:rsidR="00FE1239" w:rsidRPr="00355A4C" w:rsidRDefault="00FE1239" w:rsidP="005E1381">
            <w:pPr>
              <w:pStyle w:val="TAC"/>
            </w:pPr>
            <w:r w:rsidRPr="00355A4C">
              <w:t>1-3</w:t>
            </w:r>
          </w:p>
        </w:tc>
        <w:tc>
          <w:tcPr>
            <w:tcW w:w="2451" w:type="dxa"/>
          </w:tcPr>
          <w:p w14:paraId="4CAF85FA" w14:textId="77777777" w:rsidR="00FE1239" w:rsidRPr="00355A4C" w:rsidRDefault="00FE1239" w:rsidP="005E1381">
            <w:pPr>
              <w:pStyle w:val="TAC"/>
            </w:pPr>
            <w:r w:rsidRPr="00355A4C">
              <w:t>384, 512, 768</w:t>
            </w:r>
          </w:p>
        </w:tc>
        <w:tc>
          <w:tcPr>
            <w:tcW w:w="3473" w:type="dxa"/>
          </w:tcPr>
          <w:p w14:paraId="04B39E4B" w14:textId="77777777" w:rsidR="00FE1239" w:rsidRPr="00355A4C" w:rsidRDefault="00FE1239" w:rsidP="005E1381">
            <w:pPr>
              <w:pStyle w:val="TAC"/>
            </w:pPr>
            <w:r w:rsidRPr="00355A4C">
              <w:t>20</w:t>
            </w:r>
          </w:p>
        </w:tc>
      </w:tr>
    </w:tbl>
    <w:p w14:paraId="74606D10" w14:textId="77777777" w:rsidR="00FE1239" w:rsidRPr="00355A4C" w:rsidRDefault="00FE1239" w:rsidP="00FE1239">
      <w:pPr>
        <w:pStyle w:val="TH"/>
      </w:pPr>
    </w:p>
    <w:p w14:paraId="3244F7AC" w14:textId="77777777" w:rsidR="00FE1239" w:rsidRPr="00355A4C" w:rsidRDefault="00FE1239" w:rsidP="00FE1239">
      <w:pPr>
        <w:pStyle w:val="TH"/>
      </w:pPr>
      <w:bookmarkStart w:id="3728" w:name="_CRTable7_64"/>
      <w:r w:rsidRPr="00355A4C">
        <w:t xml:space="preserve">Table </w:t>
      </w:r>
      <w:bookmarkEnd w:id="3728"/>
      <w:r w:rsidRPr="00355A4C">
        <w:t>7.6-4: Supported Split Rendering bitrates with the LCLD codec</w:t>
      </w:r>
    </w:p>
    <w:tbl>
      <w:tblPr>
        <w:tblStyle w:val="TableGrid"/>
        <w:tblW w:w="9350" w:type="dxa"/>
        <w:tblLook w:val="04A0" w:firstRow="1" w:lastRow="0" w:firstColumn="1" w:lastColumn="0" w:noHBand="0" w:noVBand="1"/>
      </w:tblPr>
      <w:tblGrid>
        <w:gridCol w:w="2830"/>
        <w:gridCol w:w="851"/>
        <w:gridCol w:w="2693"/>
        <w:gridCol w:w="2976"/>
      </w:tblGrid>
      <w:tr w:rsidR="00FE1239" w:rsidRPr="00355A4C" w14:paraId="3AB6363F" w14:textId="77777777" w:rsidTr="005E1381">
        <w:tc>
          <w:tcPr>
            <w:tcW w:w="2830" w:type="dxa"/>
          </w:tcPr>
          <w:p w14:paraId="1ADE5AE0" w14:textId="77777777" w:rsidR="00FE1239" w:rsidRPr="00355A4C" w:rsidRDefault="00FE1239" w:rsidP="005E1381">
            <w:pPr>
              <w:pStyle w:val="TAH"/>
            </w:pPr>
            <w:r w:rsidRPr="00355A4C">
              <w:t>LCLD configuration</w:t>
            </w:r>
          </w:p>
        </w:tc>
        <w:tc>
          <w:tcPr>
            <w:tcW w:w="851" w:type="dxa"/>
          </w:tcPr>
          <w:p w14:paraId="5F511199" w14:textId="77777777" w:rsidR="00FE1239" w:rsidRPr="00355A4C" w:rsidRDefault="00FE1239" w:rsidP="005E1381">
            <w:pPr>
              <w:pStyle w:val="TAH"/>
            </w:pPr>
            <w:r w:rsidRPr="00355A4C">
              <w:t>DoF</w:t>
            </w:r>
          </w:p>
        </w:tc>
        <w:tc>
          <w:tcPr>
            <w:tcW w:w="2693" w:type="dxa"/>
          </w:tcPr>
          <w:p w14:paraId="441D0CB3" w14:textId="77777777" w:rsidR="00FE1239" w:rsidRPr="00355A4C" w:rsidRDefault="00FE1239" w:rsidP="005E1381">
            <w:pPr>
              <w:pStyle w:val="TAH"/>
            </w:pPr>
            <w:r w:rsidRPr="00355A4C">
              <w:t>Split rendering total bitrate</w:t>
            </w:r>
            <w:r w:rsidRPr="00355A4C">
              <w:br/>
              <w:t>(kbps)</w:t>
            </w:r>
          </w:p>
        </w:tc>
        <w:tc>
          <w:tcPr>
            <w:tcW w:w="2976" w:type="dxa"/>
          </w:tcPr>
          <w:p w14:paraId="297CFB02" w14:textId="77777777" w:rsidR="00FE1239" w:rsidRPr="00355A4C" w:rsidRDefault="00FE1239" w:rsidP="005E1381">
            <w:pPr>
              <w:pStyle w:val="TAH"/>
            </w:pPr>
            <w:r w:rsidRPr="00355A4C">
              <w:t>Split rendering frame size</w:t>
            </w:r>
            <w:r w:rsidRPr="00355A4C">
              <w:br/>
              <w:t>(ms)</w:t>
            </w:r>
          </w:p>
        </w:tc>
      </w:tr>
      <w:tr w:rsidR="00FE1239" w:rsidRPr="00355A4C" w14:paraId="4FDAD33E" w14:textId="77777777" w:rsidTr="005E1381">
        <w:tc>
          <w:tcPr>
            <w:tcW w:w="2830" w:type="dxa"/>
          </w:tcPr>
          <w:p w14:paraId="7B4BE367" w14:textId="77777777" w:rsidR="00FE1239" w:rsidRPr="00355A4C" w:rsidRDefault="00FE1239" w:rsidP="005E1381">
            <w:pPr>
              <w:pStyle w:val="TAC"/>
            </w:pPr>
            <w:r w:rsidRPr="00355A4C">
              <w:rPr>
                <w:rFonts w:cs="Arial"/>
                <w:color w:val="000000"/>
                <w:szCs w:val="18"/>
                <w:shd w:val="clear" w:color="auto" w:fill="FFFFFF"/>
              </w:rPr>
              <w:t>5ms or 10ms or 20ms frame duration </w:t>
            </w:r>
          </w:p>
        </w:tc>
        <w:tc>
          <w:tcPr>
            <w:tcW w:w="851" w:type="dxa"/>
          </w:tcPr>
          <w:p w14:paraId="295FE26D" w14:textId="77777777" w:rsidR="00FE1239" w:rsidRPr="00355A4C" w:rsidRDefault="00FE1239" w:rsidP="005E1381">
            <w:pPr>
              <w:pStyle w:val="TAC"/>
            </w:pPr>
            <w:r w:rsidRPr="00355A4C">
              <w:t>0</w:t>
            </w:r>
          </w:p>
        </w:tc>
        <w:tc>
          <w:tcPr>
            <w:tcW w:w="2693" w:type="dxa"/>
          </w:tcPr>
          <w:p w14:paraId="5E7E3AC0" w14:textId="77777777" w:rsidR="00FE1239" w:rsidRPr="00355A4C" w:rsidRDefault="00FE1239" w:rsidP="005E1381">
            <w:pPr>
              <w:pStyle w:val="TAC"/>
            </w:pPr>
            <w:r w:rsidRPr="00355A4C">
              <w:t>256, 384, 512</w:t>
            </w:r>
          </w:p>
        </w:tc>
        <w:tc>
          <w:tcPr>
            <w:tcW w:w="2976" w:type="dxa"/>
          </w:tcPr>
          <w:p w14:paraId="2BA0B8B5" w14:textId="77777777" w:rsidR="00FE1239" w:rsidRPr="00355A4C" w:rsidRDefault="00FE1239" w:rsidP="005E1381">
            <w:pPr>
              <w:pStyle w:val="TAC"/>
            </w:pPr>
            <w:r w:rsidRPr="00355A4C">
              <w:t>5 or 10 or 20</w:t>
            </w:r>
          </w:p>
        </w:tc>
      </w:tr>
      <w:tr w:rsidR="00FE1239" w:rsidRPr="00355A4C" w14:paraId="42F55EAB" w14:textId="77777777" w:rsidTr="005E1381">
        <w:tc>
          <w:tcPr>
            <w:tcW w:w="2830" w:type="dxa"/>
          </w:tcPr>
          <w:p w14:paraId="18E6C30C" w14:textId="77777777" w:rsidR="00FE1239" w:rsidRPr="00355A4C" w:rsidRDefault="00FE1239" w:rsidP="005E1381">
            <w:pPr>
              <w:pStyle w:val="TAC"/>
            </w:pPr>
            <w:r w:rsidRPr="00355A4C">
              <w:t>20ms frame duration</w:t>
            </w:r>
          </w:p>
        </w:tc>
        <w:tc>
          <w:tcPr>
            <w:tcW w:w="851" w:type="dxa"/>
          </w:tcPr>
          <w:p w14:paraId="67D56ECF" w14:textId="77777777" w:rsidR="00FE1239" w:rsidRPr="00355A4C" w:rsidRDefault="00FE1239" w:rsidP="005E1381">
            <w:pPr>
              <w:pStyle w:val="TAC"/>
            </w:pPr>
            <w:r w:rsidRPr="00355A4C">
              <w:t>1-3</w:t>
            </w:r>
          </w:p>
        </w:tc>
        <w:tc>
          <w:tcPr>
            <w:tcW w:w="2693" w:type="dxa"/>
          </w:tcPr>
          <w:p w14:paraId="0208F809" w14:textId="77777777" w:rsidR="00FE1239" w:rsidRPr="00355A4C" w:rsidRDefault="00FE1239" w:rsidP="005E1381">
            <w:pPr>
              <w:pStyle w:val="TAC"/>
            </w:pPr>
            <w:r w:rsidRPr="00355A4C">
              <w:t>384, 512, 768</w:t>
            </w:r>
          </w:p>
        </w:tc>
        <w:tc>
          <w:tcPr>
            <w:tcW w:w="2976" w:type="dxa"/>
          </w:tcPr>
          <w:p w14:paraId="2D2015E9" w14:textId="77777777" w:rsidR="00FE1239" w:rsidRPr="00355A4C" w:rsidRDefault="00FE1239" w:rsidP="005E1381">
            <w:pPr>
              <w:pStyle w:val="TAC"/>
            </w:pPr>
            <w:r w:rsidRPr="00355A4C">
              <w:t>20</w:t>
            </w:r>
          </w:p>
        </w:tc>
      </w:tr>
    </w:tbl>
    <w:p w14:paraId="5E683E8F" w14:textId="77777777" w:rsidR="003E1023" w:rsidRPr="003E1023" w:rsidRDefault="003E1023" w:rsidP="003E1023"/>
    <w:p w14:paraId="0407C7B7" w14:textId="7D351EA3" w:rsidR="00BA181B" w:rsidRDefault="00BA181B">
      <w:pPr>
        <w:rPr>
          <w:noProof/>
        </w:rPr>
      </w:pPr>
    </w:p>
    <w:p w14:paraId="3E3E420B" w14:textId="77777777" w:rsidR="00E25512" w:rsidRDefault="00E25512" w:rsidP="00E25512">
      <w:pPr>
        <w:pBdr>
          <w:top w:val="single" w:sz="4" w:space="1" w:color="auto"/>
          <w:left w:val="single" w:sz="4" w:space="4" w:color="auto"/>
          <w:bottom w:val="single" w:sz="4" w:space="1" w:color="auto"/>
          <w:right w:val="single" w:sz="4" w:space="4" w:color="auto"/>
        </w:pBdr>
        <w:shd w:val="clear" w:color="auto" w:fill="FFFF00"/>
        <w:jc w:val="center"/>
        <w:rPr>
          <w:noProof/>
        </w:rPr>
      </w:pPr>
      <w:r>
        <w:rPr>
          <w:noProof/>
        </w:rPr>
        <w:t>END OF CHANGES</w:t>
      </w:r>
    </w:p>
    <w:p w14:paraId="484C9D60" w14:textId="77777777" w:rsidR="00E25512" w:rsidRDefault="00E25512">
      <w:pPr>
        <w:rPr>
          <w:noProof/>
        </w:rPr>
      </w:pPr>
    </w:p>
    <w:sectPr w:rsidR="00E25512" w:rsidSect="001509A0">
      <w:headerReference w:type="even" r:id="rId27"/>
      <w:headerReference w:type="default" r:id="rId28"/>
      <w:headerReference w:type="first" r:id="rId29"/>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F84FE" w14:textId="77777777" w:rsidR="005B3707" w:rsidRDefault="005B3707">
      <w:r>
        <w:separator/>
      </w:r>
    </w:p>
  </w:endnote>
  <w:endnote w:type="continuationSeparator" w:id="0">
    <w:p w14:paraId="4C890C37" w14:textId="77777777" w:rsidR="005B3707" w:rsidRDefault="005B3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font>
  <w:font w:name="CG Times (WN)">
    <w:altName w:val="Arial"/>
    <w:panose1 w:val="020B0604020202020204"/>
    <w:charset w:val="00"/>
    <w:family w:val="roman"/>
    <w:notTrueType/>
    <w:pitch w:val="variable"/>
    <w:sig w:usb0="00000003" w:usb1="00000000" w:usb2="00000000" w:usb3="00000000" w:csb0="00000001" w:csb1="00000000"/>
  </w:font>
  <w:font w:name="MS LineDraw">
    <w:panose1 w:val="020B0604020202020204"/>
    <w:charset w:val="02"/>
    <w:family w:val="modern"/>
    <w:pitch w:val="fixed"/>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Yu Mincho">
    <w:altName w:val="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10002FF" w:usb1="4000F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Frutiger LT Com 45 Light">
    <w:altName w:val="Calibri"/>
    <w:panose1 w:val="020B0604020202020204"/>
    <w:charset w:val="4D"/>
    <w:family w:val="swiss"/>
    <w:pitch w:val="variable"/>
    <w:sig w:usb0="8000002F" w:usb1="5000204A" w:usb2="00000000" w:usb3="00000000" w:csb0="0000009B" w:csb1="00000000"/>
  </w:font>
  <w:font w:name="TimesNewRomanPSMT">
    <w:altName w:val="Times New Roman"/>
    <w:panose1 w:val="020B0604020202020204"/>
    <w:charset w:val="00"/>
    <w:family w:val="roman"/>
    <w:pitch w:val="default"/>
  </w:font>
  <w:font w:name="Arial-BoldMT">
    <w:altName w:val="Arial"/>
    <w:panose1 w:val="020B0604020202020204"/>
    <w:charset w:val="00"/>
    <w:family w:val="roman"/>
    <w:pitch w:val="default"/>
  </w:font>
  <w:font w:name="Frutiger LT Com 65 Bold">
    <w:altName w:val="Calibri"/>
    <w:panose1 w:val="020B0604020202020204"/>
    <w:charset w:val="00"/>
    <w:family w:val="swiss"/>
    <w:pitch w:val="variable"/>
    <w:sig w:usb0="800000AF" w:usb1="5000204A"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MT">
    <w:altName w:val="Arial"/>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Math">
    <w:altName w:val="Cambria"/>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6D09C" w14:textId="77777777" w:rsidR="005B3707" w:rsidRDefault="005B3707">
      <w:r>
        <w:separator/>
      </w:r>
    </w:p>
  </w:footnote>
  <w:footnote w:type="continuationSeparator" w:id="0">
    <w:p w14:paraId="584D2E76" w14:textId="77777777" w:rsidR="005B3707" w:rsidRDefault="005B37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0D00" w14:textId="77777777" w:rsidR="00695808" w:rsidRDefault="00695808">
    <w:r>
      <w:t xml:space="preserve">Page </w:t>
    </w:r>
    <w:r w:rsidR="008040A8">
      <w:fldChar w:fldCharType="begin"/>
    </w:r>
    <w:r w:rsidR="00374DD4">
      <w:instrText>PAGE</w:instrText>
    </w:r>
    <w:r w:rsidR="008040A8">
      <w:fldChar w:fldCharType="separate"/>
    </w:r>
    <w:r>
      <w:rPr>
        <w:noProof/>
      </w:rPr>
      <w:t>1</w:t>
    </w:r>
    <w:r w:rsidR="008040A8">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Header"/>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C40EFF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8FA85C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0BC930E"/>
    <w:lvl w:ilvl="0">
      <w:start w:val="1"/>
      <w:numFmt w:val="decimal"/>
      <w:pStyle w:val="ListNumber3"/>
      <w:lvlText w:val="%1."/>
      <w:lvlJc w:val="left"/>
      <w:pPr>
        <w:tabs>
          <w:tab w:val="num" w:pos="926"/>
        </w:tabs>
        <w:ind w:left="926" w:hanging="360"/>
      </w:pPr>
    </w:lvl>
  </w:abstractNum>
  <w:abstractNum w:abstractNumId="3" w15:restartNumberingAfterBreak="0">
    <w:nsid w:val="04875E76"/>
    <w:multiLevelType w:val="hybridMultilevel"/>
    <w:tmpl w:val="374A66CE"/>
    <w:lvl w:ilvl="0" w:tplc="7D48AE9A">
      <w:start w:val="1"/>
      <w:numFmt w:val="decimalZero"/>
      <w:pStyle w:val="Numbered0001"/>
      <w:lvlText w:val="[00%1]"/>
      <w:lvlJc w:val="left"/>
      <w:pPr>
        <w:tabs>
          <w:tab w:val="num" w:pos="2421"/>
        </w:tabs>
        <w:ind w:left="2061" w:hanging="360"/>
      </w:pPr>
      <w:rPr>
        <w:rFonts w:ascii="Times New Roman" w:hAnsi="Times New Roman" w:cs="Times New Roman" w:hint="default"/>
        <w:b/>
        <w:i w:val="0"/>
        <w:color w:val="auto"/>
        <w:sz w:val="24"/>
      </w:rPr>
    </w:lvl>
    <w:lvl w:ilvl="1" w:tplc="FFFFFFFF">
      <w:start w:val="1"/>
      <w:numFmt w:val="bullet"/>
      <w:pStyle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9890DFD"/>
    <w:multiLevelType w:val="hybridMultilevel"/>
    <w:tmpl w:val="D08631CE"/>
    <w:styleLink w:val="Aufzhlung1"/>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C3A0839"/>
    <w:multiLevelType w:val="multilevel"/>
    <w:tmpl w:val="AC5CC664"/>
    <w:lvl w:ilvl="0">
      <w:start w:val="1"/>
      <w:numFmt w:val="decimal"/>
      <w:pStyle w:val="h1"/>
      <w:lvlText w:val="%1."/>
      <w:lvlJc w:val="left"/>
      <w:pPr>
        <w:ind w:left="360" w:hanging="360"/>
      </w:pPr>
      <w:rPr>
        <w:lang w:val="en-GB"/>
      </w:rPr>
    </w:lvl>
    <w:lvl w:ilvl="1">
      <w:start w:val="1"/>
      <w:numFmt w:val="decimal"/>
      <w:pStyle w:val="h2"/>
      <w:isLgl/>
      <w:lvlText w:val="%1.%2"/>
      <w:lvlJc w:val="left"/>
      <w:pPr>
        <w:ind w:left="720" w:hanging="720"/>
      </w:pPr>
      <w:rPr>
        <w:rFonts w:hint="default"/>
      </w:rPr>
    </w:lvl>
    <w:lvl w:ilvl="2">
      <w:start w:val="1"/>
      <w:numFmt w:val="decimal"/>
      <w:pStyle w:val="h3"/>
      <w:lvlText w:val="%1.%2.%3"/>
      <w:lvlJc w:val="left"/>
      <w:pPr>
        <w:ind w:left="720" w:hanging="720"/>
      </w:pPr>
    </w:lvl>
    <w:lvl w:ilvl="3">
      <w:start w:val="1"/>
      <w:numFmt w:val="decimal"/>
      <w:pStyle w:val="h3a"/>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7E12257"/>
    <w:multiLevelType w:val="multilevel"/>
    <w:tmpl w:val="7624E2A8"/>
    <w:styleLink w:val="AufzhlungStrich"/>
    <w:lvl w:ilvl="0">
      <w:start w:val="1"/>
      <w:numFmt w:val="bullet"/>
      <w:lvlText w:val=""/>
      <w:lvlJc w:val="left"/>
      <w:pPr>
        <w:tabs>
          <w:tab w:val="num" w:pos="227"/>
        </w:tabs>
        <w:ind w:left="227" w:hanging="227"/>
      </w:pPr>
      <w:rPr>
        <w:rFonts w:ascii="Wingdings" w:hAnsi="Wingdings" w:hint="default"/>
        <w:sz w:val="20"/>
      </w:rPr>
    </w:lvl>
    <w:lvl w:ilvl="1">
      <w:start w:val="1"/>
      <w:numFmt w:val="bullet"/>
      <w:lvlText w:val=""/>
      <w:lvlJc w:val="left"/>
      <w:pPr>
        <w:tabs>
          <w:tab w:val="num" w:pos="454"/>
        </w:tabs>
        <w:ind w:left="454" w:hanging="227"/>
      </w:pPr>
      <w:rPr>
        <w:rFonts w:ascii="Wingdings" w:hAnsi="Wingdings" w:hint="default"/>
        <w:color w:val="808080"/>
        <w:u w:color="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7" w15:restartNumberingAfterBreak="0">
    <w:nsid w:val="2B063202"/>
    <w:multiLevelType w:val="hybridMultilevel"/>
    <w:tmpl w:val="51160E08"/>
    <w:styleLink w:val="IVASannexheadings1"/>
    <w:lvl w:ilvl="0" w:tplc="D29E9BC8">
      <w:start w:val="5"/>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E9C437D"/>
    <w:multiLevelType w:val="multilevel"/>
    <w:tmpl w:val="14E2A86A"/>
    <w:styleLink w:val="AufzhlungStrich3"/>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418" w:hanging="1418"/>
      </w:pPr>
    </w:lvl>
    <w:lvl w:ilvl="4">
      <w:start w:val="1"/>
      <w:numFmt w:val="decimal"/>
      <w:lvlText w:val="%1.%2.%3.%4"/>
      <w:lvlJc w:val="left"/>
      <w:pPr>
        <w:ind w:left="1701" w:hanging="1701"/>
      </w:pPr>
    </w:lvl>
    <w:lvl w:ilvl="5">
      <w:start w:val="1"/>
      <w:numFmt w:val="decimal"/>
      <w:lvlText w:val="%1.%2.%3.%4"/>
      <w:lvlJc w:val="left"/>
      <w:pPr>
        <w:ind w:left="1985" w:hanging="1985"/>
      </w:pPr>
    </w:lvl>
    <w:lvl w:ilvl="6">
      <w:start w:val="1"/>
      <w:numFmt w:val="decimal"/>
      <w:lvlText w:val="%1.%2.%3.%4.%5.%6.%7"/>
      <w:lvlJc w:val="left"/>
      <w:pPr>
        <w:ind w:left="1985" w:hanging="1985"/>
      </w:pPr>
    </w:lvl>
    <w:lvl w:ilvl="7">
      <w:start w:val="1"/>
      <w:numFmt w:val="decimal"/>
      <w:lvlText w:val="%1.%2.%3.%4.%5.%6.%7.%8"/>
      <w:lvlJc w:val="left"/>
      <w:pPr>
        <w:ind w:left="1985" w:hanging="1985"/>
      </w:pPr>
    </w:lvl>
    <w:lvl w:ilvl="8">
      <w:start w:val="1"/>
      <w:numFmt w:val="decimal"/>
      <w:lvlText w:val="%1.%2.%3.%4.%5.%6.%7.%8.%9"/>
      <w:lvlJc w:val="left"/>
      <w:pPr>
        <w:ind w:left="1985" w:hanging="1985"/>
      </w:pPr>
    </w:lvl>
  </w:abstractNum>
  <w:abstractNum w:abstractNumId="9" w15:restartNumberingAfterBreak="0">
    <w:nsid w:val="30556D14"/>
    <w:multiLevelType w:val="multilevel"/>
    <w:tmpl w:val="D47A0E3A"/>
    <w:styleLink w:val="References"/>
    <w:lvl w:ilvl="0">
      <w:start w:val="1"/>
      <w:numFmt w:val="upperLetter"/>
      <w:suff w:val="space"/>
      <w:lvlText w:val="Annex %1"/>
      <w:lvlJc w:val="left"/>
      <w:pPr>
        <w:ind w:left="0" w:firstLine="0"/>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color w:val="000000" w:themeColor="text1"/>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1.%2.%3.%4.%5.%6"/>
      <w:lvlJc w:val="left"/>
      <w:pPr>
        <w:ind w:left="1701" w:hanging="1701"/>
      </w:pPr>
      <w:rPr>
        <w:rFonts w:hint="default"/>
      </w:rPr>
    </w:lvl>
    <w:lvl w:ilvl="6">
      <w:start w:val="1"/>
      <w:numFmt w:val="decimal"/>
      <w:lvlText w:val="%1.%2.%3.%4.%5.%6.%7"/>
      <w:lvlJc w:val="left"/>
      <w:pPr>
        <w:ind w:left="1985" w:hanging="1985"/>
      </w:pPr>
      <w:rPr>
        <w:rFonts w:hint="default"/>
      </w:rPr>
    </w:lvl>
    <w:lvl w:ilvl="7">
      <w:start w:val="1"/>
      <w:numFmt w:val="decimal"/>
      <w:lvlText w:val="%1.%2.%3.%4.%5.%6.%7.%8"/>
      <w:lvlJc w:val="left"/>
      <w:pPr>
        <w:ind w:left="1985" w:hanging="1985"/>
      </w:pPr>
      <w:rPr>
        <w:rFonts w:hint="default"/>
      </w:rPr>
    </w:lvl>
    <w:lvl w:ilvl="8">
      <w:start w:val="1"/>
      <w:numFmt w:val="decimal"/>
      <w:lvlText w:val="%1.%2.%3.%4.%5.%6.%7.%8.%9"/>
      <w:lvlJc w:val="left"/>
      <w:pPr>
        <w:ind w:left="1985" w:hanging="1985"/>
      </w:pPr>
      <w:rPr>
        <w:rFonts w:hint="default"/>
      </w:rPr>
    </w:lvl>
  </w:abstractNum>
  <w:abstractNum w:abstractNumId="10" w15:restartNumberingAfterBreak="0">
    <w:nsid w:val="467E0749"/>
    <w:multiLevelType w:val="hybridMultilevel"/>
    <w:tmpl w:val="96B88CCE"/>
    <w:lvl w:ilvl="0" w:tplc="746CD6CA">
      <w:start w:val="1"/>
      <w:numFmt w:val="decimal"/>
      <w:pStyle w:val="Descriptiontext"/>
      <w:lvlText w:val="[%1]"/>
      <w:lvlJc w:val="left"/>
      <w:pPr>
        <w:tabs>
          <w:tab w:val="num" w:pos="1247"/>
        </w:tabs>
        <w:ind w:left="1247" w:hanging="1247"/>
      </w:pPr>
      <w:rPr>
        <w:rFonts w:ascii="Times New Roman" w:hAnsi="Times New Roman" w:hint="default"/>
        <w:b/>
        <w:i w:val="0"/>
        <w:sz w:val="24"/>
        <w:szCs w:val="24"/>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480A648C"/>
    <w:multiLevelType w:val="multilevel"/>
    <w:tmpl w:val="D8FE0516"/>
    <w:lvl w:ilvl="0">
      <w:start w:val="6"/>
      <w:numFmt w:val="decimal"/>
      <w:pStyle w:val="Formatvorlageberschrift2"/>
      <w:lvlText w:val="%1."/>
      <w:lvlJc w:val="left"/>
      <w:pPr>
        <w:tabs>
          <w:tab w:val="num" w:pos="360"/>
        </w:tabs>
        <w:ind w:left="360" w:hanging="360"/>
      </w:pPr>
      <w:rPr>
        <w:rFonts w:hint="default"/>
      </w:rPr>
    </w:lvl>
    <w:lvl w:ilvl="1">
      <w:start w:val="7"/>
      <w:numFmt w:val="decimal"/>
      <w:pStyle w:val="Formatvorlageberschrift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84C5C92"/>
    <w:multiLevelType w:val="hybridMultilevel"/>
    <w:tmpl w:val="6ADACA60"/>
    <w:lvl w:ilvl="0" w:tplc="0EEA905A">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8B0A6C"/>
    <w:multiLevelType w:val="hybridMultilevel"/>
    <w:tmpl w:val="D044402A"/>
    <w:lvl w:ilvl="0" w:tplc="88FCB2B8">
      <w:start w:val="1"/>
      <w:numFmt w:val="decimal"/>
      <w:pStyle w:val="Text"/>
      <w:lvlText w:val="[000%1]"/>
      <w:lvlJc w:val="left"/>
      <w:pPr>
        <w:tabs>
          <w:tab w:val="num" w:pos="720"/>
        </w:tabs>
        <w:ind w:left="0" w:firstLine="0"/>
      </w:pPr>
      <w:rPr>
        <w:rFonts w:hint="default"/>
        <w:b/>
        <w:i w:val="0"/>
        <w:sz w:val="22"/>
      </w:rPr>
    </w:lvl>
    <w:lvl w:ilvl="1" w:tplc="ABC2DBE2">
      <w:start w:val="1"/>
      <mc:AlternateContent>
        <mc:Choice Requires="w14">
          <w:numFmt w:val="custom" w:format="001, 002, 003, ..."/>
        </mc:Choice>
        <mc:Fallback>
          <w:numFmt w:val="decimal"/>
        </mc:Fallback>
      </mc:AlternateContent>
      <w:pStyle w:val="Text"/>
      <w:lvlText w:val="[0%2]"/>
      <w:lvlJc w:val="left"/>
      <w:pPr>
        <w:tabs>
          <w:tab w:val="num" w:pos="720"/>
        </w:tabs>
        <w:ind w:left="0" w:firstLine="0"/>
      </w:pPr>
      <w:rPr>
        <w:rFonts w:hint="default"/>
        <w:b/>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12B204A"/>
    <w:multiLevelType w:val="multilevel"/>
    <w:tmpl w:val="F67201C6"/>
    <w:styleLink w:val="IVASreferences"/>
    <w:lvl w:ilvl="0">
      <w:start w:val="1"/>
      <w:numFmt w:val="upperLetter"/>
      <w:suff w:val="space"/>
      <w:lvlText w:val="Annex %1"/>
      <w:lvlJc w:val="left"/>
      <w:pPr>
        <w:ind w:left="0" w:firstLine="0"/>
      </w:pPr>
      <w:rPr>
        <w:rFonts w:hint="default"/>
      </w:rPr>
    </w:lvl>
    <w:lvl w:ilvl="1">
      <w:start w:val="1"/>
      <w:numFmt w:val="decimal"/>
      <w:pStyle w:val="AnnexH1"/>
      <w:lvlText w:val="%1.%2"/>
      <w:lvlJc w:val="left"/>
      <w:pPr>
        <w:ind w:left="1134" w:hanging="1134"/>
      </w:pPr>
      <w:rPr>
        <w:rFonts w:hint="default"/>
      </w:rPr>
    </w:lvl>
    <w:lvl w:ilvl="2">
      <w:start w:val="1"/>
      <w:numFmt w:val="decimal"/>
      <w:pStyle w:val="AnnexH2"/>
      <w:lvlText w:val="%1.%2.%3"/>
      <w:lvlJc w:val="left"/>
      <w:pPr>
        <w:ind w:left="1134" w:hanging="1134"/>
      </w:pPr>
      <w:rPr>
        <w:rFonts w:hint="default"/>
        <w:color w:val="000000" w:themeColor="text1"/>
      </w:rPr>
    </w:lvl>
    <w:lvl w:ilvl="3">
      <w:start w:val="1"/>
      <w:numFmt w:val="decimal"/>
      <w:pStyle w:val="AnnexH3"/>
      <w:lvlText w:val="%1.%2.%3.%4"/>
      <w:lvlJc w:val="left"/>
      <w:pPr>
        <w:ind w:left="1134" w:hanging="1134"/>
      </w:pPr>
      <w:rPr>
        <w:rFonts w:hint="default"/>
      </w:rPr>
    </w:lvl>
    <w:lvl w:ilvl="4">
      <w:start w:val="1"/>
      <w:numFmt w:val="decimal"/>
      <w:pStyle w:val="AnnexH4"/>
      <w:lvlText w:val="%1.%2.%3.%4.%5"/>
      <w:lvlJc w:val="left"/>
      <w:pPr>
        <w:ind w:left="1418" w:hanging="1418"/>
      </w:pPr>
      <w:rPr>
        <w:rFonts w:hint="default"/>
      </w:rPr>
    </w:lvl>
    <w:lvl w:ilvl="5">
      <w:start w:val="1"/>
      <w:numFmt w:val="decimal"/>
      <w:pStyle w:val="AnnexH5"/>
      <w:lvlText w:val="%1.%2.%3.%4.%5.%6"/>
      <w:lvlJc w:val="left"/>
      <w:pPr>
        <w:ind w:left="1701" w:hanging="1701"/>
      </w:pPr>
      <w:rPr>
        <w:rFonts w:hint="default"/>
      </w:rPr>
    </w:lvl>
    <w:lvl w:ilvl="6">
      <w:start w:val="1"/>
      <w:numFmt w:val="decimal"/>
      <w:pStyle w:val="AnnexH6"/>
      <w:lvlText w:val="%1.%2.%3.%4.%5.%6.%7"/>
      <w:lvlJc w:val="left"/>
      <w:pPr>
        <w:ind w:left="1985" w:hanging="1985"/>
      </w:pPr>
      <w:rPr>
        <w:rFonts w:hint="default"/>
      </w:rPr>
    </w:lvl>
    <w:lvl w:ilvl="7">
      <w:start w:val="1"/>
      <w:numFmt w:val="decimal"/>
      <w:pStyle w:val="AnnexH7"/>
      <w:lvlText w:val="%1.%2.%3.%4.%5.%6.%7.%8"/>
      <w:lvlJc w:val="left"/>
      <w:pPr>
        <w:ind w:left="1985" w:hanging="1985"/>
      </w:pPr>
      <w:rPr>
        <w:rFonts w:hint="default"/>
      </w:rPr>
    </w:lvl>
    <w:lvl w:ilvl="8">
      <w:start w:val="1"/>
      <w:numFmt w:val="decimal"/>
      <w:pStyle w:val="AnnexH8"/>
      <w:lvlText w:val="%1.%2.%3.%4.%5.%6.%7.%8.%9"/>
      <w:lvlJc w:val="left"/>
      <w:pPr>
        <w:ind w:left="1985" w:hanging="1985"/>
      </w:pPr>
      <w:rPr>
        <w:rFonts w:hint="default"/>
      </w:rPr>
    </w:lvl>
  </w:abstractNum>
  <w:abstractNum w:abstractNumId="15" w15:restartNumberingAfterBreak="0">
    <w:nsid w:val="574B1EF2"/>
    <w:multiLevelType w:val="multilevel"/>
    <w:tmpl w:val="7624E2A8"/>
    <w:styleLink w:val="AufzhlungPunkt1"/>
    <w:lvl w:ilvl="0">
      <w:start w:val="1"/>
      <w:numFmt w:val="bullet"/>
      <w:lvlText w:val=""/>
      <w:lvlJc w:val="left"/>
      <w:pPr>
        <w:tabs>
          <w:tab w:val="num" w:pos="227"/>
        </w:tabs>
        <w:ind w:left="227" w:hanging="227"/>
      </w:pPr>
      <w:rPr>
        <w:rFonts w:ascii="Wingdings" w:hAnsi="Wingdings" w:hint="default"/>
        <w:sz w:val="20"/>
      </w:rPr>
    </w:lvl>
    <w:lvl w:ilvl="1">
      <w:start w:val="1"/>
      <w:numFmt w:val="bullet"/>
      <w:lvlText w:val=""/>
      <w:lvlJc w:val="left"/>
      <w:pPr>
        <w:tabs>
          <w:tab w:val="num" w:pos="454"/>
        </w:tabs>
        <w:ind w:left="454" w:hanging="227"/>
      </w:pPr>
      <w:rPr>
        <w:rFonts w:ascii="Wingdings" w:hAnsi="Wingdings" w:hint="default"/>
        <w:color w:val="808080"/>
        <w:u w:color="808080"/>
      </w:rPr>
    </w:lvl>
    <w:lvl w:ilvl="2">
      <w:start w:val="1"/>
      <w:numFmt w:val="bullet"/>
      <w:lvlText w:val=""/>
      <w:lvlJc w:val="left"/>
      <w:pPr>
        <w:tabs>
          <w:tab w:val="num" w:pos="680"/>
        </w:tabs>
        <w:ind w:left="680" w:hanging="226"/>
      </w:pPr>
      <w:rPr>
        <w:rFonts w:ascii="Wingdings" w:hAnsi="Wingdings"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
      <w:lvlJc w:val="left"/>
      <w:pPr>
        <w:tabs>
          <w:tab w:val="num" w:pos="1134"/>
        </w:tabs>
        <w:ind w:left="1134" w:hanging="227"/>
      </w:pPr>
      <w:rPr>
        <w:rFonts w:ascii="Wingdings" w:hAnsi="Wingdings"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Wingdings" w:hAnsi="Wingdings" w:hint="default"/>
      </w:rPr>
    </w:lvl>
    <w:lvl w:ilvl="7">
      <w:start w:val="1"/>
      <w:numFmt w:val="bullet"/>
      <w:lvlText w:val=""/>
      <w:lvlJc w:val="left"/>
      <w:pPr>
        <w:tabs>
          <w:tab w:val="num" w:pos="1814"/>
        </w:tabs>
        <w:ind w:left="1814" w:hanging="226"/>
      </w:pPr>
      <w:rPr>
        <w:rFonts w:ascii="Wingdings" w:hAnsi="Wingdings" w:hint="default"/>
      </w:rPr>
    </w:lvl>
    <w:lvl w:ilvl="8">
      <w:start w:val="1"/>
      <w:numFmt w:val="bullet"/>
      <w:lvlText w:val=""/>
      <w:lvlJc w:val="left"/>
      <w:pPr>
        <w:tabs>
          <w:tab w:val="num" w:pos="2041"/>
        </w:tabs>
        <w:ind w:left="2041" w:hanging="227"/>
      </w:pPr>
      <w:rPr>
        <w:rFonts w:ascii="Wingdings" w:hAnsi="Wingdings" w:hint="default"/>
      </w:rPr>
    </w:lvl>
  </w:abstractNum>
  <w:abstractNum w:abstractNumId="16" w15:restartNumberingAfterBreak="0">
    <w:nsid w:val="5ED024A3"/>
    <w:multiLevelType w:val="hybridMultilevel"/>
    <w:tmpl w:val="CEB8E59C"/>
    <w:lvl w:ilvl="0" w:tplc="5578661C">
      <w:start w:val="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65C801EE"/>
    <w:multiLevelType w:val="hybridMultilevel"/>
    <w:tmpl w:val="4C0855FC"/>
    <w:styleLink w:val="AufzhlungPunkt"/>
    <w:lvl w:ilvl="0" w:tplc="D29E9BC8">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6D37C5"/>
    <w:multiLevelType w:val="hybridMultilevel"/>
    <w:tmpl w:val="80B4173E"/>
    <w:lvl w:ilvl="0" w:tplc="FFE80354">
      <w:start w:val="1"/>
      <w:numFmt w:val="decimalZero"/>
      <w:pStyle w:val="PANumbered0001"/>
      <w:lvlText w:val="[00%1]"/>
      <w:lvlJc w:val="left"/>
      <w:pPr>
        <w:tabs>
          <w:tab w:val="num" w:pos="1620"/>
        </w:tabs>
        <w:ind w:left="540" w:firstLine="0"/>
      </w:pPr>
      <w:rPr>
        <w:rFonts w:ascii="Times New Roman Bold" w:hAnsi="Times New Roman Bold" w:hint="default"/>
        <w:b/>
        <w:i w:val="0"/>
        <w:sz w:val="24"/>
      </w:rPr>
    </w:lvl>
    <w:lvl w:ilvl="1" w:tplc="D2768F9A">
      <w:numFmt w:val="none"/>
      <w:lvlText w:val=""/>
      <w:lvlJc w:val="left"/>
      <w:pPr>
        <w:tabs>
          <w:tab w:val="num" w:pos="360"/>
        </w:tabs>
        <w:ind w:left="0" w:firstLine="0"/>
      </w:pPr>
    </w:lvl>
    <w:lvl w:ilvl="2" w:tplc="7F8EF956">
      <w:numFmt w:val="none"/>
      <w:lvlText w:val=""/>
      <w:lvlJc w:val="left"/>
      <w:pPr>
        <w:tabs>
          <w:tab w:val="num" w:pos="360"/>
        </w:tabs>
        <w:ind w:left="0" w:firstLine="0"/>
      </w:pPr>
    </w:lvl>
    <w:lvl w:ilvl="3" w:tplc="EBF82012">
      <w:numFmt w:val="none"/>
      <w:lvlText w:val=""/>
      <w:lvlJc w:val="left"/>
      <w:pPr>
        <w:tabs>
          <w:tab w:val="num" w:pos="360"/>
        </w:tabs>
        <w:ind w:left="0" w:firstLine="0"/>
      </w:pPr>
    </w:lvl>
    <w:lvl w:ilvl="4" w:tplc="CA4E9886">
      <w:numFmt w:val="none"/>
      <w:lvlText w:val=""/>
      <w:lvlJc w:val="left"/>
      <w:pPr>
        <w:tabs>
          <w:tab w:val="num" w:pos="360"/>
        </w:tabs>
        <w:ind w:left="0" w:firstLine="0"/>
      </w:pPr>
    </w:lvl>
    <w:lvl w:ilvl="5" w:tplc="FB44EA26">
      <w:numFmt w:val="none"/>
      <w:lvlText w:val=""/>
      <w:lvlJc w:val="left"/>
      <w:pPr>
        <w:tabs>
          <w:tab w:val="num" w:pos="360"/>
        </w:tabs>
        <w:ind w:left="0" w:firstLine="0"/>
      </w:pPr>
    </w:lvl>
    <w:lvl w:ilvl="6" w:tplc="3028BC9E">
      <w:numFmt w:val="none"/>
      <w:lvlText w:val=""/>
      <w:lvlJc w:val="left"/>
      <w:pPr>
        <w:tabs>
          <w:tab w:val="num" w:pos="360"/>
        </w:tabs>
        <w:ind w:left="0" w:firstLine="0"/>
      </w:pPr>
    </w:lvl>
    <w:lvl w:ilvl="7" w:tplc="765C143C">
      <w:numFmt w:val="none"/>
      <w:lvlText w:val=""/>
      <w:lvlJc w:val="left"/>
      <w:pPr>
        <w:tabs>
          <w:tab w:val="num" w:pos="360"/>
        </w:tabs>
        <w:ind w:left="0" w:firstLine="0"/>
      </w:pPr>
    </w:lvl>
    <w:lvl w:ilvl="8" w:tplc="AFDC30EE">
      <w:numFmt w:val="none"/>
      <w:lvlText w:val=""/>
      <w:lvlJc w:val="left"/>
      <w:pPr>
        <w:tabs>
          <w:tab w:val="num" w:pos="360"/>
        </w:tabs>
        <w:ind w:left="0" w:firstLine="0"/>
      </w:pPr>
    </w:lvl>
  </w:abstractNum>
  <w:abstractNum w:abstractNumId="19" w15:restartNumberingAfterBreak="0">
    <w:nsid w:val="67C96356"/>
    <w:multiLevelType w:val="hybridMultilevel"/>
    <w:tmpl w:val="41BE6222"/>
    <w:styleLink w:val="AufzhlungStrich1"/>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20" w15:restartNumberingAfterBreak="0">
    <w:nsid w:val="7AD21E28"/>
    <w:multiLevelType w:val="hybridMultilevel"/>
    <w:tmpl w:val="19D44C6C"/>
    <w:styleLink w:val="AufzhlungStrich2"/>
    <w:lvl w:ilvl="0" w:tplc="D29E9BC8">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360DC0"/>
    <w:multiLevelType w:val="hybridMultilevel"/>
    <w:tmpl w:val="66FE9F24"/>
    <w:styleLink w:val="IVASheadings"/>
    <w:lvl w:ilvl="0" w:tplc="D29E9BC8">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9D513C"/>
    <w:multiLevelType w:val="multilevel"/>
    <w:tmpl w:val="45DA456E"/>
    <w:styleLink w:val="IVASreferences1"/>
    <w:lvl w:ilvl="0">
      <w:start w:val="1"/>
      <w:numFmt w:val="decimal"/>
      <w:lvlText w:val="[%1]"/>
      <w:lvlJc w:val="left"/>
      <w:pPr>
        <w:ind w:left="1701" w:hanging="1417"/>
      </w:pPr>
      <w:rPr>
        <w:rFonts w:hint="default"/>
      </w:rPr>
    </w:lvl>
    <w:lvl w:ilvl="1">
      <w:start w:val="1"/>
      <w:numFmt w:val="none"/>
      <w:lvlText w:val="%2"/>
      <w:lvlJc w:val="left"/>
      <w:pPr>
        <w:ind w:left="1701" w:hanging="1417"/>
      </w:pPr>
      <w:rPr>
        <w:rFonts w:hint="default"/>
      </w:rPr>
    </w:lvl>
    <w:lvl w:ilvl="2">
      <w:start w:val="1"/>
      <w:numFmt w:val="none"/>
      <w:lvlText w:val="%3"/>
      <w:lvlJc w:val="left"/>
      <w:pPr>
        <w:ind w:left="1701" w:hanging="1417"/>
      </w:pPr>
      <w:rPr>
        <w:rFonts w:hint="default"/>
      </w:rPr>
    </w:lvl>
    <w:lvl w:ilvl="3">
      <w:start w:val="1"/>
      <w:numFmt w:val="none"/>
      <w:lvlText w:val=""/>
      <w:lvlJc w:val="left"/>
      <w:pPr>
        <w:ind w:left="1701" w:hanging="1417"/>
      </w:pPr>
      <w:rPr>
        <w:rFonts w:hint="default"/>
      </w:rPr>
    </w:lvl>
    <w:lvl w:ilvl="4">
      <w:start w:val="1"/>
      <w:numFmt w:val="none"/>
      <w:lvlText w:val=""/>
      <w:lvlJc w:val="left"/>
      <w:pPr>
        <w:ind w:left="1701" w:hanging="1417"/>
      </w:pPr>
      <w:rPr>
        <w:rFonts w:hint="default"/>
      </w:rPr>
    </w:lvl>
    <w:lvl w:ilvl="5">
      <w:start w:val="1"/>
      <w:numFmt w:val="none"/>
      <w:lvlText w:val=""/>
      <w:lvlJc w:val="left"/>
      <w:pPr>
        <w:ind w:left="1701" w:hanging="1417"/>
      </w:pPr>
      <w:rPr>
        <w:rFonts w:hint="default"/>
      </w:rPr>
    </w:lvl>
    <w:lvl w:ilvl="6">
      <w:start w:val="1"/>
      <w:numFmt w:val="none"/>
      <w:lvlText w:val="%7"/>
      <w:lvlJc w:val="left"/>
      <w:pPr>
        <w:ind w:left="1701" w:hanging="1417"/>
      </w:pPr>
      <w:rPr>
        <w:rFonts w:hint="default"/>
      </w:rPr>
    </w:lvl>
    <w:lvl w:ilvl="7">
      <w:start w:val="1"/>
      <w:numFmt w:val="none"/>
      <w:lvlText w:val="%8"/>
      <w:lvlJc w:val="left"/>
      <w:pPr>
        <w:ind w:left="1701" w:hanging="1417"/>
      </w:pPr>
      <w:rPr>
        <w:rFonts w:hint="default"/>
      </w:rPr>
    </w:lvl>
    <w:lvl w:ilvl="8">
      <w:start w:val="1"/>
      <w:numFmt w:val="none"/>
      <w:lvlText w:val="%9"/>
      <w:lvlJc w:val="left"/>
      <w:pPr>
        <w:ind w:left="1701" w:hanging="1417"/>
      </w:pPr>
      <w:rPr>
        <w:rFonts w:hint="default"/>
      </w:rPr>
    </w:lvl>
  </w:abstractNum>
  <w:num w:numId="1" w16cid:durableId="251545964">
    <w:abstractNumId w:val="2"/>
  </w:num>
  <w:num w:numId="2" w16cid:durableId="1118142349">
    <w:abstractNumId w:val="1"/>
  </w:num>
  <w:num w:numId="3" w16cid:durableId="1452162221">
    <w:abstractNumId w:val="0"/>
  </w:num>
  <w:num w:numId="4" w16cid:durableId="1042247463">
    <w:abstractNumId w:val="7"/>
  </w:num>
  <w:num w:numId="5" w16cid:durableId="1083572939">
    <w:abstractNumId w:val="22"/>
  </w:num>
  <w:num w:numId="6" w16cid:durableId="1977753978">
    <w:abstractNumId w:val="14"/>
  </w:num>
  <w:num w:numId="7" w16cid:durableId="393818959">
    <w:abstractNumId w:val="4"/>
  </w:num>
  <w:num w:numId="8" w16cid:durableId="645620772">
    <w:abstractNumId w:val="19"/>
  </w:num>
  <w:num w:numId="9" w16cid:durableId="1496459110">
    <w:abstractNumId w:val="8"/>
  </w:num>
  <w:num w:numId="10" w16cid:durableId="240992990">
    <w:abstractNumId w:val="9"/>
  </w:num>
  <w:num w:numId="11" w16cid:durableId="1708985549">
    <w:abstractNumId w:val="3"/>
  </w:num>
  <w:num w:numId="12" w16cid:durableId="43337557">
    <w:abstractNumId w:val="18"/>
    <w:lvlOverride w:ilvl="0">
      <w:startOverride w:val="1"/>
    </w:lvlOverride>
    <w:lvlOverride w:ilvl="1"/>
    <w:lvlOverride w:ilvl="2"/>
    <w:lvlOverride w:ilvl="3"/>
    <w:lvlOverride w:ilvl="4"/>
    <w:lvlOverride w:ilvl="5"/>
    <w:lvlOverride w:ilvl="6"/>
    <w:lvlOverride w:ilvl="7"/>
    <w:lvlOverride w:ilvl="8"/>
  </w:num>
  <w:num w:numId="13" w16cid:durableId="1971085519">
    <w:abstractNumId w:val="20"/>
  </w:num>
  <w:num w:numId="14" w16cid:durableId="694230474">
    <w:abstractNumId w:val="17"/>
  </w:num>
  <w:num w:numId="15" w16cid:durableId="1349021682">
    <w:abstractNumId w:val="6"/>
  </w:num>
  <w:num w:numId="16" w16cid:durableId="1946301117">
    <w:abstractNumId w:val="21"/>
  </w:num>
  <w:num w:numId="17" w16cid:durableId="1610356328">
    <w:abstractNumId w:val="13"/>
  </w:num>
  <w:num w:numId="18" w16cid:durableId="1712270319">
    <w:abstractNumId w:val="15"/>
  </w:num>
  <w:num w:numId="19" w16cid:durableId="136533776">
    <w:abstractNumId w:val="11"/>
  </w:num>
  <w:num w:numId="20" w16cid:durableId="1586836506">
    <w:abstractNumId w:val="5"/>
  </w:num>
  <w:num w:numId="21" w16cid:durableId="726415344">
    <w:abstractNumId w:val="10"/>
  </w:num>
  <w:num w:numId="22" w16cid:durableId="1436945309">
    <w:abstractNumId w:val="16"/>
  </w:num>
  <w:num w:numId="23" w16cid:durableId="1191915489">
    <w:abstractNumId w:val="1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sse J. Laaksonen (Nokia)">
    <w15:presenceInfo w15:providerId="AD" w15:userId="S::lasse.j.laaksonen@nokia.com::c6d59511-07eb-45f8-a45c-cf08f7d6eb37"/>
  </w15:person>
  <w15:person w15:author="Eleni Fotopoulou">
    <w15:presenceInfo w15:providerId="AD" w15:userId="S::ZFOTELE@xead.ericsson.com::7f69cc67-4bca-4d77-aab4-cdf3810f2af9"/>
  </w15:person>
  <w15:person w15:author="Fotopoulou, Eleni">
    <w15:presenceInfo w15:providerId="AD" w15:userId="S::eleni.fotopoulou@iis-extern.fraunhofer.de::76ee78b7-df47-499e-8056-aa114be18727"/>
  </w15:person>
  <w15:person w15:author="Vaclav Eksler">
    <w15:presenceInfo w15:providerId="AD" w15:userId="S::ZEKSVAC@xead.ericsson.com::b43e83e2-65bb-422b-8a7f-53e592e37375"/>
  </w15:person>
  <w15:person w15:author="Erik Norvell">
    <w15:presenceInfo w15:providerId="AD" w15:userId="S::erik.norvell@ericsson.com::06324398-c8eb-454c-bc79-d4066e95a572"/>
  </w15:person>
  <w15:person w15:author="EMERIT Marc INNOV/IT-S">
    <w15:presenceInfo w15:providerId="AD" w15:userId="S::marc.emerit@orange.com::3ad28ed5-6dfd-4727-9f5c-3078040f2a24"/>
  </w15:person>
  <w15:person w15:author="Sumeyra Kanik">
    <w15:presenceInfo w15:providerId="AD" w15:userId="S::sumeyra.kanik@ericsson.com::f80f4587-cc02-41f4-8d0e-2480e1d521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22E4A"/>
    <w:rsid w:val="00032490"/>
    <w:rsid w:val="00041A5C"/>
    <w:rsid w:val="000439ED"/>
    <w:rsid w:val="00051ECB"/>
    <w:rsid w:val="00083E68"/>
    <w:rsid w:val="00087287"/>
    <w:rsid w:val="00094C7D"/>
    <w:rsid w:val="000953E5"/>
    <w:rsid w:val="000A6394"/>
    <w:rsid w:val="000B49F6"/>
    <w:rsid w:val="000B7FED"/>
    <w:rsid w:val="000C038A"/>
    <w:rsid w:val="000C4F1A"/>
    <w:rsid w:val="000C651F"/>
    <w:rsid w:val="000C6598"/>
    <w:rsid w:val="000D44B3"/>
    <w:rsid w:val="000E40D7"/>
    <w:rsid w:val="001111CF"/>
    <w:rsid w:val="001254C2"/>
    <w:rsid w:val="00130B75"/>
    <w:rsid w:val="00145D43"/>
    <w:rsid w:val="001509A0"/>
    <w:rsid w:val="0015216B"/>
    <w:rsid w:val="001546C6"/>
    <w:rsid w:val="00180282"/>
    <w:rsid w:val="00192C46"/>
    <w:rsid w:val="001A08B3"/>
    <w:rsid w:val="001A3427"/>
    <w:rsid w:val="001A7B60"/>
    <w:rsid w:val="001B52F0"/>
    <w:rsid w:val="001B7A65"/>
    <w:rsid w:val="001B7CC1"/>
    <w:rsid w:val="001E0DD3"/>
    <w:rsid w:val="001E41F3"/>
    <w:rsid w:val="001F0050"/>
    <w:rsid w:val="001F6CD8"/>
    <w:rsid w:val="00203D78"/>
    <w:rsid w:val="002302DD"/>
    <w:rsid w:val="0024175B"/>
    <w:rsid w:val="00257505"/>
    <w:rsid w:val="0026004D"/>
    <w:rsid w:val="00262A1D"/>
    <w:rsid w:val="002640DD"/>
    <w:rsid w:val="00275D12"/>
    <w:rsid w:val="00280413"/>
    <w:rsid w:val="00284FEB"/>
    <w:rsid w:val="002860C4"/>
    <w:rsid w:val="002B5741"/>
    <w:rsid w:val="002B74FF"/>
    <w:rsid w:val="002C29BE"/>
    <w:rsid w:val="002C45C2"/>
    <w:rsid w:val="002D1288"/>
    <w:rsid w:val="002D396A"/>
    <w:rsid w:val="002E472E"/>
    <w:rsid w:val="00305409"/>
    <w:rsid w:val="00327B90"/>
    <w:rsid w:val="003370D4"/>
    <w:rsid w:val="003443D8"/>
    <w:rsid w:val="00355F07"/>
    <w:rsid w:val="003609EF"/>
    <w:rsid w:val="0036231A"/>
    <w:rsid w:val="00374DD4"/>
    <w:rsid w:val="003776BF"/>
    <w:rsid w:val="0038204D"/>
    <w:rsid w:val="00382677"/>
    <w:rsid w:val="00397C35"/>
    <w:rsid w:val="003A101F"/>
    <w:rsid w:val="003A56DA"/>
    <w:rsid w:val="003B1083"/>
    <w:rsid w:val="003B7311"/>
    <w:rsid w:val="003E1023"/>
    <w:rsid w:val="003E1A36"/>
    <w:rsid w:val="003F3E30"/>
    <w:rsid w:val="00402178"/>
    <w:rsid w:val="00410371"/>
    <w:rsid w:val="004242F1"/>
    <w:rsid w:val="00425FE2"/>
    <w:rsid w:val="00445AF8"/>
    <w:rsid w:val="00453F3E"/>
    <w:rsid w:val="00456346"/>
    <w:rsid w:val="004806E0"/>
    <w:rsid w:val="00483F89"/>
    <w:rsid w:val="004850C5"/>
    <w:rsid w:val="00487C20"/>
    <w:rsid w:val="004B4596"/>
    <w:rsid w:val="004B50C1"/>
    <w:rsid w:val="004B75B7"/>
    <w:rsid w:val="004D0DC2"/>
    <w:rsid w:val="004E0662"/>
    <w:rsid w:val="004E14B5"/>
    <w:rsid w:val="004E7A11"/>
    <w:rsid w:val="004F40D5"/>
    <w:rsid w:val="0050027F"/>
    <w:rsid w:val="005006D6"/>
    <w:rsid w:val="005141D9"/>
    <w:rsid w:val="005144C9"/>
    <w:rsid w:val="0051580D"/>
    <w:rsid w:val="00520CA3"/>
    <w:rsid w:val="00540CEA"/>
    <w:rsid w:val="00547111"/>
    <w:rsid w:val="00550335"/>
    <w:rsid w:val="00562769"/>
    <w:rsid w:val="00563ED4"/>
    <w:rsid w:val="00567A8B"/>
    <w:rsid w:val="005831D2"/>
    <w:rsid w:val="00587CF5"/>
    <w:rsid w:val="00592D74"/>
    <w:rsid w:val="005B3707"/>
    <w:rsid w:val="005C56FD"/>
    <w:rsid w:val="005D6F7A"/>
    <w:rsid w:val="005E2C44"/>
    <w:rsid w:val="005F36FB"/>
    <w:rsid w:val="0061338C"/>
    <w:rsid w:val="00617872"/>
    <w:rsid w:val="00621188"/>
    <w:rsid w:val="006257ED"/>
    <w:rsid w:val="0062700F"/>
    <w:rsid w:val="00644DB7"/>
    <w:rsid w:val="00653DE4"/>
    <w:rsid w:val="00665C47"/>
    <w:rsid w:val="0066607E"/>
    <w:rsid w:val="00694882"/>
    <w:rsid w:val="00695808"/>
    <w:rsid w:val="006A6438"/>
    <w:rsid w:val="006B46FB"/>
    <w:rsid w:val="006E21FB"/>
    <w:rsid w:val="006F24CF"/>
    <w:rsid w:val="006F7EDC"/>
    <w:rsid w:val="00706669"/>
    <w:rsid w:val="0073790B"/>
    <w:rsid w:val="00741C32"/>
    <w:rsid w:val="00742F46"/>
    <w:rsid w:val="00755F1F"/>
    <w:rsid w:val="00761088"/>
    <w:rsid w:val="00792342"/>
    <w:rsid w:val="007932D3"/>
    <w:rsid w:val="007977A8"/>
    <w:rsid w:val="007B512A"/>
    <w:rsid w:val="007C1063"/>
    <w:rsid w:val="007C2097"/>
    <w:rsid w:val="007D6A07"/>
    <w:rsid w:val="007D6A43"/>
    <w:rsid w:val="007E61DB"/>
    <w:rsid w:val="007F7259"/>
    <w:rsid w:val="008040A8"/>
    <w:rsid w:val="00821DBA"/>
    <w:rsid w:val="008273CC"/>
    <w:rsid w:val="008279FA"/>
    <w:rsid w:val="00856858"/>
    <w:rsid w:val="00861060"/>
    <w:rsid w:val="008626E7"/>
    <w:rsid w:val="0086605D"/>
    <w:rsid w:val="00870EE7"/>
    <w:rsid w:val="0087321E"/>
    <w:rsid w:val="00873352"/>
    <w:rsid w:val="0087647F"/>
    <w:rsid w:val="008863B9"/>
    <w:rsid w:val="008A3186"/>
    <w:rsid w:val="008A45A6"/>
    <w:rsid w:val="008D3CCC"/>
    <w:rsid w:val="008F3789"/>
    <w:rsid w:val="008F686C"/>
    <w:rsid w:val="0090588F"/>
    <w:rsid w:val="00906DD8"/>
    <w:rsid w:val="009125D9"/>
    <w:rsid w:val="009148DE"/>
    <w:rsid w:val="00940FAC"/>
    <w:rsid w:val="00941CDA"/>
    <w:rsid w:val="00941E30"/>
    <w:rsid w:val="0095178E"/>
    <w:rsid w:val="00953767"/>
    <w:rsid w:val="00975398"/>
    <w:rsid w:val="00975519"/>
    <w:rsid w:val="009777D9"/>
    <w:rsid w:val="00986540"/>
    <w:rsid w:val="00991B88"/>
    <w:rsid w:val="00992F0B"/>
    <w:rsid w:val="009A5753"/>
    <w:rsid w:val="009A579D"/>
    <w:rsid w:val="009B1B45"/>
    <w:rsid w:val="009B6CB8"/>
    <w:rsid w:val="009E3297"/>
    <w:rsid w:val="009F6258"/>
    <w:rsid w:val="009F72DA"/>
    <w:rsid w:val="009F734F"/>
    <w:rsid w:val="00A133F1"/>
    <w:rsid w:val="00A20057"/>
    <w:rsid w:val="00A246B6"/>
    <w:rsid w:val="00A30DB2"/>
    <w:rsid w:val="00A35934"/>
    <w:rsid w:val="00A360F5"/>
    <w:rsid w:val="00A366D0"/>
    <w:rsid w:val="00A47606"/>
    <w:rsid w:val="00A47E70"/>
    <w:rsid w:val="00A50A52"/>
    <w:rsid w:val="00A50CF0"/>
    <w:rsid w:val="00A5B864"/>
    <w:rsid w:val="00A7671C"/>
    <w:rsid w:val="00A825D4"/>
    <w:rsid w:val="00A8518C"/>
    <w:rsid w:val="00A968FB"/>
    <w:rsid w:val="00AA2CBC"/>
    <w:rsid w:val="00AA7C1A"/>
    <w:rsid w:val="00AB45A2"/>
    <w:rsid w:val="00AC1AA4"/>
    <w:rsid w:val="00AC5820"/>
    <w:rsid w:val="00AD1CD8"/>
    <w:rsid w:val="00AD4A08"/>
    <w:rsid w:val="00B039F7"/>
    <w:rsid w:val="00B22E51"/>
    <w:rsid w:val="00B258BB"/>
    <w:rsid w:val="00B36AD1"/>
    <w:rsid w:val="00B4321F"/>
    <w:rsid w:val="00B62215"/>
    <w:rsid w:val="00B643CE"/>
    <w:rsid w:val="00B65004"/>
    <w:rsid w:val="00B65F21"/>
    <w:rsid w:val="00B66EE7"/>
    <w:rsid w:val="00B67B97"/>
    <w:rsid w:val="00B82588"/>
    <w:rsid w:val="00B82745"/>
    <w:rsid w:val="00B8307D"/>
    <w:rsid w:val="00B851B6"/>
    <w:rsid w:val="00B86979"/>
    <w:rsid w:val="00B968C8"/>
    <w:rsid w:val="00BA181B"/>
    <w:rsid w:val="00BA2B87"/>
    <w:rsid w:val="00BA3EC5"/>
    <w:rsid w:val="00BA51D9"/>
    <w:rsid w:val="00BB5643"/>
    <w:rsid w:val="00BB5DFC"/>
    <w:rsid w:val="00BB6E43"/>
    <w:rsid w:val="00BD05E1"/>
    <w:rsid w:val="00BD279D"/>
    <w:rsid w:val="00BD53D7"/>
    <w:rsid w:val="00BD6BB8"/>
    <w:rsid w:val="00BF1480"/>
    <w:rsid w:val="00BF28C8"/>
    <w:rsid w:val="00BF5BE2"/>
    <w:rsid w:val="00C02EB0"/>
    <w:rsid w:val="00C11FC0"/>
    <w:rsid w:val="00C12FF8"/>
    <w:rsid w:val="00C23E7D"/>
    <w:rsid w:val="00C251D1"/>
    <w:rsid w:val="00C5174A"/>
    <w:rsid w:val="00C5768E"/>
    <w:rsid w:val="00C61670"/>
    <w:rsid w:val="00C641AC"/>
    <w:rsid w:val="00C66BA2"/>
    <w:rsid w:val="00C73854"/>
    <w:rsid w:val="00C806DE"/>
    <w:rsid w:val="00C870F6"/>
    <w:rsid w:val="00C90283"/>
    <w:rsid w:val="00C94E0E"/>
    <w:rsid w:val="00C95985"/>
    <w:rsid w:val="00CA2983"/>
    <w:rsid w:val="00CC5026"/>
    <w:rsid w:val="00CC68D0"/>
    <w:rsid w:val="00CD6E1C"/>
    <w:rsid w:val="00CE5079"/>
    <w:rsid w:val="00CF2713"/>
    <w:rsid w:val="00CF39F2"/>
    <w:rsid w:val="00D03F9A"/>
    <w:rsid w:val="00D04157"/>
    <w:rsid w:val="00D06D51"/>
    <w:rsid w:val="00D24991"/>
    <w:rsid w:val="00D32EAA"/>
    <w:rsid w:val="00D4308B"/>
    <w:rsid w:val="00D45603"/>
    <w:rsid w:val="00D50255"/>
    <w:rsid w:val="00D66520"/>
    <w:rsid w:val="00D6690A"/>
    <w:rsid w:val="00D80124"/>
    <w:rsid w:val="00D84AE9"/>
    <w:rsid w:val="00D95E6F"/>
    <w:rsid w:val="00DA2E59"/>
    <w:rsid w:val="00DB5C6D"/>
    <w:rsid w:val="00DC2380"/>
    <w:rsid w:val="00DC6F62"/>
    <w:rsid w:val="00DC76F1"/>
    <w:rsid w:val="00DD36DC"/>
    <w:rsid w:val="00DE34CF"/>
    <w:rsid w:val="00DF5EEF"/>
    <w:rsid w:val="00E024EC"/>
    <w:rsid w:val="00E0713E"/>
    <w:rsid w:val="00E13F3D"/>
    <w:rsid w:val="00E25512"/>
    <w:rsid w:val="00E34898"/>
    <w:rsid w:val="00E60E81"/>
    <w:rsid w:val="00E62D7A"/>
    <w:rsid w:val="00EA1152"/>
    <w:rsid w:val="00EA3A02"/>
    <w:rsid w:val="00EB09B7"/>
    <w:rsid w:val="00EC3BA8"/>
    <w:rsid w:val="00EC7174"/>
    <w:rsid w:val="00EE2487"/>
    <w:rsid w:val="00EE311B"/>
    <w:rsid w:val="00EE7D7C"/>
    <w:rsid w:val="00F000B9"/>
    <w:rsid w:val="00F152D8"/>
    <w:rsid w:val="00F20EB1"/>
    <w:rsid w:val="00F22F24"/>
    <w:rsid w:val="00F25D98"/>
    <w:rsid w:val="00F300FB"/>
    <w:rsid w:val="00F35538"/>
    <w:rsid w:val="00F57641"/>
    <w:rsid w:val="00F61657"/>
    <w:rsid w:val="00F7219E"/>
    <w:rsid w:val="00F851AD"/>
    <w:rsid w:val="00F918C0"/>
    <w:rsid w:val="00F957C2"/>
    <w:rsid w:val="00FA1733"/>
    <w:rsid w:val="00FB6386"/>
    <w:rsid w:val="00FE1239"/>
    <w:rsid w:val="00FF177E"/>
    <w:rsid w:val="09575512"/>
    <w:rsid w:val="0BB177C5"/>
    <w:rsid w:val="163266FF"/>
    <w:rsid w:val="1792A3B3"/>
    <w:rsid w:val="18F23180"/>
    <w:rsid w:val="1CFAD067"/>
    <w:rsid w:val="24E4BBDE"/>
    <w:rsid w:val="27BE4FA0"/>
    <w:rsid w:val="3373FA08"/>
    <w:rsid w:val="33E20159"/>
    <w:rsid w:val="35D12302"/>
    <w:rsid w:val="36ECCA42"/>
    <w:rsid w:val="3D29E628"/>
    <w:rsid w:val="3F92B7BB"/>
    <w:rsid w:val="4A4B0A82"/>
    <w:rsid w:val="4AF2C196"/>
    <w:rsid w:val="4CF5F503"/>
    <w:rsid w:val="4D660F2A"/>
    <w:rsid w:val="502ADB5C"/>
    <w:rsid w:val="58F56E81"/>
    <w:rsid w:val="62D65621"/>
    <w:rsid w:val="68A46B2B"/>
    <w:rsid w:val="6A92D9F0"/>
    <w:rsid w:val="7013AA10"/>
    <w:rsid w:val="73727C4B"/>
    <w:rsid w:val="78133F0C"/>
    <w:rsid w:val="78545812"/>
    <w:rsid w:val="79002CE5"/>
    <w:rsid w:val="7D942501"/>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7FED"/>
    <w:pPr>
      <w:spacing w:after="180"/>
    </w:pPr>
    <w:rPr>
      <w:rFonts w:ascii="Times New Roman" w:hAnsi="Times New Roman"/>
      <w:lang w:val="en-GB" w:eastAsia="en-US"/>
    </w:rPr>
  </w:style>
  <w:style w:type="paragraph" w:styleId="Heading1">
    <w:name w:val="heading 1"/>
    <w:next w:val="Normal"/>
    <w:link w:val="Heading1Char"/>
    <w:qFormat/>
    <w:rsid w:val="000B7FED"/>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Heading2">
    <w:name w:val="heading 2"/>
    <w:basedOn w:val="Heading1"/>
    <w:next w:val="Normal"/>
    <w:link w:val="Heading2Char"/>
    <w:qFormat/>
    <w:rsid w:val="000B7FED"/>
    <w:pPr>
      <w:pBdr>
        <w:top w:val="none" w:sz="0" w:space="0" w:color="auto"/>
      </w:pBdr>
      <w:spacing w:before="180"/>
      <w:outlineLvl w:val="1"/>
    </w:pPr>
    <w:rPr>
      <w:sz w:val="32"/>
    </w:rPr>
  </w:style>
  <w:style w:type="paragraph" w:styleId="Heading3">
    <w:name w:val="heading 3"/>
    <w:basedOn w:val="Heading2"/>
    <w:next w:val="Normal"/>
    <w:link w:val="Heading3Char"/>
    <w:qFormat/>
    <w:rsid w:val="000B7FED"/>
    <w:pPr>
      <w:spacing w:before="120"/>
      <w:outlineLvl w:val="2"/>
    </w:pPr>
    <w:rPr>
      <w:sz w:val="28"/>
    </w:rPr>
  </w:style>
  <w:style w:type="paragraph" w:styleId="Heading4">
    <w:name w:val="heading 4"/>
    <w:aliases w:val="H4,h4,H41"/>
    <w:basedOn w:val="Heading3"/>
    <w:next w:val="Normal"/>
    <w:link w:val="Heading4Char"/>
    <w:qFormat/>
    <w:rsid w:val="000B7FED"/>
    <w:pPr>
      <w:ind w:left="1418" w:hanging="1418"/>
      <w:outlineLvl w:val="3"/>
    </w:pPr>
    <w:rPr>
      <w:sz w:val="24"/>
    </w:rPr>
  </w:style>
  <w:style w:type="paragraph" w:styleId="Heading5">
    <w:name w:val="heading 5"/>
    <w:basedOn w:val="Heading4"/>
    <w:next w:val="Normal"/>
    <w:link w:val="Heading5Char"/>
    <w:qFormat/>
    <w:rsid w:val="000B7FED"/>
    <w:pPr>
      <w:ind w:left="1701" w:hanging="1701"/>
      <w:outlineLvl w:val="4"/>
    </w:pPr>
    <w:rPr>
      <w:sz w:val="22"/>
    </w:rPr>
  </w:style>
  <w:style w:type="paragraph" w:styleId="Heading6">
    <w:name w:val="heading 6"/>
    <w:basedOn w:val="H6"/>
    <w:next w:val="Normal"/>
    <w:link w:val="Heading6Char"/>
    <w:qFormat/>
    <w:rsid w:val="000B7FED"/>
    <w:pPr>
      <w:outlineLvl w:val="5"/>
    </w:pPr>
  </w:style>
  <w:style w:type="paragraph" w:styleId="Heading7">
    <w:name w:val="heading 7"/>
    <w:basedOn w:val="H6"/>
    <w:next w:val="Normal"/>
    <w:link w:val="Heading7Char"/>
    <w:qFormat/>
    <w:rsid w:val="000B7FED"/>
    <w:pPr>
      <w:outlineLvl w:val="6"/>
    </w:pPr>
  </w:style>
  <w:style w:type="paragraph" w:styleId="Heading8">
    <w:name w:val="heading 8"/>
    <w:basedOn w:val="Heading1"/>
    <w:next w:val="Normal"/>
    <w:link w:val="Heading8Char"/>
    <w:qFormat/>
    <w:rsid w:val="000B7FED"/>
    <w:pPr>
      <w:ind w:left="0" w:firstLine="0"/>
      <w:outlineLvl w:val="7"/>
    </w:pPr>
  </w:style>
  <w:style w:type="paragraph" w:styleId="Heading9">
    <w:name w:val="heading 9"/>
    <w:basedOn w:val="Heading8"/>
    <w:next w:val="Normal"/>
    <w:link w:val="Heading9Char"/>
    <w:qFormat/>
    <w:rsid w:val="000B7FE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uiPriority w:val="39"/>
    <w:rsid w:val="000B7FED"/>
    <w:pPr>
      <w:spacing w:before="180"/>
      <w:ind w:left="2693" w:hanging="2693"/>
    </w:pPr>
    <w:rPr>
      <w:b/>
    </w:rPr>
  </w:style>
  <w:style w:type="paragraph" w:styleId="TOC1">
    <w:name w:val="toc 1"/>
    <w:uiPriority w:val="39"/>
    <w:rsid w:val="000B7FED"/>
    <w:pPr>
      <w:keepNext/>
      <w:keepLines/>
      <w:widowControl w:val="0"/>
      <w:tabs>
        <w:tab w:val="right" w:leader="dot" w:pos="9639"/>
      </w:tabs>
      <w:spacing w:before="120"/>
      <w:ind w:left="567" w:right="425" w:hanging="567"/>
    </w:pPr>
    <w:rPr>
      <w:rFonts w:ascii="Times New Roman" w:hAnsi="Times New Roman"/>
      <w:noProof/>
      <w:sz w:val="22"/>
      <w:lang w:val="en-GB" w:eastAsia="en-US"/>
    </w:rPr>
  </w:style>
  <w:style w:type="paragraph" w:customStyle="1" w:styleId="ZT">
    <w:name w:val="ZT"/>
    <w:rsid w:val="000B7FED"/>
    <w:pPr>
      <w:framePr w:wrap="notBeside" w:hAnchor="margin" w:yAlign="center"/>
      <w:widowControl w:val="0"/>
      <w:spacing w:line="240" w:lineRule="atLeast"/>
      <w:jc w:val="right"/>
    </w:pPr>
    <w:rPr>
      <w:rFonts w:ascii="Arial" w:hAnsi="Arial"/>
      <w:b/>
      <w:sz w:val="34"/>
      <w:lang w:val="en-GB" w:eastAsia="en-US"/>
    </w:rPr>
  </w:style>
  <w:style w:type="paragraph" w:styleId="TOC5">
    <w:name w:val="toc 5"/>
    <w:basedOn w:val="TOC4"/>
    <w:uiPriority w:val="39"/>
    <w:rsid w:val="000B7FED"/>
    <w:pPr>
      <w:ind w:left="1701" w:hanging="1701"/>
    </w:pPr>
  </w:style>
  <w:style w:type="paragraph" w:styleId="TOC4">
    <w:name w:val="toc 4"/>
    <w:basedOn w:val="TOC3"/>
    <w:uiPriority w:val="39"/>
    <w:rsid w:val="000B7FED"/>
    <w:pPr>
      <w:ind w:left="1418" w:hanging="1418"/>
    </w:pPr>
  </w:style>
  <w:style w:type="paragraph" w:styleId="TOC3">
    <w:name w:val="toc 3"/>
    <w:basedOn w:val="TOC2"/>
    <w:uiPriority w:val="39"/>
    <w:rsid w:val="000B7FED"/>
    <w:pPr>
      <w:ind w:left="1134" w:hanging="1134"/>
    </w:pPr>
  </w:style>
  <w:style w:type="paragraph" w:styleId="TOC2">
    <w:name w:val="toc 2"/>
    <w:basedOn w:val="TOC1"/>
    <w:uiPriority w:val="39"/>
    <w:rsid w:val="000B7FED"/>
    <w:pPr>
      <w:keepNext w:val="0"/>
      <w:spacing w:before="0"/>
      <w:ind w:left="851" w:hanging="851"/>
    </w:pPr>
    <w:rPr>
      <w:sz w:val="20"/>
    </w:rPr>
  </w:style>
  <w:style w:type="paragraph" w:styleId="Index2">
    <w:name w:val="index 2"/>
    <w:basedOn w:val="Index1"/>
    <w:rsid w:val="000B7FED"/>
    <w:pPr>
      <w:ind w:left="284"/>
    </w:pPr>
  </w:style>
  <w:style w:type="paragraph" w:styleId="Index1">
    <w:name w:val="index 1"/>
    <w:basedOn w:val="Normal"/>
    <w:rsid w:val="000B7FED"/>
    <w:pPr>
      <w:keepLines/>
      <w:spacing w:after="0"/>
    </w:pPr>
  </w:style>
  <w:style w:type="paragraph" w:customStyle="1" w:styleId="ZH">
    <w:name w:val="ZH"/>
    <w:rsid w:val="000B7FED"/>
    <w:pPr>
      <w:framePr w:wrap="notBeside" w:vAnchor="page" w:hAnchor="margin" w:xAlign="center" w:y="6805"/>
      <w:widowControl w:val="0"/>
    </w:pPr>
    <w:rPr>
      <w:rFonts w:ascii="Arial" w:hAnsi="Arial"/>
      <w:noProof/>
      <w:lang w:val="en-GB" w:eastAsia="en-US"/>
    </w:rPr>
  </w:style>
  <w:style w:type="paragraph" w:customStyle="1" w:styleId="TT">
    <w:name w:val="TT"/>
    <w:basedOn w:val="Heading1"/>
    <w:next w:val="Normal"/>
    <w:rsid w:val="000B7FED"/>
    <w:pPr>
      <w:outlineLvl w:val="9"/>
    </w:pPr>
  </w:style>
  <w:style w:type="paragraph" w:styleId="ListNumber2">
    <w:name w:val="List Number 2"/>
    <w:basedOn w:val="ListNumber"/>
    <w:rsid w:val="000B7FED"/>
    <w:pPr>
      <w:ind w:left="851"/>
    </w:pPr>
  </w:style>
  <w:style w:type="paragraph" w:styleId="Header">
    <w:name w:val="header"/>
    <w:link w:val="HeaderChar11"/>
    <w:rsid w:val="000B7FED"/>
    <w:pPr>
      <w:widowControl w:val="0"/>
    </w:pPr>
    <w:rPr>
      <w:rFonts w:ascii="Arial" w:hAnsi="Arial"/>
      <w:b/>
      <w:noProof/>
      <w:sz w:val="18"/>
      <w:lang w:val="en-GB" w:eastAsia="en-US"/>
    </w:rPr>
  </w:style>
  <w:style w:type="character" w:styleId="FootnoteReference">
    <w:name w:val="footnote reference"/>
    <w:rsid w:val="000B7FED"/>
    <w:rPr>
      <w:b/>
      <w:position w:val="6"/>
      <w:sz w:val="16"/>
    </w:rPr>
  </w:style>
  <w:style w:type="paragraph" w:styleId="FootnoteText">
    <w:name w:val="footnote text"/>
    <w:basedOn w:val="Normal"/>
    <w:link w:val="FootnoteTextChar"/>
    <w:rsid w:val="000B7FED"/>
    <w:pPr>
      <w:keepLines/>
      <w:spacing w:after="0"/>
      <w:ind w:left="454" w:hanging="454"/>
    </w:pPr>
    <w:rPr>
      <w:sz w:val="16"/>
    </w:rPr>
  </w:style>
  <w:style w:type="paragraph" w:customStyle="1" w:styleId="TAH">
    <w:name w:val="TAH"/>
    <w:basedOn w:val="TAC"/>
    <w:qFormat/>
    <w:rsid w:val="000B7FED"/>
    <w:rPr>
      <w:b/>
    </w:rPr>
  </w:style>
  <w:style w:type="paragraph" w:customStyle="1" w:styleId="TAC">
    <w:name w:val="TAC"/>
    <w:basedOn w:val="TAL"/>
    <w:qFormat/>
    <w:rsid w:val="000B7FED"/>
    <w:pPr>
      <w:jc w:val="center"/>
    </w:pPr>
  </w:style>
  <w:style w:type="paragraph" w:customStyle="1" w:styleId="TF">
    <w:name w:val="TF"/>
    <w:basedOn w:val="TH"/>
    <w:qFormat/>
    <w:rsid w:val="000B7FED"/>
    <w:pPr>
      <w:keepNext w:val="0"/>
      <w:spacing w:before="0" w:after="240"/>
    </w:pPr>
  </w:style>
  <w:style w:type="paragraph" w:customStyle="1" w:styleId="NO">
    <w:name w:val="NO"/>
    <w:basedOn w:val="Normal"/>
    <w:link w:val="NOChar"/>
    <w:rsid w:val="000B7FED"/>
    <w:pPr>
      <w:keepLines/>
      <w:ind w:left="1135" w:hanging="851"/>
    </w:pPr>
  </w:style>
  <w:style w:type="paragraph" w:styleId="TOC9">
    <w:name w:val="toc 9"/>
    <w:basedOn w:val="TOC8"/>
    <w:uiPriority w:val="39"/>
    <w:rsid w:val="000B7FED"/>
    <w:pPr>
      <w:ind w:left="1418" w:hanging="1418"/>
    </w:pPr>
  </w:style>
  <w:style w:type="paragraph" w:customStyle="1" w:styleId="EX">
    <w:name w:val="EX"/>
    <w:basedOn w:val="Normal"/>
    <w:rsid w:val="000B7FED"/>
    <w:pPr>
      <w:keepLines/>
      <w:ind w:left="1702" w:hanging="1418"/>
    </w:pPr>
  </w:style>
  <w:style w:type="paragraph" w:customStyle="1" w:styleId="FP">
    <w:name w:val="FP"/>
    <w:basedOn w:val="Normal"/>
    <w:rsid w:val="000B7FED"/>
    <w:pPr>
      <w:spacing w:after="0"/>
    </w:pPr>
  </w:style>
  <w:style w:type="paragraph" w:customStyle="1" w:styleId="LD">
    <w:name w:val="LD"/>
    <w:rsid w:val="000B7FED"/>
    <w:pPr>
      <w:keepNext/>
      <w:keepLines/>
      <w:spacing w:line="180" w:lineRule="exact"/>
    </w:pPr>
    <w:rPr>
      <w:rFonts w:ascii="MS LineDraw" w:hAnsi="MS LineDraw"/>
      <w:noProof/>
      <w:lang w:val="en-GB" w:eastAsia="en-US"/>
    </w:rPr>
  </w:style>
  <w:style w:type="paragraph" w:customStyle="1" w:styleId="NW">
    <w:name w:val="NW"/>
    <w:basedOn w:val="NO"/>
    <w:rsid w:val="000B7FED"/>
    <w:pPr>
      <w:spacing w:after="0"/>
    </w:pPr>
  </w:style>
  <w:style w:type="paragraph" w:customStyle="1" w:styleId="EW">
    <w:name w:val="EW"/>
    <w:basedOn w:val="EX"/>
    <w:rsid w:val="000B7FED"/>
    <w:pPr>
      <w:spacing w:after="0"/>
    </w:pPr>
  </w:style>
  <w:style w:type="paragraph" w:styleId="TOC6">
    <w:name w:val="toc 6"/>
    <w:basedOn w:val="TOC5"/>
    <w:next w:val="Normal"/>
    <w:uiPriority w:val="39"/>
    <w:rsid w:val="000B7FED"/>
    <w:pPr>
      <w:ind w:left="1985" w:hanging="1985"/>
    </w:pPr>
  </w:style>
  <w:style w:type="paragraph" w:styleId="TOC7">
    <w:name w:val="toc 7"/>
    <w:basedOn w:val="TOC6"/>
    <w:next w:val="Normal"/>
    <w:uiPriority w:val="39"/>
    <w:rsid w:val="000B7FED"/>
    <w:pPr>
      <w:ind w:left="2268" w:hanging="2268"/>
    </w:pPr>
  </w:style>
  <w:style w:type="paragraph" w:styleId="ListBullet2">
    <w:name w:val="List Bullet 2"/>
    <w:basedOn w:val="ListBullet"/>
    <w:rsid w:val="000B7FED"/>
    <w:pPr>
      <w:ind w:left="851"/>
    </w:pPr>
  </w:style>
  <w:style w:type="paragraph" w:styleId="ListBullet3">
    <w:name w:val="List Bullet 3"/>
    <w:basedOn w:val="ListBullet2"/>
    <w:rsid w:val="000B7FED"/>
    <w:pPr>
      <w:ind w:left="1135"/>
    </w:pPr>
  </w:style>
  <w:style w:type="paragraph" w:styleId="ListNumber">
    <w:name w:val="List Number"/>
    <w:basedOn w:val="List"/>
    <w:rsid w:val="000B7FED"/>
  </w:style>
  <w:style w:type="paragraph" w:customStyle="1" w:styleId="EQ">
    <w:name w:val="EQ"/>
    <w:basedOn w:val="Normal"/>
    <w:next w:val="Normal"/>
    <w:link w:val="EQZchn"/>
    <w:qFormat/>
    <w:rsid w:val="000B7FED"/>
    <w:pPr>
      <w:keepLines/>
      <w:tabs>
        <w:tab w:val="center" w:pos="4536"/>
        <w:tab w:val="right" w:pos="9072"/>
      </w:tabs>
    </w:pPr>
    <w:rPr>
      <w:noProof/>
    </w:rPr>
  </w:style>
  <w:style w:type="paragraph" w:customStyle="1" w:styleId="TH">
    <w:name w:val="TH"/>
    <w:basedOn w:val="Normal"/>
    <w:link w:val="THChar"/>
    <w:qFormat/>
    <w:rsid w:val="000B7FED"/>
    <w:pPr>
      <w:keepNext/>
      <w:keepLines/>
      <w:spacing w:before="60"/>
      <w:jc w:val="center"/>
    </w:pPr>
    <w:rPr>
      <w:rFonts w:ascii="Arial" w:hAnsi="Arial"/>
      <w:b/>
    </w:rPr>
  </w:style>
  <w:style w:type="paragraph" w:customStyle="1" w:styleId="NF">
    <w:name w:val="NF"/>
    <w:basedOn w:val="NO"/>
    <w:rsid w:val="000B7FED"/>
    <w:pPr>
      <w:keepNext/>
      <w:spacing w:after="0"/>
    </w:pPr>
    <w:rPr>
      <w:rFonts w:ascii="Arial" w:hAnsi="Arial"/>
      <w:sz w:val="18"/>
    </w:rPr>
  </w:style>
  <w:style w:type="paragraph" w:customStyle="1" w:styleId="PL">
    <w:name w:val="PL"/>
    <w:rsid w:val="000B7FE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rsid w:val="000B7FED"/>
    <w:pPr>
      <w:jc w:val="right"/>
    </w:pPr>
  </w:style>
  <w:style w:type="paragraph" w:customStyle="1" w:styleId="H6">
    <w:name w:val="H6"/>
    <w:basedOn w:val="Heading5"/>
    <w:next w:val="Normal"/>
    <w:link w:val="H6Char"/>
    <w:rsid w:val="000B7FED"/>
    <w:pPr>
      <w:ind w:left="1985" w:hanging="1985"/>
      <w:outlineLvl w:val="9"/>
    </w:pPr>
    <w:rPr>
      <w:sz w:val="20"/>
    </w:rPr>
  </w:style>
  <w:style w:type="paragraph" w:customStyle="1" w:styleId="TAN">
    <w:name w:val="TAN"/>
    <w:basedOn w:val="TAL"/>
    <w:rsid w:val="000B7FED"/>
    <w:pPr>
      <w:ind w:left="851" w:hanging="851"/>
    </w:pPr>
  </w:style>
  <w:style w:type="paragraph" w:customStyle="1" w:styleId="TAL">
    <w:name w:val="TAL"/>
    <w:basedOn w:val="Normal"/>
    <w:rsid w:val="000B7FED"/>
    <w:pPr>
      <w:keepNext/>
      <w:keepLines/>
      <w:spacing w:after="0"/>
    </w:pPr>
    <w:rPr>
      <w:rFonts w:ascii="Arial" w:hAnsi="Arial"/>
      <w:sz w:val="18"/>
    </w:rPr>
  </w:style>
  <w:style w:type="paragraph" w:customStyle="1" w:styleId="ZA">
    <w:name w:val="ZA"/>
    <w:rsid w:val="000B7FED"/>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0B7FED"/>
    <w:pPr>
      <w:framePr w:w="10206" w:h="284" w:hRule="exact" w:wrap="notBeside" w:vAnchor="page" w:hAnchor="margin" w:y="1986"/>
      <w:widowControl w:val="0"/>
      <w:ind w:right="28"/>
      <w:jc w:val="right"/>
    </w:pPr>
    <w:rPr>
      <w:rFonts w:ascii="Arial" w:hAnsi="Arial"/>
      <w:i/>
      <w:noProof/>
      <w:lang w:val="en-GB" w:eastAsia="en-US"/>
    </w:rPr>
  </w:style>
  <w:style w:type="paragraph" w:customStyle="1" w:styleId="ZD">
    <w:name w:val="ZD"/>
    <w:rsid w:val="000B7FED"/>
    <w:pPr>
      <w:framePr w:wrap="notBeside" w:vAnchor="page" w:hAnchor="margin" w:y="15764"/>
      <w:widowControl w:val="0"/>
    </w:pPr>
    <w:rPr>
      <w:rFonts w:ascii="Arial" w:hAnsi="Arial"/>
      <w:noProof/>
      <w:sz w:val="32"/>
      <w:lang w:val="en-GB" w:eastAsia="en-US"/>
    </w:rPr>
  </w:style>
  <w:style w:type="paragraph" w:customStyle="1" w:styleId="ZU">
    <w:name w:val="ZU"/>
    <w:rsid w:val="000B7FED"/>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ZV">
    <w:name w:val="ZV"/>
    <w:basedOn w:val="ZU"/>
    <w:rsid w:val="000B7FED"/>
    <w:pPr>
      <w:framePr w:wrap="notBeside" w:y="16161"/>
    </w:pPr>
  </w:style>
  <w:style w:type="character" w:customStyle="1" w:styleId="ZGSM">
    <w:name w:val="ZGSM"/>
    <w:rsid w:val="000B7FED"/>
  </w:style>
  <w:style w:type="paragraph" w:styleId="List2">
    <w:name w:val="List 2"/>
    <w:basedOn w:val="List"/>
    <w:rsid w:val="000B7FED"/>
    <w:pPr>
      <w:ind w:left="851"/>
    </w:pPr>
  </w:style>
  <w:style w:type="paragraph" w:customStyle="1" w:styleId="ZG">
    <w:name w:val="ZG"/>
    <w:rsid w:val="000B7FED"/>
    <w:pPr>
      <w:framePr w:wrap="notBeside" w:vAnchor="page" w:hAnchor="margin" w:xAlign="right" w:y="6805"/>
      <w:widowControl w:val="0"/>
      <w:jc w:val="right"/>
    </w:pPr>
    <w:rPr>
      <w:rFonts w:ascii="Arial" w:hAnsi="Arial"/>
      <w:noProof/>
      <w:lang w:val="en-GB" w:eastAsia="en-US"/>
    </w:rPr>
  </w:style>
  <w:style w:type="paragraph" w:styleId="List3">
    <w:name w:val="List 3"/>
    <w:basedOn w:val="List2"/>
    <w:rsid w:val="000B7FED"/>
    <w:pPr>
      <w:ind w:left="1135"/>
    </w:pPr>
  </w:style>
  <w:style w:type="paragraph" w:styleId="List4">
    <w:name w:val="List 4"/>
    <w:basedOn w:val="List3"/>
    <w:rsid w:val="000B7FED"/>
    <w:pPr>
      <w:ind w:left="1418"/>
    </w:pPr>
  </w:style>
  <w:style w:type="paragraph" w:styleId="List5">
    <w:name w:val="List 5"/>
    <w:basedOn w:val="List4"/>
    <w:rsid w:val="000B7FED"/>
    <w:pPr>
      <w:ind w:left="1702"/>
    </w:pPr>
  </w:style>
  <w:style w:type="paragraph" w:customStyle="1" w:styleId="EditorsNote">
    <w:name w:val="Editor's Note"/>
    <w:basedOn w:val="NO"/>
    <w:rsid w:val="000B7FED"/>
    <w:rPr>
      <w:color w:val="FF0000"/>
    </w:rPr>
  </w:style>
  <w:style w:type="paragraph" w:styleId="List">
    <w:name w:val="List"/>
    <w:basedOn w:val="Normal"/>
    <w:rsid w:val="000B7FED"/>
    <w:pPr>
      <w:ind w:left="568" w:hanging="284"/>
    </w:pPr>
  </w:style>
  <w:style w:type="paragraph" w:styleId="ListBullet">
    <w:name w:val="List Bullet"/>
    <w:basedOn w:val="List"/>
    <w:rsid w:val="000B7FED"/>
  </w:style>
  <w:style w:type="paragraph" w:styleId="ListBullet4">
    <w:name w:val="List Bullet 4"/>
    <w:basedOn w:val="ListBullet3"/>
    <w:rsid w:val="000B7FED"/>
    <w:pPr>
      <w:ind w:left="1418"/>
    </w:pPr>
  </w:style>
  <w:style w:type="paragraph" w:styleId="ListBullet5">
    <w:name w:val="List Bullet 5"/>
    <w:basedOn w:val="ListBullet4"/>
    <w:rsid w:val="000B7FED"/>
    <w:pPr>
      <w:ind w:left="1702"/>
    </w:pPr>
  </w:style>
  <w:style w:type="paragraph" w:customStyle="1" w:styleId="B1">
    <w:name w:val="B1"/>
    <w:basedOn w:val="List"/>
    <w:link w:val="B1Char"/>
    <w:rsid w:val="000B7FED"/>
  </w:style>
  <w:style w:type="paragraph" w:customStyle="1" w:styleId="B2">
    <w:name w:val="B2"/>
    <w:basedOn w:val="List2"/>
    <w:rsid w:val="000B7FED"/>
  </w:style>
  <w:style w:type="paragraph" w:customStyle="1" w:styleId="B3">
    <w:name w:val="B3"/>
    <w:basedOn w:val="List3"/>
    <w:rsid w:val="000B7FED"/>
  </w:style>
  <w:style w:type="paragraph" w:customStyle="1" w:styleId="B4">
    <w:name w:val="B4"/>
    <w:basedOn w:val="List4"/>
    <w:rsid w:val="000B7FED"/>
  </w:style>
  <w:style w:type="paragraph" w:customStyle="1" w:styleId="B5">
    <w:name w:val="B5"/>
    <w:basedOn w:val="List5"/>
    <w:rsid w:val="000B7FED"/>
  </w:style>
  <w:style w:type="paragraph" w:styleId="Footer">
    <w:name w:val="footer"/>
    <w:basedOn w:val="Header"/>
    <w:link w:val="FooterChar11"/>
    <w:rsid w:val="000B7FED"/>
    <w:pPr>
      <w:jc w:val="center"/>
    </w:pPr>
    <w:rPr>
      <w:i/>
    </w:rPr>
  </w:style>
  <w:style w:type="paragraph" w:customStyle="1" w:styleId="ZTD">
    <w:name w:val="ZTD"/>
    <w:basedOn w:val="ZB"/>
    <w:rsid w:val="000B7FED"/>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CommentReference">
    <w:name w:val="annotation reference"/>
    <w:rsid w:val="000B7FED"/>
    <w:rPr>
      <w:sz w:val="16"/>
    </w:rPr>
  </w:style>
  <w:style w:type="paragraph" w:styleId="CommentText">
    <w:name w:val="annotation text"/>
    <w:basedOn w:val="Normal"/>
    <w:link w:val="CommentTextChar"/>
    <w:rsid w:val="000B7FED"/>
  </w:style>
  <w:style w:type="character" w:styleId="FollowedHyperlink">
    <w:name w:val="FollowedHyperlink"/>
    <w:rsid w:val="000B7FED"/>
    <w:rPr>
      <w:color w:val="800080"/>
      <w:u w:val="single"/>
    </w:rPr>
  </w:style>
  <w:style w:type="paragraph" w:styleId="BalloonText">
    <w:name w:val="Balloon Text"/>
    <w:basedOn w:val="Normal"/>
    <w:link w:val="BalloonTextChar"/>
    <w:semiHidden/>
    <w:rsid w:val="000B7FED"/>
    <w:rPr>
      <w:rFonts w:ascii="Tahoma" w:hAnsi="Tahoma" w:cs="Tahoma"/>
      <w:sz w:val="16"/>
      <w:szCs w:val="16"/>
    </w:rPr>
  </w:style>
  <w:style w:type="paragraph" w:styleId="CommentSubject">
    <w:name w:val="annotation subject"/>
    <w:basedOn w:val="CommentText"/>
    <w:next w:val="CommentText"/>
    <w:link w:val="CommentSubjectChar"/>
    <w:uiPriority w:val="99"/>
    <w:rsid w:val="000B7FED"/>
    <w:rPr>
      <w:b/>
      <w:bCs/>
    </w:rPr>
  </w:style>
  <w:style w:type="paragraph" w:styleId="DocumentMap">
    <w:name w:val="Document Map"/>
    <w:basedOn w:val="Normal"/>
    <w:link w:val="DocumentMapChar"/>
    <w:rsid w:val="005E2C44"/>
    <w:pPr>
      <w:shd w:val="clear" w:color="auto" w:fill="000080"/>
    </w:pPr>
    <w:rPr>
      <w:rFonts w:ascii="Tahoma" w:hAnsi="Tahoma" w:cs="Tahoma"/>
    </w:rPr>
  </w:style>
  <w:style w:type="character" w:customStyle="1" w:styleId="H6Char">
    <w:name w:val="H6 Char"/>
    <w:basedOn w:val="DefaultParagraphFont"/>
    <w:link w:val="H6"/>
    <w:rsid w:val="00B36AD1"/>
    <w:rPr>
      <w:rFonts w:ascii="Arial" w:hAnsi="Arial"/>
      <w:lang w:val="en-GB" w:eastAsia="en-US"/>
    </w:rPr>
  </w:style>
  <w:style w:type="paragraph" w:styleId="Revision">
    <w:name w:val="Revision"/>
    <w:hidden/>
    <w:uiPriority w:val="99"/>
    <w:semiHidden/>
    <w:rsid w:val="00B36AD1"/>
    <w:rPr>
      <w:rFonts w:ascii="Times New Roman" w:hAnsi="Times New Roman"/>
      <w:lang w:val="en-GB" w:eastAsia="en-US"/>
    </w:rPr>
  </w:style>
  <w:style w:type="character" w:customStyle="1" w:styleId="Heading2Char">
    <w:name w:val="Heading 2 Char"/>
    <w:basedOn w:val="DefaultParagraphFont"/>
    <w:link w:val="Heading2"/>
    <w:uiPriority w:val="9"/>
    <w:rsid w:val="00F152D8"/>
    <w:rPr>
      <w:rFonts w:ascii="Arial" w:hAnsi="Arial"/>
      <w:sz w:val="32"/>
      <w:lang w:val="en-GB" w:eastAsia="en-US"/>
    </w:rPr>
  </w:style>
  <w:style w:type="character" w:customStyle="1" w:styleId="Heading5Char">
    <w:name w:val="Heading 5 Char"/>
    <w:basedOn w:val="DefaultParagraphFont"/>
    <w:link w:val="Heading5"/>
    <w:rsid w:val="004F40D5"/>
    <w:rPr>
      <w:rFonts w:ascii="Arial" w:hAnsi="Arial"/>
      <w:sz w:val="22"/>
      <w:lang w:val="en-GB" w:eastAsia="en-US"/>
    </w:rPr>
  </w:style>
  <w:style w:type="character" w:customStyle="1" w:styleId="EQZchn">
    <w:name w:val="EQ Zchn"/>
    <w:link w:val="EQ"/>
    <w:locked/>
    <w:rsid w:val="004F40D5"/>
    <w:rPr>
      <w:rFonts w:ascii="Times New Roman" w:hAnsi="Times New Roman"/>
      <w:noProof/>
      <w:lang w:val="en-GB" w:eastAsia="en-US"/>
    </w:rPr>
  </w:style>
  <w:style w:type="character" w:customStyle="1" w:styleId="Heading5Char11">
    <w:name w:val="Heading 5 Char11"/>
    <w:basedOn w:val="DefaultParagraphFont"/>
    <w:rsid w:val="004F40D5"/>
    <w:rPr>
      <w:rFonts w:ascii="Arial" w:eastAsia="Times New Roman" w:hAnsi="Arial"/>
      <w:sz w:val="22"/>
      <w:lang w:eastAsia="en-US"/>
    </w:rPr>
  </w:style>
  <w:style w:type="character" w:customStyle="1" w:styleId="THChar">
    <w:name w:val="TH Char"/>
    <w:link w:val="TH"/>
    <w:qFormat/>
    <w:rsid w:val="004F40D5"/>
    <w:rPr>
      <w:rFonts w:ascii="Arial" w:hAnsi="Arial"/>
      <w:b/>
      <w:lang w:val="en-GB" w:eastAsia="en-US"/>
    </w:rPr>
  </w:style>
  <w:style w:type="character" w:customStyle="1" w:styleId="Heading1Char">
    <w:name w:val="Heading 1 Char"/>
    <w:basedOn w:val="DefaultParagraphFont"/>
    <w:link w:val="Heading1"/>
    <w:rsid w:val="004F40D5"/>
    <w:rPr>
      <w:rFonts w:ascii="Arial" w:hAnsi="Arial"/>
      <w:sz w:val="36"/>
      <w:lang w:val="en-GB" w:eastAsia="en-US"/>
    </w:rPr>
  </w:style>
  <w:style w:type="character" w:customStyle="1" w:styleId="Heading3Char">
    <w:name w:val="Heading 3 Char"/>
    <w:basedOn w:val="DefaultParagraphFont"/>
    <w:link w:val="Heading3"/>
    <w:rsid w:val="004F40D5"/>
    <w:rPr>
      <w:rFonts w:ascii="Arial" w:hAnsi="Arial"/>
      <w:sz w:val="28"/>
      <w:lang w:val="en-GB" w:eastAsia="en-US"/>
    </w:rPr>
  </w:style>
  <w:style w:type="character" w:customStyle="1" w:styleId="Heading4Char">
    <w:name w:val="Heading 4 Char"/>
    <w:aliases w:val="H4 Char,h4 Char,H41 Char"/>
    <w:basedOn w:val="DefaultParagraphFont"/>
    <w:link w:val="Heading4"/>
    <w:rsid w:val="004F40D5"/>
    <w:rPr>
      <w:rFonts w:ascii="Arial" w:hAnsi="Arial"/>
      <w:sz w:val="24"/>
      <w:lang w:val="en-GB" w:eastAsia="en-US"/>
    </w:rPr>
  </w:style>
  <w:style w:type="character" w:customStyle="1" w:styleId="Heading6Char">
    <w:name w:val="Heading 6 Char"/>
    <w:basedOn w:val="DefaultParagraphFont"/>
    <w:link w:val="Heading6"/>
    <w:rsid w:val="004F40D5"/>
    <w:rPr>
      <w:rFonts w:ascii="Arial" w:hAnsi="Arial"/>
      <w:lang w:val="en-GB" w:eastAsia="en-US"/>
    </w:rPr>
  </w:style>
  <w:style w:type="character" w:customStyle="1" w:styleId="Heading7Char">
    <w:name w:val="Heading 7 Char"/>
    <w:basedOn w:val="DefaultParagraphFont"/>
    <w:link w:val="Heading7"/>
    <w:rsid w:val="004F40D5"/>
    <w:rPr>
      <w:rFonts w:ascii="Arial" w:hAnsi="Arial"/>
      <w:lang w:val="en-GB" w:eastAsia="en-US"/>
    </w:rPr>
  </w:style>
  <w:style w:type="character" w:customStyle="1" w:styleId="Heading8Char">
    <w:name w:val="Heading 8 Char"/>
    <w:basedOn w:val="DefaultParagraphFont"/>
    <w:link w:val="Heading8"/>
    <w:rsid w:val="004F40D5"/>
    <w:rPr>
      <w:rFonts w:ascii="Arial" w:hAnsi="Arial"/>
      <w:sz w:val="36"/>
      <w:lang w:val="en-GB" w:eastAsia="en-US"/>
    </w:rPr>
  </w:style>
  <w:style w:type="character" w:customStyle="1" w:styleId="Heading9Char">
    <w:name w:val="Heading 9 Char"/>
    <w:basedOn w:val="DefaultParagraphFont"/>
    <w:link w:val="Heading9"/>
    <w:rsid w:val="004F40D5"/>
    <w:rPr>
      <w:rFonts w:ascii="Arial" w:hAnsi="Arial"/>
      <w:sz w:val="36"/>
      <w:lang w:val="en-GB" w:eastAsia="en-US"/>
    </w:rPr>
  </w:style>
  <w:style w:type="paragraph" w:styleId="Title">
    <w:name w:val="Title"/>
    <w:basedOn w:val="Normal"/>
    <w:next w:val="Normal"/>
    <w:link w:val="TitleChar"/>
    <w:qFormat/>
    <w:rsid w:val="004F40D5"/>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rsid w:val="004F40D5"/>
    <w:rPr>
      <w:rFonts w:asciiTheme="majorHAnsi" w:eastAsiaTheme="majorEastAsia" w:hAnsiTheme="majorHAnsi" w:cstheme="majorBidi"/>
      <w:spacing w:val="-10"/>
      <w:kern w:val="28"/>
      <w:sz w:val="56"/>
      <w:szCs w:val="56"/>
      <w:lang w:val="en-US" w:eastAsia="en-US"/>
      <w14:ligatures w14:val="standardContextual"/>
    </w:rPr>
  </w:style>
  <w:style w:type="paragraph" w:styleId="Subtitle">
    <w:name w:val="Subtitle"/>
    <w:basedOn w:val="Normal"/>
    <w:next w:val="Normal"/>
    <w:link w:val="SubtitleChar"/>
    <w:qFormat/>
    <w:rsid w:val="004F40D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rsid w:val="004F40D5"/>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paragraph" w:styleId="Quote">
    <w:name w:val="Quote"/>
    <w:basedOn w:val="Normal"/>
    <w:next w:val="Normal"/>
    <w:link w:val="QuoteChar"/>
    <w:uiPriority w:val="29"/>
    <w:qFormat/>
    <w:rsid w:val="004F40D5"/>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14:ligatures w14:val="standardContextual"/>
    </w:rPr>
  </w:style>
  <w:style w:type="character" w:customStyle="1" w:styleId="QuoteChar">
    <w:name w:val="Quote Char"/>
    <w:basedOn w:val="DefaultParagraphFont"/>
    <w:link w:val="Quote"/>
    <w:uiPriority w:val="29"/>
    <w:rsid w:val="004F40D5"/>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paragraph" w:styleId="ListParagraph">
    <w:name w:val="List Paragraph"/>
    <w:aliases w:val="- Bullets,列出段落,Lista1,?? ??,?????,????"/>
    <w:basedOn w:val="Normal"/>
    <w:link w:val="ListParagraphChar"/>
    <w:uiPriority w:val="34"/>
    <w:qFormat/>
    <w:rsid w:val="004F40D5"/>
    <w:pPr>
      <w:spacing w:after="160" w:line="278" w:lineRule="auto"/>
      <w:ind w:left="720"/>
      <w:contextualSpacing/>
    </w:pPr>
    <w:rPr>
      <w:rFonts w:asciiTheme="minorHAnsi" w:eastAsiaTheme="minorHAnsi" w:hAnsiTheme="minorHAnsi" w:cstheme="minorBidi"/>
      <w:kern w:val="2"/>
      <w:sz w:val="24"/>
      <w:szCs w:val="24"/>
      <w:lang w:val="en-US"/>
      <w14:ligatures w14:val="standardContextual"/>
    </w:rPr>
  </w:style>
  <w:style w:type="character" w:styleId="IntenseEmphasis">
    <w:name w:val="Intense Emphasis"/>
    <w:basedOn w:val="DefaultParagraphFont"/>
    <w:uiPriority w:val="21"/>
    <w:qFormat/>
    <w:rsid w:val="004F40D5"/>
    <w:rPr>
      <w:i/>
      <w:iCs/>
      <w:color w:val="365F91" w:themeColor="accent1" w:themeShade="BF"/>
    </w:rPr>
  </w:style>
  <w:style w:type="paragraph" w:styleId="IntenseQuote">
    <w:name w:val="Intense Quote"/>
    <w:basedOn w:val="Normal"/>
    <w:next w:val="Normal"/>
    <w:link w:val="IntenseQuoteChar"/>
    <w:uiPriority w:val="30"/>
    <w:qFormat/>
    <w:rsid w:val="004F40D5"/>
    <w:pPr>
      <w:pBdr>
        <w:top w:val="single" w:sz="4" w:space="10" w:color="365F91" w:themeColor="accent1" w:themeShade="BF"/>
        <w:bottom w:val="single" w:sz="4" w:space="10" w:color="365F91" w:themeColor="accent1" w:themeShade="BF"/>
      </w:pBdr>
      <w:spacing w:before="360" w:after="360" w:line="278" w:lineRule="auto"/>
      <w:ind w:left="864" w:right="864"/>
      <w:jc w:val="center"/>
    </w:pPr>
    <w:rPr>
      <w:rFonts w:asciiTheme="minorHAnsi" w:eastAsiaTheme="minorHAnsi" w:hAnsiTheme="minorHAnsi" w:cstheme="minorBidi"/>
      <w:i/>
      <w:iCs/>
      <w:color w:val="365F91" w:themeColor="accent1" w:themeShade="BF"/>
      <w:kern w:val="2"/>
      <w:sz w:val="24"/>
      <w:szCs w:val="24"/>
      <w:lang w:val="en-US"/>
      <w14:ligatures w14:val="standardContextual"/>
    </w:rPr>
  </w:style>
  <w:style w:type="character" w:customStyle="1" w:styleId="IntenseQuoteChar">
    <w:name w:val="Intense Quote Char"/>
    <w:basedOn w:val="DefaultParagraphFont"/>
    <w:link w:val="IntenseQuote"/>
    <w:uiPriority w:val="30"/>
    <w:rsid w:val="004F40D5"/>
    <w:rPr>
      <w:rFonts w:asciiTheme="minorHAnsi" w:eastAsiaTheme="minorHAnsi" w:hAnsiTheme="minorHAnsi" w:cstheme="minorBidi"/>
      <w:i/>
      <w:iCs/>
      <w:color w:val="365F91" w:themeColor="accent1" w:themeShade="BF"/>
      <w:kern w:val="2"/>
      <w:sz w:val="24"/>
      <w:szCs w:val="24"/>
      <w:lang w:val="en-US" w:eastAsia="en-US"/>
      <w14:ligatures w14:val="standardContextual"/>
    </w:rPr>
  </w:style>
  <w:style w:type="character" w:styleId="IntenseReference">
    <w:name w:val="Intense Reference"/>
    <w:basedOn w:val="DefaultParagraphFont"/>
    <w:uiPriority w:val="32"/>
    <w:qFormat/>
    <w:rsid w:val="004F40D5"/>
    <w:rPr>
      <w:b/>
      <w:bCs/>
      <w:smallCaps/>
      <w:color w:val="365F91" w:themeColor="accent1" w:themeShade="BF"/>
      <w:spacing w:val="5"/>
    </w:rPr>
  </w:style>
  <w:style w:type="numbering" w:customStyle="1" w:styleId="NoList1">
    <w:name w:val="No List1"/>
    <w:next w:val="NoList"/>
    <w:uiPriority w:val="99"/>
    <w:semiHidden/>
    <w:unhideWhenUsed/>
    <w:rsid w:val="004F40D5"/>
  </w:style>
  <w:style w:type="character" w:customStyle="1" w:styleId="HeaderChar">
    <w:name w:val="Header Char"/>
    <w:basedOn w:val="DefaultParagraphFont"/>
    <w:rsid w:val="004F40D5"/>
  </w:style>
  <w:style w:type="character" w:customStyle="1" w:styleId="HeaderChar11">
    <w:name w:val="Header Char11"/>
    <w:basedOn w:val="DefaultParagraphFont"/>
    <w:link w:val="Header"/>
    <w:rsid w:val="004F40D5"/>
    <w:rPr>
      <w:rFonts w:ascii="Arial" w:hAnsi="Arial"/>
      <w:b/>
      <w:noProof/>
      <w:sz w:val="18"/>
      <w:lang w:val="en-GB" w:eastAsia="en-US"/>
    </w:rPr>
  </w:style>
  <w:style w:type="paragraph" w:customStyle="1" w:styleId="TAJ">
    <w:name w:val="TAJ"/>
    <w:basedOn w:val="TH"/>
    <w:rsid w:val="004F40D5"/>
  </w:style>
  <w:style w:type="paragraph" w:customStyle="1" w:styleId="Guidance">
    <w:name w:val="Guidance"/>
    <w:basedOn w:val="Normal"/>
    <w:locked/>
    <w:rsid w:val="004F40D5"/>
    <w:rPr>
      <w:i/>
      <w:color w:val="0000FF"/>
    </w:rPr>
  </w:style>
  <w:style w:type="table" w:styleId="TableGrid">
    <w:name w:val="Table Grid"/>
    <w:basedOn w:val="TableNormal"/>
    <w:rsid w:val="004F40D5"/>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4F40D5"/>
    <w:rPr>
      <w:color w:val="605E5C"/>
      <w:shd w:val="clear" w:color="auto" w:fill="E1DFDD"/>
    </w:rPr>
  </w:style>
  <w:style w:type="character" w:customStyle="1" w:styleId="BalloonTextChar">
    <w:name w:val="Balloon Text Char"/>
    <w:basedOn w:val="DefaultParagraphFont"/>
    <w:link w:val="BalloonText"/>
    <w:semiHidden/>
    <w:rsid w:val="004F40D5"/>
    <w:rPr>
      <w:rFonts w:ascii="Tahoma" w:hAnsi="Tahoma" w:cs="Tahoma"/>
      <w:sz w:val="16"/>
      <w:szCs w:val="16"/>
      <w:lang w:val="en-GB" w:eastAsia="en-US"/>
    </w:rPr>
  </w:style>
  <w:style w:type="paragraph" w:styleId="Bibliography">
    <w:name w:val="Bibliography"/>
    <w:basedOn w:val="Normal"/>
    <w:next w:val="Normal"/>
    <w:uiPriority w:val="37"/>
    <w:semiHidden/>
    <w:unhideWhenUsed/>
    <w:rsid w:val="004F40D5"/>
  </w:style>
  <w:style w:type="paragraph" w:customStyle="1" w:styleId="BlockText1">
    <w:name w:val="Block Text1"/>
    <w:basedOn w:val="Normal"/>
    <w:next w:val="BlockText"/>
    <w:locked/>
    <w:rsid w:val="004F40D5"/>
    <w:pPr>
      <w:pBdr>
        <w:top w:val="single" w:sz="2" w:space="10" w:color="4472C4"/>
        <w:left w:val="single" w:sz="2" w:space="10" w:color="4472C4"/>
        <w:bottom w:val="single" w:sz="2" w:space="10" w:color="4472C4"/>
        <w:right w:val="single" w:sz="2" w:space="10" w:color="4472C4"/>
      </w:pBdr>
      <w:ind w:left="1152" w:right="1152"/>
    </w:pPr>
    <w:rPr>
      <w:rFonts w:asciiTheme="minorHAnsi" w:eastAsia="Yu Mincho" w:hAnsiTheme="minorHAnsi" w:cstheme="minorBidi"/>
      <w:i/>
      <w:iCs/>
      <w:color w:val="4472C4"/>
    </w:rPr>
  </w:style>
  <w:style w:type="paragraph" w:styleId="BodyText">
    <w:name w:val="Body Text"/>
    <w:basedOn w:val="Normal"/>
    <w:link w:val="BodyTextChar"/>
    <w:rsid w:val="004F40D5"/>
    <w:pPr>
      <w:spacing w:after="120"/>
    </w:pPr>
  </w:style>
  <w:style w:type="character" w:customStyle="1" w:styleId="BodyTextChar">
    <w:name w:val="Body Text Char"/>
    <w:basedOn w:val="DefaultParagraphFont"/>
    <w:link w:val="BodyText"/>
    <w:rsid w:val="004F40D5"/>
    <w:rPr>
      <w:rFonts w:ascii="Times New Roman" w:hAnsi="Times New Roman"/>
      <w:lang w:val="en-GB" w:eastAsia="en-US"/>
    </w:rPr>
  </w:style>
  <w:style w:type="paragraph" w:styleId="BodyText2">
    <w:name w:val="Body Text 2"/>
    <w:basedOn w:val="Normal"/>
    <w:link w:val="BodyText2Char"/>
    <w:rsid w:val="004F40D5"/>
    <w:pPr>
      <w:spacing w:after="120" w:line="480" w:lineRule="auto"/>
    </w:pPr>
  </w:style>
  <w:style w:type="character" w:customStyle="1" w:styleId="BodyText2Char">
    <w:name w:val="Body Text 2 Char"/>
    <w:basedOn w:val="DefaultParagraphFont"/>
    <w:link w:val="BodyText2"/>
    <w:rsid w:val="004F40D5"/>
    <w:rPr>
      <w:rFonts w:ascii="Times New Roman" w:hAnsi="Times New Roman"/>
      <w:lang w:val="en-GB" w:eastAsia="en-US"/>
    </w:rPr>
  </w:style>
  <w:style w:type="paragraph" w:styleId="BodyText3">
    <w:name w:val="Body Text 3"/>
    <w:basedOn w:val="Normal"/>
    <w:link w:val="BodyText3Char"/>
    <w:rsid w:val="004F40D5"/>
    <w:pPr>
      <w:spacing w:after="120"/>
    </w:pPr>
    <w:rPr>
      <w:sz w:val="16"/>
      <w:szCs w:val="16"/>
    </w:rPr>
  </w:style>
  <w:style w:type="character" w:customStyle="1" w:styleId="BodyText3Char">
    <w:name w:val="Body Text 3 Char"/>
    <w:basedOn w:val="DefaultParagraphFont"/>
    <w:link w:val="BodyText3"/>
    <w:rsid w:val="004F40D5"/>
    <w:rPr>
      <w:rFonts w:ascii="Times New Roman" w:hAnsi="Times New Roman"/>
      <w:sz w:val="16"/>
      <w:szCs w:val="16"/>
      <w:lang w:val="en-GB" w:eastAsia="en-US"/>
    </w:rPr>
  </w:style>
  <w:style w:type="paragraph" w:styleId="BodyTextFirstIndent">
    <w:name w:val="Body Text First Indent"/>
    <w:basedOn w:val="BodyText"/>
    <w:link w:val="BodyTextFirstIndentChar"/>
    <w:rsid w:val="004F40D5"/>
    <w:pPr>
      <w:spacing w:after="180"/>
      <w:ind w:firstLine="360"/>
    </w:pPr>
  </w:style>
  <w:style w:type="character" w:customStyle="1" w:styleId="BodyTextFirstIndentChar">
    <w:name w:val="Body Text First Indent Char"/>
    <w:basedOn w:val="BodyTextChar"/>
    <w:link w:val="BodyTextFirstIndent"/>
    <w:rsid w:val="004F40D5"/>
    <w:rPr>
      <w:rFonts w:ascii="Times New Roman" w:hAnsi="Times New Roman"/>
      <w:lang w:val="en-GB" w:eastAsia="en-US"/>
    </w:rPr>
  </w:style>
  <w:style w:type="paragraph" w:styleId="BodyTextIndent">
    <w:name w:val="Body Text Indent"/>
    <w:basedOn w:val="Normal"/>
    <w:link w:val="BodyTextIndentChar"/>
    <w:rsid w:val="004F40D5"/>
    <w:pPr>
      <w:spacing w:after="120"/>
      <w:ind w:left="283"/>
    </w:pPr>
  </w:style>
  <w:style w:type="character" w:customStyle="1" w:styleId="BodyTextIndentChar">
    <w:name w:val="Body Text Indent Char"/>
    <w:basedOn w:val="DefaultParagraphFont"/>
    <w:link w:val="BodyTextIndent"/>
    <w:rsid w:val="004F40D5"/>
    <w:rPr>
      <w:rFonts w:ascii="Times New Roman" w:hAnsi="Times New Roman"/>
      <w:lang w:val="en-GB" w:eastAsia="en-US"/>
    </w:rPr>
  </w:style>
  <w:style w:type="paragraph" w:styleId="BodyTextFirstIndent2">
    <w:name w:val="Body Text First Indent 2"/>
    <w:basedOn w:val="BodyTextIndent"/>
    <w:link w:val="BodyTextFirstIndent2Char"/>
    <w:rsid w:val="004F40D5"/>
    <w:pPr>
      <w:spacing w:after="180"/>
      <w:ind w:left="360" w:firstLine="360"/>
    </w:pPr>
  </w:style>
  <w:style w:type="character" w:customStyle="1" w:styleId="BodyTextFirstIndent2Char">
    <w:name w:val="Body Text First Indent 2 Char"/>
    <w:basedOn w:val="BodyTextIndentChar"/>
    <w:link w:val="BodyTextFirstIndent2"/>
    <w:rsid w:val="004F40D5"/>
    <w:rPr>
      <w:rFonts w:ascii="Times New Roman" w:hAnsi="Times New Roman"/>
      <w:lang w:val="en-GB" w:eastAsia="en-US"/>
    </w:rPr>
  </w:style>
  <w:style w:type="paragraph" w:styleId="BodyTextIndent2">
    <w:name w:val="Body Text Indent 2"/>
    <w:basedOn w:val="Normal"/>
    <w:link w:val="BodyTextIndent2Char"/>
    <w:rsid w:val="004F40D5"/>
    <w:pPr>
      <w:spacing w:after="120" w:line="480" w:lineRule="auto"/>
      <w:ind w:left="283"/>
    </w:pPr>
  </w:style>
  <w:style w:type="character" w:customStyle="1" w:styleId="BodyTextIndent2Char">
    <w:name w:val="Body Text Indent 2 Char"/>
    <w:basedOn w:val="DefaultParagraphFont"/>
    <w:link w:val="BodyTextIndent2"/>
    <w:rsid w:val="004F40D5"/>
    <w:rPr>
      <w:rFonts w:ascii="Times New Roman" w:hAnsi="Times New Roman"/>
      <w:lang w:val="en-GB" w:eastAsia="en-US"/>
    </w:rPr>
  </w:style>
  <w:style w:type="paragraph" w:styleId="BodyTextIndent3">
    <w:name w:val="Body Text Indent 3"/>
    <w:basedOn w:val="Normal"/>
    <w:link w:val="BodyTextIndent3Char"/>
    <w:rsid w:val="004F40D5"/>
    <w:pPr>
      <w:spacing w:after="120"/>
      <w:ind w:left="283"/>
    </w:pPr>
    <w:rPr>
      <w:sz w:val="16"/>
      <w:szCs w:val="16"/>
    </w:rPr>
  </w:style>
  <w:style w:type="character" w:customStyle="1" w:styleId="BodyTextIndent3Char">
    <w:name w:val="Body Text Indent 3 Char"/>
    <w:basedOn w:val="DefaultParagraphFont"/>
    <w:link w:val="BodyTextIndent3"/>
    <w:rsid w:val="004F40D5"/>
    <w:rPr>
      <w:rFonts w:ascii="Times New Roman" w:hAnsi="Times New Roman"/>
      <w:sz w:val="16"/>
      <w:szCs w:val="16"/>
      <w:lang w:val="en-GB" w:eastAsia="en-US"/>
    </w:rPr>
  </w:style>
  <w:style w:type="paragraph" w:customStyle="1" w:styleId="Caption1">
    <w:name w:val="Caption1"/>
    <w:basedOn w:val="Normal"/>
    <w:next w:val="Normal"/>
    <w:unhideWhenUsed/>
    <w:qFormat/>
    <w:locked/>
    <w:rsid w:val="004F40D5"/>
    <w:pPr>
      <w:spacing w:after="200"/>
    </w:pPr>
    <w:rPr>
      <w:i/>
      <w:iCs/>
      <w:color w:val="44546A"/>
      <w:sz w:val="18"/>
      <w:szCs w:val="18"/>
    </w:rPr>
  </w:style>
  <w:style w:type="paragraph" w:styleId="Closing">
    <w:name w:val="Closing"/>
    <w:basedOn w:val="Normal"/>
    <w:link w:val="ClosingChar"/>
    <w:rsid w:val="004F40D5"/>
    <w:pPr>
      <w:spacing w:after="0"/>
      <w:ind w:left="4252"/>
    </w:pPr>
  </w:style>
  <w:style w:type="character" w:customStyle="1" w:styleId="ClosingChar">
    <w:name w:val="Closing Char"/>
    <w:basedOn w:val="DefaultParagraphFont"/>
    <w:link w:val="Closing"/>
    <w:rsid w:val="004F40D5"/>
    <w:rPr>
      <w:rFonts w:ascii="Times New Roman" w:hAnsi="Times New Roman"/>
      <w:lang w:val="en-GB" w:eastAsia="en-US"/>
    </w:rPr>
  </w:style>
  <w:style w:type="character" w:customStyle="1" w:styleId="CommentTextChar">
    <w:name w:val="Comment Text Char"/>
    <w:basedOn w:val="DefaultParagraphFont"/>
    <w:link w:val="CommentText"/>
    <w:rsid w:val="004F40D5"/>
    <w:rPr>
      <w:rFonts w:ascii="Times New Roman" w:hAnsi="Times New Roman"/>
      <w:lang w:val="en-GB" w:eastAsia="en-US"/>
    </w:rPr>
  </w:style>
  <w:style w:type="character" w:customStyle="1" w:styleId="CommentSubjectChar">
    <w:name w:val="Comment Subject Char"/>
    <w:basedOn w:val="CommentTextChar"/>
    <w:link w:val="CommentSubject"/>
    <w:uiPriority w:val="99"/>
    <w:rsid w:val="004F40D5"/>
    <w:rPr>
      <w:rFonts w:ascii="Times New Roman" w:hAnsi="Times New Roman"/>
      <w:b/>
      <w:bCs/>
      <w:lang w:val="en-GB" w:eastAsia="en-US"/>
    </w:rPr>
  </w:style>
  <w:style w:type="paragraph" w:styleId="Date">
    <w:name w:val="Date"/>
    <w:basedOn w:val="Normal"/>
    <w:next w:val="Normal"/>
    <w:link w:val="DateChar"/>
    <w:rsid w:val="004F40D5"/>
  </w:style>
  <w:style w:type="character" w:customStyle="1" w:styleId="DateChar">
    <w:name w:val="Date Char"/>
    <w:basedOn w:val="DefaultParagraphFont"/>
    <w:link w:val="Date"/>
    <w:rsid w:val="004F40D5"/>
    <w:rPr>
      <w:rFonts w:ascii="Times New Roman" w:hAnsi="Times New Roman"/>
      <w:lang w:val="en-GB" w:eastAsia="en-US"/>
    </w:rPr>
  </w:style>
  <w:style w:type="character" w:customStyle="1" w:styleId="DocumentMapChar">
    <w:name w:val="Document Map Char"/>
    <w:basedOn w:val="DefaultParagraphFont"/>
    <w:link w:val="DocumentMap"/>
    <w:rsid w:val="004F40D5"/>
    <w:rPr>
      <w:rFonts w:ascii="Tahoma" w:hAnsi="Tahoma" w:cs="Tahoma"/>
      <w:shd w:val="clear" w:color="auto" w:fill="000080"/>
      <w:lang w:val="en-GB" w:eastAsia="en-US"/>
    </w:rPr>
  </w:style>
  <w:style w:type="paragraph" w:styleId="E-mailSignature">
    <w:name w:val="E-mail Signature"/>
    <w:basedOn w:val="Normal"/>
    <w:link w:val="E-mailSignatureChar"/>
    <w:rsid w:val="004F40D5"/>
    <w:pPr>
      <w:spacing w:after="0"/>
    </w:pPr>
  </w:style>
  <w:style w:type="character" w:customStyle="1" w:styleId="E-mailSignatureChar">
    <w:name w:val="E-mail Signature Char"/>
    <w:basedOn w:val="DefaultParagraphFont"/>
    <w:link w:val="E-mailSignature"/>
    <w:rsid w:val="004F40D5"/>
    <w:rPr>
      <w:rFonts w:ascii="Times New Roman" w:hAnsi="Times New Roman"/>
      <w:lang w:val="en-GB" w:eastAsia="en-US"/>
    </w:rPr>
  </w:style>
  <w:style w:type="paragraph" w:styleId="EndnoteText">
    <w:name w:val="endnote text"/>
    <w:basedOn w:val="Normal"/>
    <w:link w:val="EndnoteTextChar"/>
    <w:rsid w:val="004F40D5"/>
    <w:pPr>
      <w:spacing w:after="0"/>
    </w:pPr>
  </w:style>
  <w:style w:type="character" w:customStyle="1" w:styleId="EndnoteTextChar">
    <w:name w:val="Endnote Text Char"/>
    <w:basedOn w:val="DefaultParagraphFont"/>
    <w:link w:val="EndnoteText"/>
    <w:rsid w:val="004F40D5"/>
    <w:rPr>
      <w:rFonts w:ascii="Times New Roman" w:hAnsi="Times New Roman"/>
      <w:lang w:val="en-GB" w:eastAsia="en-US"/>
    </w:rPr>
  </w:style>
  <w:style w:type="paragraph" w:customStyle="1" w:styleId="EnvelopeAddress1">
    <w:name w:val="Envelope Address1"/>
    <w:basedOn w:val="Normal"/>
    <w:next w:val="EnvelopeAddress"/>
    <w:locked/>
    <w:rsid w:val="004F40D5"/>
    <w:pPr>
      <w:framePr w:w="7920" w:h="1980" w:hRule="exact" w:hSpace="180" w:wrap="auto" w:hAnchor="page" w:xAlign="center" w:yAlign="bottom"/>
      <w:spacing w:after="0"/>
      <w:ind w:left="2880"/>
    </w:pPr>
    <w:rPr>
      <w:rFonts w:ascii="Calibri Light" w:eastAsia="Yu Gothic Light" w:hAnsi="Calibri Light"/>
      <w:sz w:val="24"/>
      <w:szCs w:val="24"/>
    </w:rPr>
  </w:style>
  <w:style w:type="paragraph" w:customStyle="1" w:styleId="EnvelopeReturn1">
    <w:name w:val="Envelope Return1"/>
    <w:basedOn w:val="Normal"/>
    <w:next w:val="EnvelopeReturn"/>
    <w:locked/>
    <w:rsid w:val="004F40D5"/>
    <w:pPr>
      <w:spacing w:after="0"/>
    </w:pPr>
    <w:rPr>
      <w:rFonts w:ascii="Calibri Light" w:eastAsia="Yu Gothic Light" w:hAnsi="Calibri Light"/>
    </w:rPr>
  </w:style>
  <w:style w:type="character" w:customStyle="1" w:styleId="FootnoteTextChar">
    <w:name w:val="Footnote Text Char"/>
    <w:basedOn w:val="DefaultParagraphFont"/>
    <w:link w:val="FootnoteText"/>
    <w:rsid w:val="004F40D5"/>
    <w:rPr>
      <w:rFonts w:ascii="Times New Roman" w:hAnsi="Times New Roman"/>
      <w:sz w:val="16"/>
      <w:lang w:val="en-GB" w:eastAsia="en-US"/>
    </w:rPr>
  </w:style>
  <w:style w:type="character" w:customStyle="1" w:styleId="FootnoteTextChar11">
    <w:name w:val="Footnote Text Char11"/>
    <w:basedOn w:val="DefaultParagraphFont"/>
    <w:rsid w:val="004F40D5"/>
    <w:rPr>
      <w:sz w:val="16"/>
    </w:rPr>
  </w:style>
  <w:style w:type="paragraph" w:styleId="HTMLAddress">
    <w:name w:val="HTML Address"/>
    <w:basedOn w:val="Normal"/>
    <w:link w:val="HTMLAddressChar"/>
    <w:rsid w:val="004F40D5"/>
    <w:pPr>
      <w:spacing w:after="0"/>
    </w:pPr>
    <w:rPr>
      <w:i/>
      <w:iCs/>
    </w:rPr>
  </w:style>
  <w:style w:type="character" w:customStyle="1" w:styleId="HTMLAddressChar">
    <w:name w:val="HTML Address Char"/>
    <w:basedOn w:val="DefaultParagraphFont"/>
    <w:link w:val="HTMLAddress"/>
    <w:rsid w:val="004F40D5"/>
    <w:rPr>
      <w:rFonts w:ascii="Times New Roman" w:hAnsi="Times New Roman"/>
      <w:i/>
      <w:iCs/>
      <w:lang w:val="en-GB" w:eastAsia="en-US"/>
    </w:rPr>
  </w:style>
  <w:style w:type="paragraph" w:styleId="HTMLPreformatted">
    <w:name w:val="HTML Preformatted"/>
    <w:basedOn w:val="Normal"/>
    <w:link w:val="HTMLPreformattedChar"/>
    <w:uiPriority w:val="99"/>
    <w:rsid w:val="004F40D5"/>
    <w:pPr>
      <w:spacing w:after="0"/>
    </w:pPr>
    <w:rPr>
      <w:rFonts w:ascii="Consolas" w:hAnsi="Consolas"/>
    </w:rPr>
  </w:style>
  <w:style w:type="character" w:customStyle="1" w:styleId="HTMLPreformattedChar">
    <w:name w:val="HTML Preformatted Char"/>
    <w:basedOn w:val="DefaultParagraphFont"/>
    <w:link w:val="HTMLPreformatted"/>
    <w:uiPriority w:val="99"/>
    <w:rsid w:val="004F40D5"/>
    <w:rPr>
      <w:rFonts w:ascii="Consolas" w:hAnsi="Consolas"/>
      <w:lang w:val="en-GB" w:eastAsia="en-US"/>
    </w:rPr>
  </w:style>
  <w:style w:type="paragraph" w:styleId="Index3">
    <w:name w:val="index 3"/>
    <w:basedOn w:val="Normal"/>
    <w:next w:val="Normal"/>
    <w:rsid w:val="004F40D5"/>
    <w:pPr>
      <w:spacing w:after="0"/>
      <w:ind w:left="600" w:hanging="200"/>
    </w:pPr>
  </w:style>
  <w:style w:type="paragraph" w:styleId="Index4">
    <w:name w:val="index 4"/>
    <w:basedOn w:val="Normal"/>
    <w:next w:val="Normal"/>
    <w:rsid w:val="004F40D5"/>
    <w:pPr>
      <w:spacing w:after="0"/>
      <w:ind w:left="800" w:hanging="200"/>
    </w:pPr>
  </w:style>
  <w:style w:type="paragraph" w:styleId="Index5">
    <w:name w:val="index 5"/>
    <w:basedOn w:val="Normal"/>
    <w:next w:val="Normal"/>
    <w:rsid w:val="004F40D5"/>
    <w:pPr>
      <w:spacing w:after="0"/>
      <w:ind w:left="1000" w:hanging="200"/>
    </w:pPr>
  </w:style>
  <w:style w:type="paragraph" w:styleId="Index6">
    <w:name w:val="index 6"/>
    <w:basedOn w:val="Normal"/>
    <w:next w:val="Normal"/>
    <w:rsid w:val="004F40D5"/>
    <w:pPr>
      <w:spacing w:after="0"/>
      <w:ind w:left="1200" w:hanging="200"/>
    </w:pPr>
  </w:style>
  <w:style w:type="paragraph" w:styleId="Index7">
    <w:name w:val="index 7"/>
    <w:basedOn w:val="Normal"/>
    <w:next w:val="Normal"/>
    <w:rsid w:val="004F40D5"/>
    <w:pPr>
      <w:spacing w:after="0"/>
      <w:ind w:left="1400" w:hanging="200"/>
    </w:pPr>
  </w:style>
  <w:style w:type="paragraph" w:styleId="Index8">
    <w:name w:val="index 8"/>
    <w:basedOn w:val="Normal"/>
    <w:next w:val="Normal"/>
    <w:rsid w:val="004F40D5"/>
    <w:pPr>
      <w:spacing w:after="0"/>
      <w:ind w:left="1600" w:hanging="200"/>
    </w:pPr>
  </w:style>
  <w:style w:type="paragraph" w:styleId="Index9">
    <w:name w:val="index 9"/>
    <w:basedOn w:val="Normal"/>
    <w:next w:val="Normal"/>
    <w:rsid w:val="004F40D5"/>
    <w:pPr>
      <w:spacing w:after="0"/>
      <w:ind w:left="1800" w:hanging="200"/>
    </w:pPr>
  </w:style>
  <w:style w:type="paragraph" w:customStyle="1" w:styleId="IndexHeading1">
    <w:name w:val="Index Heading1"/>
    <w:basedOn w:val="Normal"/>
    <w:next w:val="Index1"/>
    <w:locked/>
    <w:rsid w:val="004F40D5"/>
    <w:rPr>
      <w:rFonts w:ascii="Calibri Light" w:eastAsia="Yu Gothic Light" w:hAnsi="Calibri Light"/>
      <w:b/>
      <w:bCs/>
    </w:rPr>
  </w:style>
  <w:style w:type="paragraph" w:styleId="ListContinue">
    <w:name w:val="List Continue"/>
    <w:basedOn w:val="Normal"/>
    <w:rsid w:val="004F40D5"/>
    <w:pPr>
      <w:spacing w:after="120"/>
      <w:ind w:left="283"/>
      <w:contextualSpacing/>
    </w:pPr>
  </w:style>
  <w:style w:type="paragraph" w:styleId="ListContinue2">
    <w:name w:val="List Continue 2"/>
    <w:basedOn w:val="Normal"/>
    <w:rsid w:val="004F40D5"/>
    <w:pPr>
      <w:spacing w:after="120"/>
      <w:ind w:left="566"/>
      <w:contextualSpacing/>
    </w:pPr>
  </w:style>
  <w:style w:type="paragraph" w:styleId="ListContinue3">
    <w:name w:val="List Continue 3"/>
    <w:basedOn w:val="Normal"/>
    <w:rsid w:val="004F40D5"/>
    <w:pPr>
      <w:spacing w:after="120"/>
      <w:ind w:left="849"/>
      <w:contextualSpacing/>
    </w:pPr>
  </w:style>
  <w:style w:type="paragraph" w:styleId="ListContinue4">
    <w:name w:val="List Continue 4"/>
    <w:basedOn w:val="Normal"/>
    <w:rsid w:val="004F40D5"/>
    <w:pPr>
      <w:spacing w:after="120"/>
      <w:ind w:left="1132"/>
      <w:contextualSpacing/>
    </w:pPr>
  </w:style>
  <w:style w:type="paragraph" w:styleId="ListContinue5">
    <w:name w:val="List Continue 5"/>
    <w:basedOn w:val="Normal"/>
    <w:rsid w:val="004F40D5"/>
    <w:pPr>
      <w:spacing w:after="120"/>
      <w:ind w:left="1415"/>
      <w:contextualSpacing/>
    </w:pPr>
  </w:style>
  <w:style w:type="paragraph" w:styleId="ListNumber3">
    <w:name w:val="List Number 3"/>
    <w:basedOn w:val="Normal"/>
    <w:rsid w:val="004F40D5"/>
    <w:pPr>
      <w:numPr>
        <w:numId w:val="1"/>
      </w:numPr>
      <w:tabs>
        <w:tab w:val="clear" w:pos="926"/>
      </w:tabs>
      <w:ind w:left="0" w:firstLine="0"/>
      <w:contextualSpacing/>
    </w:pPr>
  </w:style>
  <w:style w:type="paragraph" w:styleId="ListNumber4">
    <w:name w:val="List Number 4"/>
    <w:basedOn w:val="Normal"/>
    <w:rsid w:val="004F40D5"/>
    <w:pPr>
      <w:numPr>
        <w:numId w:val="2"/>
      </w:numPr>
      <w:tabs>
        <w:tab w:val="clear" w:pos="1209"/>
      </w:tabs>
      <w:ind w:left="0" w:firstLine="0"/>
      <w:contextualSpacing/>
    </w:pPr>
  </w:style>
  <w:style w:type="paragraph" w:styleId="ListNumber5">
    <w:name w:val="List Number 5"/>
    <w:basedOn w:val="Normal"/>
    <w:rsid w:val="004F40D5"/>
    <w:pPr>
      <w:numPr>
        <w:numId w:val="3"/>
      </w:numPr>
      <w:tabs>
        <w:tab w:val="clear" w:pos="1492"/>
      </w:tabs>
      <w:ind w:left="0" w:firstLine="0"/>
      <w:contextualSpacing/>
    </w:pPr>
  </w:style>
  <w:style w:type="paragraph" w:styleId="MacroText">
    <w:name w:val="macro"/>
    <w:link w:val="MacroTextChar"/>
    <w:rsid w:val="004F40D5"/>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GB" w:eastAsia="en-US"/>
    </w:rPr>
  </w:style>
  <w:style w:type="character" w:customStyle="1" w:styleId="MacroTextChar">
    <w:name w:val="Macro Text Char"/>
    <w:basedOn w:val="DefaultParagraphFont"/>
    <w:link w:val="MacroText"/>
    <w:rsid w:val="004F40D5"/>
    <w:rPr>
      <w:rFonts w:ascii="Consolas" w:hAnsi="Consolas"/>
      <w:lang w:val="en-GB" w:eastAsia="en-US"/>
    </w:rPr>
  </w:style>
  <w:style w:type="paragraph" w:customStyle="1" w:styleId="MessageHeader1">
    <w:name w:val="Message Header1"/>
    <w:basedOn w:val="Normal"/>
    <w:next w:val="MessageHeader"/>
    <w:link w:val="MessageHeaderChar"/>
    <w:locked/>
    <w:rsid w:val="004F40D5"/>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Calibri Light" w:eastAsia="Yu Gothic Light" w:hAnsi="Calibri Light"/>
      <w:kern w:val="2"/>
      <w:sz w:val="24"/>
      <w:szCs w:val="24"/>
      <w:lang w:val="en-US"/>
      <w14:ligatures w14:val="standardContextual"/>
    </w:rPr>
  </w:style>
  <w:style w:type="character" w:customStyle="1" w:styleId="MessageHeaderChar">
    <w:name w:val="Message Header Char"/>
    <w:basedOn w:val="DefaultParagraphFont"/>
    <w:link w:val="MessageHeader1"/>
    <w:rsid w:val="004F40D5"/>
    <w:rPr>
      <w:rFonts w:ascii="Calibri Light" w:eastAsia="Yu Gothic Light" w:hAnsi="Calibri Light"/>
      <w:kern w:val="2"/>
      <w:sz w:val="24"/>
      <w:szCs w:val="24"/>
      <w:shd w:val="pct20" w:color="auto" w:fill="auto"/>
      <w:lang w:val="en-US" w:eastAsia="en-US"/>
      <w14:ligatures w14:val="standardContextual"/>
    </w:rPr>
  </w:style>
  <w:style w:type="paragraph" w:styleId="NoSpacing">
    <w:name w:val="No Spacing"/>
    <w:uiPriority w:val="1"/>
    <w:qFormat/>
    <w:rsid w:val="004F40D5"/>
    <w:rPr>
      <w:rFonts w:ascii="Times New Roman" w:hAnsi="Times New Roman"/>
      <w:lang w:val="en-GB" w:eastAsia="en-US"/>
    </w:rPr>
  </w:style>
  <w:style w:type="paragraph" w:styleId="NormalWeb">
    <w:name w:val="Normal (Web)"/>
    <w:basedOn w:val="Normal"/>
    <w:rsid w:val="004F40D5"/>
    <w:rPr>
      <w:sz w:val="24"/>
      <w:szCs w:val="24"/>
    </w:rPr>
  </w:style>
  <w:style w:type="paragraph" w:styleId="NormalIndent">
    <w:name w:val="Normal Indent"/>
    <w:basedOn w:val="Normal"/>
    <w:rsid w:val="004F40D5"/>
    <w:pPr>
      <w:ind w:left="720"/>
    </w:pPr>
  </w:style>
  <w:style w:type="paragraph" w:styleId="NoteHeading">
    <w:name w:val="Note Heading"/>
    <w:basedOn w:val="Normal"/>
    <w:next w:val="Normal"/>
    <w:link w:val="NoteHeadingChar"/>
    <w:rsid w:val="004F40D5"/>
    <w:pPr>
      <w:spacing w:after="0"/>
    </w:pPr>
  </w:style>
  <w:style w:type="character" w:customStyle="1" w:styleId="NoteHeadingChar">
    <w:name w:val="Note Heading Char"/>
    <w:basedOn w:val="DefaultParagraphFont"/>
    <w:link w:val="NoteHeading"/>
    <w:rsid w:val="004F40D5"/>
    <w:rPr>
      <w:rFonts w:ascii="Times New Roman" w:hAnsi="Times New Roman"/>
      <w:lang w:val="en-GB" w:eastAsia="en-US"/>
    </w:rPr>
  </w:style>
  <w:style w:type="paragraph" w:styleId="PlainText">
    <w:name w:val="Plain Text"/>
    <w:basedOn w:val="Normal"/>
    <w:link w:val="PlainTextChar"/>
    <w:rsid w:val="004F40D5"/>
    <w:pPr>
      <w:spacing w:after="0"/>
    </w:pPr>
    <w:rPr>
      <w:rFonts w:ascii="Consolas" w:hAnsi="Consolas"/>
      <w:sz w:val="21"/>
      <w:szCs w:val="21"/>
    </w:rPr>
  </w:style>
  <w:style w:type="character" w:customStyle="1" w:styleId="PlainTextChar">
    <w:name w:val="Plain Text Char"/>
    <w:basedOn w:val="DefaultParagraphFont"/>
    <w:link w:val="PlainText"/>
    <w:rsid w:val="004F40D5"/>
    <w:rPr>
      <w:rFonts w:ascii="Consolas" w:hAnsi="Consolas"/>
      <w:sz w:val="21"/>
      <w:szCs w:val="21"/>
      <w:lang w:val="en-GB" w:eastAsia="en-US"/>
    </w:rPr>
  </w:style>
  <w:style w:type="paragraph" w:styleId="Salutation">
    <w:name w:val="Salutation"/>
    <w:basedOn w:val="Normal"/>
    <w:next w:val="Normal"/>
    <w:link w:val="SalutationChar"/>
    <w:rsid w:val="004F40D5"/>
  </w:style>
  <w:style w:type="character" w:customStyle="1" w:styleId="SalutationChar">
    <w:name w:val="Salutation Char"/>
    <w:basedOn w:val="DefaultParagraphFont"/>
    <w:link w:val="Salutation"/>
    <w:rsid w:val="004F40D5"/>
    <w:rPr>
      <w:rFonts w:ascii="Times New Roman" w:hAnsi="Times New Roman"/>
      <w:lang w:val="en-GB" w:eastAsia="en-US"/>
    </w:rPr>
  </w:style>
  <w:style w:type="paragraph" w:styleId="Signature">
    <w:name w:val="Signature"/>
    <w:basedOn w:val="Normal"/>
    <w:link w:val="SignatureChar"/>
    <w:rsid w:val="004F40D5"/>
    <w:pPr>
      <w:spacing w:after="0"/>
      <w:ind w:left="4252"/>
    </w:pPr>
  </w:style>
  <w:style w:type="character" w:customStyle="1" w:styleId="SignatureChar">
    <w:name w:val="Signature Char"/>
    <w:basedOn w:val="DefaultParagraphFont"/>
    <w:link w:val="Signature"/>
    <w:rsid w:val="004F40D5"/>
    <w:rPr>
      <w:rFonts w:ascii="Times New Roman" w:hAnsi="Times New Roman"/>
      <w:lang w:val="en-GB" w:eastAsia="en-US"/>
    </w:rPr>
  </w:style>
  <w:style w:type="paragraph" w:styleId="TableofAuthorities">
    <w:name w:val="table of authorities"/>
    <w:basedOn w:val="Normal"/>
    <w:next w:val="Normal"/>
    <w:rsid w:val="004F40D5"/>
    <w:pPr>
      <w:spacing w:after="0"/>
      <w:ind w:left="200" w:hanging="200"/>
    </w:pPr>
  </w:style>
  <w:style w:type="paragraph" w:styleId="TableofFigures">
    <w:name w:val="table of figures"/>
    <w:basedOn w:val="Normal"/>
    <w:next w:val="Normal"/>
    <w:rsid w:val="004F40D5"/>
    <w:pPr>
      <w:spacing w:after="0"/>
    </w:pPr>
  </w:style>
  <w:style w:type="paragraph" w:customStyle="1" w:styleId="TOAHeading1">
    <w:name w:val="TOA Heading1"/>
    <w:basedOn w:val="Normal"/>
    <w:next w:val="Normal"/>
    <w:rsid w:val="004F40D5"/>
    <w:pPr>
      <w:spacing w:before="120"/>
    </w:pPr>
    <w:rPr>
      <w:rFonts w:ascii="Calibri Light" w:eastAsia="Yu Gothic Light" w:hAnsi="Calibri Light"/>
      <w:b/>
      <w:bCs/>
      <w:sz w:val="24"/>
      <w:szCs w:val="24"/>
    </w:rPr>
  </w:style>
  <w:style w:type="paragraph" w:customStyle="1" w:styleId="TOCHeading1">
    <w:name w:val="TOC Heading1"/>
    <w:basedOn w:val="Heading1"/>
    <w:next w:val="Normal"/>
    <w:uiPriority w:val="39"/>
    <w:semiHidden/>
    <w:unhideWhenUsed/>
    <w:qFormat/>
    <w:rsid w:val="004F40D5"/>
    <w:pPr>
      <w:pBdr>
        <w:top w:val="none" w:sz="0" w:space="0" w:color="auto"/>
      </w:pBdr>
      <w:spacing w:after="0"/>
      <w:ind w:left="0" w:firstLine="0"/>
      <w:outlineLvl w:val="9"/>
    </w:pPr>
    <w:rPr>
      <w:rFonts w:asciiTheme="majorHAnsi" w:eastAsiaTheme="majorEastAsia" w:hAnsiTheme="majorHAnsi" w:cstheme="majorBidi"/>
      <w:color w:val="365F91" w:themeColor="accent1" w:themeShade="BF"/>
      <w:sz w:val="32"/>
      <w:szCs w:val="32"/>
    </w:rPr>
  </w:style>
  <w:style w:type="character" w:customStyle="1" w:styleId="Heading2Char11">
    <w:name w:val="Heading 2 Char11"/>
    <w:basedOn w:val="DefaultParagraphFont"/>
    <w:rsid w:val="004F40D5"/>
    <w:rPr>
      <w:rFonts w:ascii="Arial" w:eastAsia="Times New Roman" w:hAnsi="Arial"/>
      <w:sz w:val="32"/>
      <w:lang w:eastAsia="en-US"/>
    </w:rPr>
  </w:style>
  <w:style w:type="character" w:customStyle="1" w:styleId="Heading3Char11">
    <w:name w:val="Heading 3 Char11"/>
    <w:basedOn w:val="DefaultParagraphFont"/>
    <w:rsid w:val="004F40D5"/>
    <w:rPr>
      <w:rFonts w:ascii="Arial" w:eastAsia="Times New Roman" w:hAnsi="Arial"/>
      <w:sz w:val="28"/>
      <w:lang w:eastAsia="en-US"/>
    </w:rPr>
  </w:style>
  <w:style w:type="character" w:styleId="PlaceholderText">
    <w:name w:val="Placeholder Text"/>
    <w:basedOn w:val="DefaultParagraphFont"/>
    <w:uiPriority w:val="99"/>
    <w:semiHidden/>
    <w:rsid w:val="004F40D5"/>
    <w:rPr>
      <w:color w:val="808080"/>
    </w:rPr>
  </w:style>
  <w:style w:type="paragraph" w:customStyle="1" w:styleId="CD66CF6BC26045C597F12D281E20F360">
    <w:name w:val="CD66CF6BC26045C597F12D281E20F360"/>
    <w:locked/>
    <w:rsid w:val="004F40D5"/>
    <w:pPr>
      <w:spacing w:after="160" w:line="259" w:lineRule="auto"/>
    </w:pPr>
    <w:rPr>
      <w:rFonts w:asciiTheme="minorHAnsi" w:eastAsia="Yu Mincho" w:hAnsiTheme="minorHAnsi" w:cstheme="minorBidi"/>
      <w:sz w:val="22"/>
      <w:szCs w:val="22"/>
      <w:lang w:val="en-US" w:eastAsia="en-US"/>
    </w:rPr>
  </w:style>
  <w:style w:type="paragraph" w:customStyle="1" w:styleId="AnnexH1">
    <w:name w:val="Annex H1"/>
    <w:basedOn w:val="Heading1"/>
    <w:next w:val="Normal"/>
    <w:link w:val="AnnexH1Char"/>
    <w:uiPriority w:val="5"/>
    <w:qFormat/>
    <w:rsid w:val="004F40D5"/>
    <w:pPr>
      <w:numPr>
        <w:ilvl w:val="1"/>
        <w:numId w:val="6"/>
      </w:numPr>
      <w:ind w:left="0" w:firstLine="0"/>
    </w:pPr>
  </w:style>
  <w:style w:type="paragraph" w:customStyle="1" w:styleId="AnnexH2">
    <w:name w:val="Annex H2"/>
    <w:basedOn w:val="Heading2"/>
    <w:next w:val="Normal"/>
    <w:link w:val="AnnexH2Char"/>
    <w:uiPriority w:val="5"/>
    <w:qFormat/>
    <w:rsid w:val="004F40D5"/>
    <w:pPr>
      <w:numPr>
        <w:ilvl w:val="2"/>
        <w:numId w:val="6"/>
      </w:numPr>
      <w:ind w:left="0" w:firstLine="0"/>
    </w:pPr>
  </w:style>
  <w:style w:type="paragraph" w:customStyle="1" w:styleId="AnnexH3">
    <w:name w:val="Annex H3"/>
    <w:basedOn w:val="Heading3"/>
    <w:next w:val="Normal"/>
    <w:link w:val="AnnexH3Char"/>
    <w:uiPriority w:val="5"/>
    <w:qFormat/>
    <w:rsid w:val="004F40D5"/>
    <w:pPr>
      <w:numPr>
        <w:ilvl w:val="3"/>
        <w:numId w:val="6"/>
      </w:numPr>
      <w:ind w:left="0" w:firstLine="0"/>
    </w:pPr>
  </w:style>
  <w:style w:type="paragraph" w:customStyle="1" w:styleId="AnnexH4">
    <w:name w:val="Annex H4"/>
    <w:basedOn w:val="Heading4"/>
    <w:next w:val="Normal"/>
    <w:link w:val="AnnexH4Char"/>
    <w:uiPriority w:val="5"/>
    <w:qFormat/>
    <w:rsid w:val="004F40D5"/>
    <w:pPr>
      <w:numPr>
        <w:ilvl w:val="4"/>
        <w:numId w:val="6"/>
      </w:numPr>
      <w:ind w:left="0" w:firstLine="0"/>
    </w:pPr>
  </w:style>
  <w:style w:type="paragraph" w:customStyle="1" w:styleId="AnnexH5">
    <w:name w:val="Annex H5"/>
    <w:basedOn w:val="Heading5"/>
    <w:next w:val="Normal"/>
    <w:link w:val="AnnexH5Char"/>
    <w:uiPriority w:val="5"/>
    <w:qFormat/>
    <w:rsid w:val="004F40D5"/>
    <w:pPr>
      <w:numPr>
        <w:ilvl w:val="5"/>
        <w:numId w:val="6"/>
      </w:numPr>
      <w:ind w:left="0" w:firstLine="0"/>
    </w:pPr>
  </w:style>
  <w:style w:type="paragraph" w:customStyle="1" w:styleId="AnnexH6">
    <w:name w:val="Annex H6"/>
    <w:basedOn w:val="H6"/>
    <w:next w:val="Normal"/>
    <w:link w:val="AnnexH6Char"/>
    <w:uiPriority w:val="5"/>
    <w:qFormat/>
    <w:rsid w:val="004F40D5"/>
    <w:pPr>
      <w:numPr>
        <w:ilvl w:val="6"/>
        <w:numId w:val="6"/>
      </w:numPr>
      <w:ind w:left="0" w:firstLine="0"/>
    </w:pPr>
  </w:style>
  <w:style w:type="character" w:customStyle="1" w:styleId="Heading1Char11">
    <w:name w:val="Heading 1 Char11"/>
    <w:basedOn w:val="DefaultParagraphFont"/>
    <w:rsid w:val="004F40D5"/>
    <w:rPr>
      <w:rFonts w:ascii="Arial" w:eastAsia="Times New Roman" w:hAnsi="Arial"/>
      <w:sz w:val="36"/>
      <w:lang w:eastAsia="en-US"/>
    </w:rPr>
  </w:style>
  <w:style w:type="character" w:customStyle="1" w:styleId="AnnexH1Char">
    <w:name w:val="Annex H1 Char"/>
    <w:basedOn w:val="Heading1Char11"/>
    <w:link w:val="AnnexH1"/>
    <w:uiPriority w:val="5"/>
    <w:rsid w:val="004F40D5"/>
    <w:rPr>
      <w:rFonts w:ascii="Arial" w:eastAsia="Times New Roman" w:hAnsi="Arial"/>
      <w:sz w:val="36"/>
      <w:lang w:val="en-GB" w:eastAsia="en-US"/>
    </w:rPr>
  </w:style>
  <w:style w:type="character" w:customStyle="1" w:styleId="AnnexH2Char">
    <w:name w:val="Annex H2 Char"/>
    <w:basedOn w:val="Heading2Char11"/>
    <w:link w:val="AnnexH2"/>
    <w:uiPriority w:val="5"/>
    <w:rsid w:val="004F40D5"/>
    <w:rPr>
      <w:rFonts w:ascii="Arial" w:eastAsia="Times New Roman" w:hAnsi="Arial"/>
      <w:sz w:val="32"/>
      <w:lang w:val="en-GB" w:eastAsia="en-US"/>
    </w:rPr>
  </w:style>
  <w:style w:type="character" w:customStyle="1" w:styleId="AnnexH3Char">
    <w:name w:val="Annex H3 Char"/>
    <w:basedOn w:val="Heading3Char11"/>
    <w:link w:val="AnnexH3"/>
    <w:uiPriority w:val="5"/>
    <w:rsid w:val="004F40D5"/>
    <w:rPr>
      <w:rFonts w:ascii="Arial" w:eastAsia="Times New Roman" w:hAnsi="Arial"/>
      <w:sz w:val="28"/>
      <w:lang w:val="en-GB" w:eastAsia="en-US"/>
    </w:rPr>
  </w:style>
  <w:style w:type="character" w:customStyle="1" w:styleId="Heading4Char11">
    <w:name w:val="Heading 4 Char11"/>
    <w:basedOn w:val="Heading3Char11"/>
    <w:rsid w:val="004F40D5"/>
    <w:rPr>
      <w:rFonts w:ascii="Arial" w:eastAsia="Times New Roman" w:hAnsi="Arial"/>
      <w:sz w:val="24"/>
      <w:lang w:eastAsia="en-US"/>
    </w:rPr>
  </w:style>
  <w:style w:type="character" w:customStyle="1" w:styleId="AnnexH4Char">
    <w:name w:val="Annex H4 Char"/>
    <w:basedOn w:val="Heading4Char11"/>
    <w:link w:val="AnnexH4"/>
    <w:uiPriority w:val="5"/>
    <w:rsid w:val="004F40D5"/>
    <w:rPr>
      <w:rFonts w:ascii="Arial" w:eastAsia="Times New Roman" w:hAnsi="Arial"/>
      <w:sz w:val="24"/>
      <w:lang w:val="en-GB" w:eastAsia="en-US"/>
    </w:rPr>
  </w:style>
  <w:style w:type="character" w:customStyle="1" w:styleId="AnnexH5Char">
    <w:name w:val="Annex H5 Char"/>
    <w:basedOn w:val="Heading5Char11"/>
    <w:link w:val="AnnexH5"/>
    <w:uiPriority w:val="5"/>
    <w:rsid w:val="004F40D5"/>
    <w:rPr>
      <w:rFonts w:ascii="Arial" w:eastAsia="Times New Roman" w:hAnsi="Arial"/>
      <w:sz w:val="22"/>
      <w:lang w:val="en-GB" w:eastAsia="en-US"/>
    </w:rPr>
  </w:style>
  <w:style w:type="character" w:customStyle="1" w:styleId="Heading6Char11">
    <w:name w:val="Heading 6 Char11"/>
    <w:basedOn w:val="DefaultParagraphFont"/>
    <w:rsid w:val="004F40D5"/>
    <w:rPr>
      <w:rFonts w:ascii="Arial" w:eastAsia="Times New Roman" w:hAnsi="Arial"/>
      <w:lang w:eastAsia="en-US"/>
    </w:rPr>
  </w:style>
  <w:style w:type="character" w:customStyle="1" w:styleId="AnnexH6Char">
    <w:name w:val="Annex H6 Char"/>
    <w:basedOn w:val="Heading6Char11"/>
    <w:link w:val="AnnexH6"/>
    <w:uiPriority w:val="5"/>
    <w:rsid w:val="004F40D5"/>
    <w:rPr>
      <w:rFonts w:ascii="Arial" w:eastAsia="Times New Roman" w:hAnsi="Arial"/>
      <w:lang w:val="en-GB" w:eastAsia="en-US"/>
    </w:rPr>
  </w:style>
  <w:style w:type="character" w:customStyle="1" w:styleId="Heading8Char11">
    <w:name w:val="Heading 8 Char11"/>
    <w:basedOn w:val="Heading1Char11"/>
    <w:rsid w:val="004F40D5"/>
    <w:rPr>
      <w:rFonts w:ascii="Arial" w:eastAsia="Times New Roman" w:hAnsi="Arial"/>
      <w:sz w:val="36"/>
      <w:lang w:eastAsia="en-US"/>
    </w:rPr>
  </w:style>
  <w:style w:type="paragraph" w:customStyle="1" w:styleId="H8">
    <w:name w:val="H8"/>
    <w:basedOn w:val="H6"/>
    <w:next w:val="Normal"/>
    <w:link w:val="H8Char"/>
    <w:uiPriority w:val="3"/>
    <w:qFormat/>
    <w:rsid w:val="004F40D5"/>
    <w:pPr>
      <w:numPr>
        <w:ilvl w:val="7"/>
      </w:numPr>
      <w:ind w:left="1985" w:hanging="1985"/>
    </w:pPr>
  </w:style>
  <w:style w:type="paragraph" w:customStyle="1" w:styleId="H7">
    <w:name w:val="H7"/>
    <w:basedOn w:val="H6"/>
    <w:next w:val="Normal"/>
    <w:link w:val="H7Char"/>
    <w:uiPriority w:val="3"/>
    <w:qFormat/>
    <w:rsid w:val="004F40D5"/>
    <w:pPr>
      <w:numPr>
        <w:ilvl w:val="6"/>
      </w:numPr>
      <w:ind w:left="1985" w:hanging="1985"/>
    </w:pPr>
  </w:style>
  <w:style w:type="character" w:customStyle="1" w:styleId="H7Char">
    <w:name w:val="H7 Char"/>
    <w:basedOn w:val="H6Char"/>
    <w:link w:val="H7"/>
    <w:uiPriority w:val="3"/>
    <w:rsid w:val="004F40D5"/>
    <w:rPr>
      <w:rFonts w:ascii="Arial" w:hAnsi="Arial"/>
      <w:lang w:val="en-GB" w:eastAsia="en-US"/>
    </w:rPr>
  </w:style>
  <w:style w:type="character" w:customStyle="1" w:styleId="H8Char">
    <w:name w:val="H8 Char"/>
    <w:basedOn w:val="H6Char"/>
    <w:link w:val="H8"/>
    <w:uiPriority w:val="3"/>
    <w:rsid w:val="004F40D5"/>
    <w:rPr>
      <w:rFonts w:ascii="Arial" w:hAnsi="Arial"/>
      <w:lang w:val="en-GB" w:eastAsia="en-US"/>
    </w:rPr>
  </w:style>
  <w:style w:type="paragraph" w:customStyle="1" w:styleId="H9">
    <w:name w:val="H9"/>
    <w:basedOn w:val="H6"/>
    <w:next w:val="Normal"/>
    <w:link w:val="H9Char"/>
    <w:uiPriority w:val="3"/>
    <w:qFormat/>
    <w:rsid w:val="004F40D5"/>
    <w:pPr>
      <w:numPr>
        <w:ilvl w:val="8"/>
      </w:numPr>
      <w:ind w:left="1985" w:hanging="1985"/>
    </w:pPr>
  </w:style>
  <w:style w:type="paragraph" w:customStyle="1" w:styleId="AnnexH7">
    <w:name w:val="Annex H7"/>
    <w:basedOn w:val="H6"/>
    <w:next w:val="Normal"/>
    <w:link w:val="AnnexH7Char"/>
    <w:uiPriority w:val="5"/>
    <w:qFormat/>
    <w:rsid w:val="004F40D5"/>
    <w:pPr>
      <w:numPr>
        <w:ilvl w:val="7"/>
        <w:numId w:val="6"/>
      </w:numPr>
      <w:ind w:left="0" w:firstLine="0"/>
    </w:pPr>
  </w:style>
  <w:style w:type="character" w:customStyle="1" w:styleId="H9Char">
    <w:name w:val="H9 Char"/>
    <w:basedOn w:val="H6Char"/>
    <w:link w:val="H9"/>
    <w:uiPriority w:val="3"/>
    <w:rsid w:val="004F40D5"/>
    <w:rPr>
      <w:rFonts w:ascii="Arial" w:hAnsi="Arial"/>
      <w:lang w:val="en-GB" w:eastAsia="en-US"/>
    </w:rPr>
  </w:style>
  <w:style w:type="paragraph" w:customStyle="1" w:styleId="AnnexH8">
    <w:name w:val="Annex H8"/>
    <w:basedOn w:val="H6"/>
    <w:next w:val="Normal"/>
    <w:link w:val="AnnexH8Char"/>
    <w:uiPriority w:val="5"/>
    <w:qFormat/>
    <w:rsid w:val="004F40D5"/>
    <w:pPr>
      <w:numPr>
        <w:ilvl w:val="8"/>
        <w:numId w:val="6"/>
      </w:numPr>
      <w:ind w:left="0" w:firstLine="0"/>
    </w:pPr>
  </w:style>
  <w:style w:type="character" w:customStyle="1" w:styleId="AnnexH7Char">
    <w:name w:val="Annex H7 Char"/>
    <w:basedOn w:val="DefaultParagraphFont"/>
    <w:link w:val="AnnexH7"/>
    <w:uiPriority w:val="5"/>
    <w:rsid w:val="004F40D5"/>
    <w:rPr>
      <w:rFonts w:ascii="Arial" w:hAnsi="Arial"/>
      <w:lang w:val="en-GB" w:eastAsia="en-US"/>
    </w:rPr>
  </w:style>
  <w:style w:type="character" w:customStyle="1" w:styleId="AnnexH8Char">
    <w:name w:val="Annex H8 Char"/>
    <w:basedOn w:val="DefaultParagraphFont"/>
    <w:link w:val="AnnexH8"/>
    <w:uiPriority w:val="5"/>
    <w:rsid w:val="004F40D5"/>
    <w:rPr>
      <w:rFonts w:ascii="Arial" w:hAnsi="Arial"/>
      <w:lang w:val="en-GB" w:eastAsia="en-US"/>
    </w:rPr>
  </w:style>
  <w:style w:type="numbering" w:customStyle="1" w:styleId="IVASheadings">
    <w:name w:val="IVAS headings"/>
    <w:uiPriority w:val="99"/>
    <w:rsid w:val="004F40D5"/>
    <w:pPr>
      <w:numPr>
        <w:numId w:val="16"/>
      </w:numPr>
    </w:pPr>
  </w:style>
  <w:style w:type="numbering" w:customStyle="1" w:styleId="IVASannexheadings">
    <w:name w:val="IVAS annex headings"/>
    <w:uiPriority w:val="99"/>
    <w:rsid w:val="004F40D5"/>
  </w:style>
  <w:style w:type="numbering" w:customStyle="1" w:styleId="IVASreferences">
    <w:name w:val="IVAS references"/>
    <w:uiPriority w:val="99"/>
    <w:rsid w:val="004F40D5"/>
    <w:pPr>
      <w:numPr>
        <w:numId w:val="6"/>
      </w:numPr>
    </w:pPr>
  </w:style>
  <w:style w:type="character" w:customStyle="1" w:styleId="eop">
    <w:name w:val="eop"/>
    <w:basedOn w:val="DefaultParagraphFont"/>
    <w:locked/>
    <w:rsid w:val="004F40D5"/>
    <w:rPr>
      <w:rFonts w:cs="Times New Roman"/>
    </w:rPr>
  </w:style>
  <w:style w:type="paragraph" w:customStyle="1" w:styleId="Bold">
    <w:name w:val="Bold"/>
    <w:basedOn w:val="Normal"/>
    <w:link w:val="BoldChar"/>
    <w:uiPriority w:val="1"/>
    <w:qFormat/>
    <w:rsid w:val="004F40D5"/>
    <w:rPr>
      <w:b/>
    </w:rPr>
  </w:style>
  <w:style w:type="paragraph" w:customStyle="1" w:styleId="Italics">
    <w:name w:val="Italics"/>
    <w:basedOn w:val="Normal"/>
    <w:link w:val="ItalicsChar"/>
    <w:uiPriority w:val="1"/>
    <w:qFormat/>
    <w:rsid w:val="004F40D5"/>
    <w:rPr>
      <w:i/>
    </w:rPr>
  </w:style>
  <w:style w:type="character" w:customStyle="1" w:styleId="BoldChar">
    <w:name w:val="Bold Char"/>
    <w:basedOn w:val="DefaultParagraphFont"/>
    <w:link w:val="Bold"/>
    <w:uiPriority w:val="1"/>
    <w:rsid w:val="004F40D5"/>
    <w:rPr>
      <w:rFonts w:ascii="Times New Roman" w:hAnsi="Times New Roman"/>
      <w:b/>
      <w:lang w:val="en-GB" w:eastAsia="en-US"/>
    </w:rPr>
  </w:style>
  <w:style w:type="paragraph" w:customStyle="1" w:styleId="Underline">
    <w:name w:val="Underline"/>
    <w:basedOn w:val="Normal"/>
    <w:link w:val="UnderlineChar"/>
    <w:uiPriority w:val="1"/>
    <w:qFormat/>
    <w:rsid w:val="004F40D5"/>
    <w:rPr>
      <w:u w:val="single"/>
    </w:rPr>
  </w:style>
  <w:style w:type="character" w:customStyle="1" w:styleId="ItalicsChar">
    <w:name w:val="Italics Char"/>
    <w:basedOn w:val="DefaultParagraphFont"/>
    <w:link w:val="Italics"/>
    <w:uiPriority w:val="1"/>
    <w:rsid w:val="004F40D5"/>
    <w:rPr>
      <w:rFonts w:ascii="Times New Roman" w:hAnsi="Times New Roman"/>
      <w:i/>
      <w:lang w:val="en-GB" w:eastAsia="en-US"/>
    </w:rPr>
  </w:style>
  <w:style w:type="paragraph" w:customStyle="1" w:styleId="Highlight">
    <w:name w:val="Highlight"/>
    <w:basedOn w:val="Normal"/>
    <w:link w:val="HighlightChar"/>
    <w:uiPriority w:val="1"/>
    <w:qFormat/>
    <w:rsid w:val="004F40D5"/>
    <w:pPr>
      <w:shd w:val="clear" w:color="auto" w:fill="FFFF00"/>
    </w:pPr>
  </w:style>
  <w:style w:type="character" w:customStyle="1" w:styleId="UnderlineChar">
    <w:name w:val="Underline Char"/>
    <w:basedOn w:val="DefaultParagraphFont"/>
    <w:link w:val="Underline"/>
    <w:uiPriority w:val="1"/>
    <w:rsid w:val="004F40D5"/>
    <w:rPr>
      <w:rFonts w:ascii="Times New Roman" w:hAnsi="Times New Roman"/>
      <w:u w:val="single"/>
      <w:lang w:val="en-GB" w:eastAsia="en-US"/>
    </w:rPr>
  </w:style>
  <w:style w:type="character" w:customStyle="1" w:styleId="HighlightChar">
    <w:name w:val="Highlight Char"/>
    <w:basedOn w:val="DefaultParagraphFont"/>
    <w:link w:val="Highlight"/>
    <w:uiPriority w:val="1"/>
    <w:rsid w:val="004F40D5"/>
    <w:rPr>
      <w:rFonts w:ascii="Times New Roman" w:hAnsi="Times New Roman"/>
      <w:shd w:val="clear" w:color="auto" w:fill="FFFF00"/>
      <w:lang w:val="en-GB" w:eastAsia="en-US"/>
    </w:rPr>
  </w:style>
  <w:style w:type="character" w:customStyle="1" w:styleId="FooterChar">
    <w:name w:val="Footer Char"/>
    <w:basedOn w:val="DefaultParagraphFont"/>
    <w:rsid w:val="004F40D5"/>
  </w:style>
  <w:style w:type="character" w:customStyle="1" w:styleId="FooterChar11">
    <w:name w:val="Footer Char11"/>
    <w:basedOn w:val="DefaultParagraphFont"/>
    <w:link w:val="Footer"/>
    <w:rsid w:val="004F40D5"/>
    <w:rPr>
      <w:rFonts w:ascii="Arial" w:hAnsi="Arial"/>
      <w:b/>
      <w:i/>
      <w:noProof/>
      <w:sz w:val="18"/>
      <w:lang w:val="en-GB" w:eastAsia="en-US"/>
    </w:rPr>
  </w:style>
  <w:style w:type="character" w:customStyle="1" w:styleId="Heading7Char11">
    <w:name w:val="Heading 7 Char11"/>
    <w:basedOn w:val="DefaultParagraphFont"/>
    <w:rsid w:val="004F40D5"/>
    <w:rPr>
      <w:rFonts w:ascii="Arial" w:eastAsia="Times New Roman" w:hAnsi="Arial"/>
      <w:lang w:eastAsia="en-US"/>
    </w:rPr>
  </w:style>
  <w:style w:type="character" w:customStyle="1" w:styleId="Heading9Char11">
    <w:name w:val="Heading 9 Char11"/>
    <w:basedOn w:val="DefaultParagraphFont"/>
    <w:rsid w:val="004F40D5"/>
    <w:rPr>
      <w:rFonts w:ascii="Arial" w:eastAsia="Times New Roman" w:hAnsi="Arial"/>
      <w:sz w:val="36"/>
      <w:lang w:eastAsia="en-US"/>
    </w:rPr>
  </w:style>
  <w:style w:type="character" w:customStyle="1" w:styleId="HeaderChar1">
    <w:name w:val="Header Char1"/>
    <w:basedOn w:val="DefaultParagraphFont"/>
    <w:uiPriority w:val="9"/>
    <w:locked/>
    <w:rsid w:val="004F40D5"/>
    <w:rPr>
      <w:rFonts w:ascii="Arial" w:hAnsi="Arial"/>
      <w:b/>
      <w:noProof/>
      <w:sz w:val="18"/>
    </w:rPr>
  </w:style>
  <w:style w:type="character" w:customStyle="1" w:styleId="FooterChar1">
    <w:name w:val="Footer Char1"/>
    <w:basedOn w:val="DefaultParagraphFont"/>
    <w:locked/>
    <w:rsid w:val="004F40D5"/>
    <w:rPr>
      <w:rFonts w:ascii="Arial" w:hAnsi="Arial"/>
      <w:b/>
      <w:i/>
      <w:noProof/>
      <w:sz w:val="18"/>
    </w:rPr>
  </w:style>
  <w:style w:type="character" w:customStyle="1" w:styleId="FootnoteTextChar1">
    <w:name w:val="Footnote Text Char1"/>
    <w:basedOn w:val="DefaultParagraphFont"/>
    <w:locked/>
    <w:rsid w:val="004F40D5"/>
    <w:rPr>
      <w:sz w:val="16"/>
    </w:rPr>
  </w:style>
  <w:style w:type="character" w:customStyle="1" w:styleId="Heading1Char1">
    <w:name w:val="Heading 1 Char1"/>
    <w:basedOn w:val="DefaultParagraphFont"/>
    <w:locked/>
    <w:rsid w:val="004F40D5"/>
    <w:rPr>
      <w:rFonts w:ascii="Arial" w:hAnsi="Arial"/>
      <w:sz w:val="36"/>
      <w:lang w:eastAsia="en-US"/>
    </w:rPr>
  </w:style>
  <w:style w:type="character" w:customStyle="1" w:styleId="Heading2Char1">
    <w:name w:val="Heading 2 Char1"/>
    <w:basedOn w:val="DefaultParagraphFont"/>
    <w:locked/>
    <w:rsid w:val="004F40D5"/>
    <w:rPr>
      <w:rFonts w:ascii="Arial" w:hAnsi="Arial"/>
      <w:sz w:val="32"/>
      <w:lang w:eastAsia="en-US"/>
    </w:rPr>
  </w:style>
  <w:style w:type="character" w:customStyle="1" w:styleId="Heading3Char1">
    <w:name w:val="Heading 3 Char1"/>
    <w:basedOn w:val="DefaultParagraphFont"/>
    <w:locked/>
    <w:rsid w:val="004F40D5"/>
    <w:rPr>
      <w:rFonts w:ascii="Arial" w:hAnsi="Arial"/>
      <w:sz w:val="28"/>
      <w:lang w:eastAsia="en-US"/>
    </w:rPr>
  </w:style>
  <w:style w:type="character" w:customStyle="1" w:styleId="Heading4Char1">
    <w:name w:val="Heading 4 Char1"/>
    <w:basedOn w:val="Heading3Char1"/>
    <w:uiPriority w:val="2"/>
    <w:locked/>
    <w:rsid w:val="004F40D5"/>
    <w:rPr>
      <w:rFonts w:ascii="Arial" w:hAnsi="Arial"/>
      <w:sz w:val="24"/>
      <w:lang w:eastAsia="en-US"/>
    </w:rPr>
  </w:style>
  <w:style w:type="character" w:customStyle="1" w:styleId="Heading5Char1">
    <w:name w:val="Heading 5 Char1"/>
    <w:basedOn w:val="Heading4Char1"/>
    <w:uiPriority w:val="2"/>
    <w:locked/>
    <w:rsid w:val="004F40D5"/>
    <w:rPr>
      <w:rFonts w:ascii="Arial" w:hAnsi="Arial"/>
      <w:sz w:val="24"/>
      <w:lang w:eastAsia="en-US"/>
    </w:rPr>
  </w:style>
  <w:style w:type="character" w:customStyle="1" w:styleId="Heading6Char1">
    <w:name w:val="Heading 6 Char1"/>
    <w:basedOn w:val="DefaultParagraphFont"/>
    <w:rsid w:val="004F40D5"/>
    <w:rPr>
      <w:rFonts w:ascii="Arial" w:hAnsi="Arial"/>
      <w:lang w:eastAsia="en-US"/>
    </w:rPr>
  </w:style>
  <w:style w:type="character" w:customStyle="1" w:styleId="Heading7Char1">
    <w:name w:val="Heading 7 Char1"/>
    <w:basedOn w:val="DefaultParagraphFont"/>
    <w:rsid w:val="004F40D5"/>
    <w:rPr>
      <w:rFonts w:ascii="Arial" w:hAnsi="Arial"/>
      <w:lang w:eastAsia="en-US"/>
    </w:rPr>
  </w:style>
  <w:style w:type="character" w:customStyle="1" w:styleId="Heading8Char1">
    <w:name w:val="Heading 8 Char1"/>
    <w:basedOn w:val="Heading1Char1"/>
    <w:locked/>
    <w:rsid w:val="004F40D5"/>
    <w:rPr>
      <w:rFonts w:ascii="Arial" w:hAnsi="Arial"/>
      <w:sz w:val="36"/>
      <w:lang w:eastAsia="en-US"/>
    </w:rPr>
  </w:style>
  <w:style w:type="character" w:customStyle="1" w:styleId="Heading9Char1">
    <w:name w:val="Heading 9 Char1"/>
    <w:basedOn w:val="DefaultParagraphFont"/>
    <w:locked/>
    <w:rsid w:val="004F40D5"/>
    <w:rPr>
      <w:rFonts w:ascii="Arial" w:hAnsi="Arial"/>
      <w:sz w:val="36"/>
      <w:lang w:eastAsia="en-US"/>
    </w:rPr>
  </w:style>
  <w:style w:type="character" w:customStyle="1" w:styleId="HeaderChar2">
    <w:name w:val="Header Char2"/>
    <w:basedOn w:val="DefaultParagraphFont"/>
    <w:uiPriority w:val="9"/>
    <w:locked/>
    <w:rsid w:val="004F40D5"/>
    <w:rPr>
      <w:rFonts w:ascii="Arial" w:hAnsi="Arial"/>
      <w:b/>
      <w:noProof/>
      <w:sz w:val="18"/>
    </w:rPr>
  </w:style>
  <w:style w:type="character" w:customStyle="1" w:styleId="FooterChar2">
    <w:name w:val="Footer Char2"/>
    <w:basedOn w:val="DefaultParagraphFont"/>
    <w:locked/>
    <w:rsid w:val="004F40D5"/>
    <w:rPr>
      <w:rFonts w:ascii="Arial" w:hAnsi="Arial"/>
      <w:b/>
      <w:i/>
      <w:noProof/>
      <w:sz w:val="18"/>
    </w:rPr>
  </w:style>
  <w:style w:type="character" w:customStyle="1" w:styleId="FootnoteTextChar2">
    <w:name w:val="Footnote Text Char2"/>
    <w:basedOn w:val="DefaultParagraphFont"/>
    <w:locked/>
    <w:rsid w:val="004F40D5"/>
    <w:rPr>
      <w:sz w:val="16"/>
    </w:rPr>
  </w:style>
  <w:style w:type="character" w:customStyle="1" w:styleId="Heading1Char2">
    <w:name w:val="Heading 1 Char2"/>
    <w:basedOn w:val="DefaultParagraphFont"/>
    <w:uiPriority w:val="2"/>
    <w:locked/>
    <w:rsid w:val="004F40D5"/>
    <w:rPr>
      <w:rFonts w:ascii="Arial" w:hAnsi="Arial"/>
      <w:sz w:val="36"/>
      <w:lang w:eastAsia="en-US"/>
    </w:rPr>
  </w:style>
  <w:style w:type="character" w:customStyle="1" w:styleId="Heading2Char2">
    <w:name w:val="Heading 2 Char2"/>
    <w:basedOn w:val="DefaultParagraphFont"/>
    <w:uiPriority w:val="2"/>
    <w:locked/>
    <w:rsid w:val="004F40D5"/>
    <w:rPr>
      <w:rFonts w:ascii="Arial" w:hAnsi="Arial"/>
      <w:sz w:val="32"/>
      <w:lang w:eastAsia="en-US"/>
    </w:rPr>
  </w:style>
  <w:style w:type="character" w:customStyle="1" w:styleId="Heading3Char2">
    <w:name w:val="Heading 3 Char2"/>
    <w:basedOn w:val="DefaultParagraphFont"/>
    <w:uiPriority w:val="2"/>
    <w:locked/>
    <w:rsid w:val="004F40D5"/>
    <w:rPr>
      <w:rFonts w:ascii="Arial" w:hAnsi="Arial"/>
      <w:sz w:val="28"/>
      <w:lang w:eastAsia="en-US"/>
    </w:rPr>
  </w:style>
  <w:style w:type="character" w:customStyle="1" w:styleId="Heading4Char2">
    <w:name w:val="Heading 4 Char2"/>
    <w:basedOn w:val="Heading3Char2"/>
    <w:uiPriority w:val="2"/>
    <w:locked/>
    <w:rsid w:val="004F40D5"/>
    <w:rPr>
      <w:rFonts w:ascii="Arial" w:hAnsi="Arial"/>
      <w:sz w:val="24"/>
      <w:lang w:eastAsia="en-US"/>
    </w:rPr>
  </w:style>
  <w:style w:type="character" w:customStyle="1" w:styleId="Heading5Char2">
    <w:name w:val="Heading 5 Char2"/>
    <w:basedOn w:val="Heading4Char2"/>
    <w:uiPriority w:val="2"/>
    <w:locked/>
    <w:rsid w:val="004F40D5"/>
    <w:rPr>
      <w:rFonts w:ascii="Arial" w:hAnsi="Arial"/>
      <w:sz w:val="24"/>
      <w:lang w:eastAsia="en-US"/>
    </w:rPr>
  </w:style>
  <w:style w:type="character" w:customStyle="1" w:styleId="Heading6Char2">
    <w:name w:val="Heading 6 Char2"/>
    <w:basedOn w:val="DefaultParagraphFont"/>
    <w:locked/>
    <w:rsid w:val="004F40D5"/>
    <w:rPr>
      <w:rFonts w:ascii="Arial" w:hAnsi="Arial"/>
      <w:lang w:eastAsia="en-US"/>
    </w:rPr>
  </w:style>
  <w:style w:type="character" w:customStyle="1" w:styleId="Heading7Char2">
    <w:name w:val="Heading 7 Char2"/>
    <w:basedOn w:val="DefaultParagraphFont"/>
    <w:locked/>
    <w:rsid w:val="004F40D5"/>
    <w:rPr>
      <w:rFonts w:ascii="Arial" w:hAnsi="Arial"/>
      <w:lang w:eastAsia="en-US"/>
    </w:rPr>
  </w:style>
  <w:style w:type="character" w:customStyle="1" w:styleId="Heading8Char2">
    <w:name w:val="Heading 8 Char2"/>
    <w:basedOn w:val="Heading1Char2"/>
    <w:uiPriority w:val="4"/>
    <w:locked/>
    <w:rsid w:val="004F40D5"/>
    <w:rPr>
      <w:rFonts w:ascii="Arial" w:hAnsi="Arial"/>
      <w:sz w:val="36"/>
      <w:lang w:eastAsia="en-US"/>
    </w:rPr>
  </w:style>
  <w:style w:type="character" w:customStyle="1" w:styleId="Heading9Char2">
    <w:name w:val="Heading 9 Char2"/>
    <w:basedOn w:val="DefaultParagraphFont"/>
    <w:locked/>
    <w:rsid w:val="004F40D5"/>
    <w:rPr>
      <w:rFonts w:ascii="Arial" w:hAnsi="Arial"/>
      <w:sz w:val="36"/>
      <w:lang w:eastAsia="en-US"/>
    </w:rPr>
  </w:style>
  <w:style w:type="numbering" w:customStyle="1" w:styleId="Headings">
    <w:name w:val="Headings"/>
    <w:uiPriority w:val="99"/>
    <w:rsid w:val="004F40D5"/>
  </w:style>
  <w:style w:type="numbering" w:customStyle="1" w:styleId="Annexheadings">
    <w:name w:val="Annex headings"/>
    <w:uiPriority w:val="99"/>
    <w:rsid w:val="004F40D5"/>
  </w:style>
  <w:style w:type="numbering" w:customStyle="1" w:styleId="References">
    <w:name w:val="References"/>
    <w:uiPriority w:val="99"/>
    <w:rsid w:val="004F40D5"/>
    <w:pPr>
      <w:numPr>
        <w:numId w:val="10"/>
      </w:numPr>
    </w:pPr>
  </w:style>
  <w:style w:type="paragraph" w:customStyle="1" w:styleId="Numbered0001">
    <w:name w:val="Numbered0001"/>
    <w:basedOn w:val="Normal"/>
    <w:locked/>
    <w:rsid w:val="004F40D5"/>
    <w:pPr>
      <w:numPr>
        <w:numId w:val="11"/>
      </w:numPr>
      <w:tabs>
        <w:tab w:val="clear" w:pos="2421"/>
        <w:tab w:val="num" w:pos="360"/>
        <w:tab w:val="num" w:pos="720"/>
      </w:tabs>
      <w:spacing w:line="480" w:lineRule="auto"/>
      <w:ind w:left="0" w:firstLine="0"/>
    </w:pPr>
    <w:rPr>
      <w:rFonts w:ascii="Book Antiqua" w:hAnsi="Book Antiqua"/>
    </w:rPr>
  </w:style>
  <w:style w:type="paragraph" w:customStyle="1" w:styleId="Bullet">
    <w:name w:val="Bullet"/>
    <w:basedOn w:val="Normal"/>
    <w:locked/>
    <w:rsid w:val="004F40D5"/>
    <w:pPr>
      <w:numPr>
        <w:ilvl w:val="1"/>
        <w:numId w:val="11"/>
      </w:numPr>
      <w:tabs>
        <w:tab w:val="clear" w:pos="1440"/>
        <w:tab w:val="num" w:pos="360"/>
      </w:tabs>
      <w:spacing w:line="480" w:lineRule="auto"/>
      <w:ind w:left="0" w:firstLine="0"/>
    </w:pPr>
    <w:rPr>
      <w:rFonts w:ascii="Book Antiqua" w:hAnsi="Book Antiqua"/>
    </w:rPr>
  </w:style>
  <w:style w:type="paragraph" w:customStyle="1" w:styleId="kirkx">
    <w:name w:val="kirk x"/>
    <w:basedOn w:val="Normal"/>
    <w:link w:val="kirkxChar"/>
    <w:qFormat/>
    <w:locked/>
    <w:rsid w:val="004F40D5"/>
    <w:pPr>
      <w:tabs>
        <w:tab w:val="num" w:pos="1440"/>
      </w:tabs>
      <w:spacing w:line="360" w:lineRule="auto"/>
    </w:pPr>
  </w:style>
  <w:style w:type="character" w:customStyle="1" w:styleId="kirkxChar">
    <w:name w:val="kirk x Char"/>
    <w:basedOn w:val="DefaultParagraphFont"/>
    <w:link w:val="kirkx"/>
    <w:rsid w:val="004F40D5"/>
    <w:rPr>
      <w:rFonts w:ascii="Times New Roman" w:hAnsi="Times New Roman"/>
      <w:lang w:val="en-GB" w:eastAsia="en-US"/>
    </w:rPr>
  </w:style>
  <w:style w:type="character" w:customStyle="1" w:styleId="mi">
    <w:name w:val="mi"/>
    <w:basedOn w:val="DefaultParagraphFont"/>
    <w:locked/>
    <w:rsid w:val="004F40D5"/>
  </w:style>
  <w:style w:type="character" w:customStyle="1" w:styleId="PANumbered0001Char">
    <w:name w:val="PA Numbered0001 Char"/>
    <w:basedOn w:val="DefaultParagraphFont"/>
    <w:link w:val="PANumbered0001"/>
    <w:locked/>
    <w:rsid w:val="004F40D5"/>
  </w:style>
  <w:style w:type="paragraph" w:customStyle="1" w:styleId="PANumbered0001">
    <w:name w:val="PA Numbered0001"/>
    <w:basedOn w:val="Normal"/>
    <w:link w:val="PANumbered0001Char"/>
    <w:locked/>
    <w:rsid w:val="004F40D5"/>
    <w:pPr>
      <w:widowControl w:val="0"/>
      <w:numPr>
        <w:numId w:val="12"/>
      </w:numPr>
      <w:tabs>
        <w:tab w:val="clear" w:pos="1620"/>
        <w:tab w:val="num" w:pos="1080"/>
      </w:tabs>
      <w:spacing w:before="60" w:after="60" w:line="480" w:lineRule="auto"/>
      <w:ind w:left="0"/>
    </w:pPr>
    <w:rPr>
      <w:rFonts w:ascii="CG Times (WN)" w:hAnsi="CG Times (WN)"/>
      <w:lang w:val="fr-FR" w:eastAsia="fr-FR"/>
    </w:rPr>
  </w:style>
  <w:style w:type="character" w:styleId="Mention">
    <w:name w:val="Mention"/>
    <w:basedOn w:val="DefaultParagraphFont"/>
    <w:uiPriority w:val="99"/>
    <w:unhideWhenUsed/>
    <w:rsid w:val="004F40D5"/>
    <w:rPr>
      <w:color w:val="2B579A"/>
      <w:shd w:val="clear" w:color="auto" w:fill="E1DFDD"/>
    </w:rPr>
  </w:style>
  <w:style w:type="paragraph" w:customStyle="1" w:styleId="paragraph">
    <w:name w:val="paragraph"/>
    <w:basedOn w:val="Normal"/>
    <w:uiPriority w:val="1"/>
    <w:locked/>
    <w:rsid w:val="004F40D5"/>
    <w:pPr>
      <w:spacing w:beforeAutospacing="1" w:afterAutospacing="1"/>
    </w:pPr>
  </w:style>
  <w:style w:type="character" w:customStyle="1" w:styleId="normaltextrun">
    <w:name w:val="normaltextrun"/>
    <w:basedOn w:val="DefaultParagraphFont"/>
    <w:locked/>
    <w:rsid w:val="004F40D5"/>
  </w:style>
  <w:style w:type="character" w:customStyle="1" w:styleId="ui-provider">
    <w:name w:val="ui-provider"/>
    <w:basedOn w:val="DefaultParagraphFont"/>
    <w:locked/>
    <w:rsid w:val="004F40D5"/>
  </w:style>
  <w:style w:type="character" w:styleId="Strong">
    <w:name w:val="Strong"/>
    <w:basedOn w:val="DefaultParagraphFont"/>
    <w:uiPriority w:val="22"/>
    <w:qFormat/>
    <w:rsid w:val="004F40D5"/>
    <w:rPr>
      <w:b/>
      <w:bCs/>
    </w:rPr>
  </w:style>
  <w:style w:type="character" w:styleId="Emphasis">
    <w:name w:val="Emphasis"/>
    <w:basedOn w:val="DefaultParagraphFont"/>
    <w:uiPriority w:val="20"/>
    <w:qFormat/>
    <w:rsid w:val="004F40D5"/>
    <w:rPr>
      <w:i/>
      <w:iCs/>
    </w:rPr>
  </w:style>
  <w:style w:type="paragraph" w:customStyle="1" w:styleId="Equat">
    <w:name w:val="Equat."/>
    <w:basedOn w:val="Normal"/>
    <w:locked/>
    <w:rsid w:val="004F40D5"/>
    <w:pPr>
      <w:tabs>
        <w:tab w:val="num" w:pos="720"/>
      </w:tabs>
      <w:spacing w:line="360" w:lineRule="auto"/>
      <w:ind w:left="360" w:hanging="360"/>
      <w:jc w:val="center"/>
    </w:pPr>
    <w:rPr>
      <w:lang w:eastAsia="fr-FR"/>
    </w:rPr>
  </w:style>
  <w:style w:type="paragraph" w:customStyle="1" w:styleId="USPTO1-99">
    <w:name w:val="USPTO 1-99"/>
    <w:basedOn w:val="Normal"/>
    <w:locked/>
    <w:rsid w:val="004F40D5"/>
    <w:pPr>
      <w:widowControl w:val="0"/>
      <w:tabs>
        <w:tab w:val="num" w:pos="720"/>
        <w:tab w:val="left" w:pos="1886"/>
      </w:tabs>
      <w:spacing w:after="480" w:line="360" w:lineRule="auto"/>
      <w:ind w:left="720" w:hanging="360"/>
      <w:jc w:val="both"/>
    </w:pPr>
    <w:rPr>
      <w:rFonts w:ascii="Arial" w:hAnsi="Arial"/>
      <w:snapToGrid w:val="0"/>
    </w:rPr>
  </w:style>
  <w:style w:type="table" w:customStyle="1" w:styleId="LightList-Accent31">
    <w:name w:val="Light List - Accent 31"/>
    <w:basedOn w:val="TableNormal"/>
    <w:next w:val="LightList-Accent3"/>
    <w:uiPriority w:val="61"/>
    <w:locked/>
    <w:rsid w:val="004F40D5"/>
    <w:rPr>
      <w:rFonts w:asciiTheme="minorHAnsi" w:eastAsia="Yu Mincho" w:hAnsiTheme="minorHAnsi" w:cstheme="minorBidi"/>
      <w:sz w:val="22"/>
      <w:szCs w:val="22"/>
      <w:lang w:val="de-DE" w:eastAsia="de-DE"/>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paragraph" w:customStyle="1" w:styleId="StandardmitAbstandnach">
    <w:name w:val="#Standard mit Abstand nach"/>
    <w:basedOn w:val="Normal"/>
    <w:uiPriority w:val="13"/>
    <w:qFormat/>
    <w:locked/>
    <w:rsid w:val="004F40D5"/>
  </w:style>
  <w:style w:type="table" w:customStyle="1" w:styleId="Tabelle">
    <w:name w:val="#Tabelle"/>
    <w:basedOn w:val="TableNormal"/>
    <w:locked/>
    <w:rsid w:val="004F40D5"/>
    <w:pPr>
      <w:spacing w:line="240" w:lineRule="exact"/>
    </w:pPr>
    <w:rPr>
      <w:rFonts w:ascii="Frutiger LT Com 45 Light" w:eastAsia="Yu Mincho" w:hAnsi="Frutiger LT Com 45 Light"/>
      <w:kern w:val="2"/>
      <w:lang w:val="en-US" w:eastAsia="en-US"/>
      <w14:ligatures w14:val="standardContextual"/>
    </w:rPr>
    <w:tblPr>
      <w:tblStyleRowBandSize w:val="1"/>
      <w:tblBorders>
        <w:bottom w:val="dashSmallGap" w:sz="4" w:space="0" w:color="auto"/>
      </w:tblBorders>
      <w:tblCellMar>
        <w:top w:w="79" w:type="dxa"/>
        <w:left w:w="0" w:type="dxa"/>
        <w:bottom w:w="79" w:type="dxa"/>
      </w:tblCellMar>
    </w:tblPr>
    <w:tblStylePr w:type="firstRow">
      <w:rPr>
        <w:rFonts w:ascii="TimesNewRomanPSMT" w:hAnsi="TimesNewRomanPSMT"/>
        <w:color w:val="auto"/>
        <w:sz w:val="20"/>
      </w:rPr>
      <w:tblPr/>
      <w:tcPr>
        <w:tcBorders>
          <w:top w:val="nil"/>
          <w:left w:val="nil"/>
          <w:bottom w:val="single" w:sz="4" w:space="0" w:color="auto"/>
          <w:right w:val="nil"/>
          <w:insideH w:val="nil"/>
          <w:insideV w:val="nil"/>
        </w:tcBorders>
      </w:tcPr>
    </w:tblStylePr>
    <w:tblStylePr w:type="band1Horz">
      <w:rPr>
        <w:rFonts w:ascii="Arial-BoldMT" w:hAnsi="Arial-BoldMT"/>
        <w:sz w:val="20"/>
      </w:rPr>
      <w:tblPr/>
      <w:tcPr>
        <w:tcBorders>
          <w:bottom w:val="dashSmallGap" w:sz="4" w:space="0" w:color="auto"/>
          <w:insideH w:val="nil"/>
        </w:tcBorders>
      </w:tcPr>
    </w:tblStylePr>
    <w:tblStylePr w:type="band2Horz">
      <w:rPr>
        <w:rFonts w:ascii="Arial-BoldMT" w:hAnsi="Arial-BoldMT"/>
        <w:sz w:val="20"/>
      </w:rPr>
      <w:tblPr/>
      <w:tcPr>
        <w:tcBorders>
          <w:bottom w:val="dashSmallGap" w:sz="4" w:space="0" w:color="auto"/>
        </w:tcBorders>
      </w:tcPr>
    </w:tblStylePr>
  </w:style>
  <w:style w:type="paragraph" w:customStyle="1" w:styleId="berschriftimText">
    <w:name w:val="#Überschrift im Text"/>
    <w:basedOn w:val="Normal"/>
    <w:next w:val="Normal"/>
    <w:uiPriority w:val="23"/>
    <w:qFormat/>
    <w:locked/>
    <w:rsid w:val="004F40D5"/>
    <w:pPr>
      <w:spacing w:before="480"/>
    </w:pPr>
    <w:rPr>
      <w:rFonts w:ascii="Frutiger LT Com 65 Bold" w:hAnsi="Frutiger LT Com 65 Bold"/>
    </w:rPr>
  </w:style>
  <w:style w:type="paragraph" w:customStyle="1" w:styleId="TabelleBody">
    <w:name w:val="#Tabelle Body"/>
    <w:basedOn w:val="Normal"/>
    <w:semiHidden/>
    <w:locked/>
    <w:rsid w:val="004F40D5"/>
  </w:style>
  <w:style w:type="paragraph" w:customStyle="1" w:styleId="TabelleKopf">
    <w:name w:val="#Tabelle Kopf"/>
    <w:basedOn w:val="Normal"/>
    <w:semiHidden/>
    <w:locked/>
    <w:rsid w:val="004F40D5"/>
    <w:rPr>
      <w:rFonts w:ascii="Frutiger LT Com 65 Bold" w:hAnsi="Frutiger LT Com 65 Bold"/>
    </w:rPr>
  </w:style>
  <w:style w:type="numbering" w:customStyle="1" w:styleId="Aufzhlung">
    <w:name w:val="#Aufzählung"/>
    <w:basedOn w:val="NoList"/>
    <w:locked/>
    <w:rsid w:val="004F40D5"/>
  </w:style>
  <w:style w:type="numbering" w:customStyle="1" w:styleId="AufzhlungPunkt">
    <w:name w:val="#Aufzählung Punkt"/>
    <w:basedOn w:val="NoList"/>
    <w:locked/>
    <w:rsid w:val="004F40D5"/>
    <w:pPr>
      <w:numPr>
        <w:numId w:val="14"/>
      </w:numPr>
    </w:pPr>
  </w:style>
  <w:style w:type="numbering" w:customStyle="1" w:styleId="AufzhlungStrich">
    <w:name w:val="#Aufzählung Strich"/>
    <w:basedOn w:val="AufzhlungPunkt"/>
    <w:locked/>
    <w:rsid w:val="004F40D5"/>
    <w:pPr>
      <w:numPr>
        <w:numId w:val="15"/>
      </w:numPr>
    </w:pPr>
  </w:style>
  <w:style w:type="character" w:customStyle="1" w:styleId="UnresolvedMention1">
    <w:name w:val="Unresolved Mention1"/>
    <w:uiPriority w:val="99"/>
    <w:semiHidden/>
    <w:unhideWhenUsed/>
    <w:locked/>
    <w:rsid w:val="004F40D5"/>
    <w:rPr>
      <w:color w:val="605E5C"/>
      <w:shd w:val="clear" w:color="auto" w:fill="E1DFDD"/>
    </w:rPr>
  </w:style>
  <w:style w:type="character" w:customStyle="1" w:styleId="FunotentextZchn">
    <w:name w:val="Fußnotentext Zchn"/>
    <w:basedOn w:val="DefaultParagraphFont"/>
    <w:locked/>
    <w:rsid w:val="004F40D5"/>
    <w:rPr>
      <w:sz w:val="16"/>
    </w:rPr>
  </w:style>
  <w:style w:type="character" w:customStyle="1" w:styleId="berschrift2Zchn">
    <w:name w:val="Überschrift 2 Zchn"/>
    <w:basedOn w:val="DefaultParagraphFont"/>
    <w:uiPriority w:val="2"/>
    <w:locked/>
    <w:rsid w:val="004F40D5"/>
    <w:rPr>
      <w:rFonts w:ascii="Arial" w:hAnsi="Arial"/>
      <w:sz w:val="32"/>
      <w:lang w:eastAsia="en-US"/>
    </w:rPr>
  </w:style>
  <w:style w:type="character" w:customStyle="1" w:styleId="berschrift3Zchn">
    <w:name w:val="Überschrift 3 Zchn"/>
    <w:basedOn w:val="DefaultParagraphFont"/>
    <w:uiPriority w:val="2"/>
    <w:locked/>
    <w:rsid w:val="004F40D5"/>
    <w:rPr>
      <w:rFonts w:ascii="Arial" w:hAnsi="Arial"/>
      <w:sz w:val="28"/>
      <w:lang w:eastAsia="en-US"/>
    </w:rPr>
  </w:style>
  <w:style w:type="character" w:customStyle="1" w:styleId="berschrift1Zchn">
    <w:name w:val="Überschrift 1 Zchn"/>
    <w:basedOn w:val="DefaultParagraphFont"/>
    <w:uiPriority w:val="2"/>
    <w:locked/>
    <w:rsid w:val="004F40D5"/>
    <w:rPr>
      <w:rFonts w:ascii="Arial" w:hAnsi="Arial"/>
      <w:sz w:val="36"/>
      <w:lang w:eastAsia="en-US"/>
    </w:rPr>
  </w:style>
  <w:style w:type="character" w:customStyle="1" w:styleId="berschrift4Zchn">
    <w:name w:val="Überschrift 4 Zchn"/>
    <w:basedOn w:val="berschrift3Zchn"/>
    <w:uiPriority w:val="2"/>
    <w:locked/>
    <w:rsid w:val="004F40D5"/>
    <w:rPr>
      <w:rFonts w:ascii="Arial" w:hAnsi="Arial"/>
      <w:sz w:val="24"/>
      <w:lang w:eastAsia="en-US"/>
    </w:rPr>
  </w:style>
  <w:style w:type="character" w:customStyle="1" w:styleId="berschrift5Zchn">
    <w:name w:val="Überschrift 5 Zchn"/>
    <w:basedOn w:val="berschrift4Zchn"/>
    <w:uiPriority w:val="2"/>
    <w:locked/>
    <w:rsid w:val="004F40D5"/>
    <w:rPr>
      <w:rFonts w:ascii="Arial" w:hAnsi="Arial"/>
      <w:sz w:val="24"/>
      <w:lang w:eastAsia="en-US"/>
    </w:rPr>
  </w:style>
  <w:style w:type="character" w:customStyle="1" w:styleId="berschrift6Zchn">
    <w:name w:val="Überschrift 6 Zchn"/>
    <w:basedOn w:val="DefaultParagraphFont"/>
    <w:locked/>
    <w:rsid w:val="004F40D5"/>
    <w:rPr>
      <w:rFonts w:ascii="Arial" w:hAnsi="Arial"/>
      <w:lang w:eastAsia="en-US"/>
    </w:rPr>
  </w:style>
  <w:style w:type="character" w:customStyle="1" w:styleId="berschrift8Zchn">
    <w:name w:val="Überschrift 8 Zchn"/>
    <w:basedOn w:val="berschrift1Zchn"/>
    <w:uiPriority w:val="4"/>
    <w:locked/>
    <w:rsid w:val="004F40D5"/>
    <w:rPr>
      <w:rFonts w:ascii="Arial" w:hAnsi="Arial"/>
      <w:sz w:val="36"/>
      <w:lang w:eastAsia="en-US"/>
    </w:rPr>
  </w:style>
  <w:style w:type="character" w:customStyle="1" w:styleId="KopfzeileZchn">
    <w:name w:val="Kopfzeile Zchn"/>
    <w:basedOn w:val="DefaultParagraphFont"/>
    <w:uiPriority w:val="9"/>
    <w:locked/>
    <w:rsid w:val="004F40D5"/>
    <w:rPr>
      <w:rFonts w:ascii="Arial" w:hAnsi="Arial"/>
      <w:b/>
      <w:noProof/>
      <w:sz w:val="18"/>
    </w:rPr>
  </w:style>
  <w:style w:type="character" w:customStyle="1" w:styleId="FuzeileZchn">
    <w:name w:val="Fußzeile Zchn"/>
    <w:basedOn w:val="DefaultParagraphFont"/>
    <w:locked/>
    <w:rsid w:val="004F40D5"/>
    <w:rPr>
      <w:rFonts w:ascii="Arial" w:hAnsi="Arial"/>
      <w:b/>
      <w:i/>
      <w:noProof/>
      <w:sz w:val="18"/>
    </w:rPr>
  </w:style>
  <w:style w:type="character" w:customStyle="1" w:styleId="berschrift7Zchn">
    <w:name w:val="Überschrift 7 Zchn"/>
    <w:basedOn w:val="DefaultParagraphFont"/>
    <w:locked/>
    <w:rsid w:val="004F40D5"/>
    <w:rPr>
      <w:rFonts w:ascii="Arial" w:hAnsi="Arial"/>
      <w:lang w:eastAsia="en-US"/>
    </w:rPr>
  </w:style>
  <w:style w:type="character" w:customStyle="1" w:styleId="berschrift9Zchn">
    <w:name w:val="Überschrift 9 Zchn"/>
    <w:basedOn w:val="DefaultParagraphFont"/>
    <w:locked/>
    <w:rsid w:val="004F40D5"/>
    <w:rPr>
      <w:rFonts w:ascii="Arial" w:hAnsi="Arial"/>
      <w:sz w:val="36"/>
      <w:lang w:eastAsia="en-US"/>
    </w:rPr>
  </w:style>
  <w:style w:type="character" w:customStyle="1" w:styleId="HeaderChar3">
    <w:name w:val="Header Char3"/>
    <w:basedOn w:val="DefaultParagraphFont"/>
    <w:uiPriority w:val="9"/>
    <w:rsid w:val="004F40D5"/>
    <w:rPr>
      <w:rFonts w:ascii="Arial" w:hAnsi="Arial"/>
      <w:b/>
      <w:noProof/>
      <w:sz w:val="18"/>
    </w:rPr>
  </w:style>
  <w:style w:type="character" w:customStyle="1" w:styleId="FooterChar3">
    <w:name w:val="Footer Char3"/>
    <w:basedOn w:val="DefaultParagraphFont"/>
    <w:rsid w:val="004F40D5"/>
    <w:rPr>
      <w:rFonts w:ascii="Arial" w:hAnsi="Arial"/>
      <w:b/>
      <w:i/>
      <w:noProof/>
      <w:sz w:val="18"/>
    </w:rPr>
  </w:style>
  <w:style w:type="character" w:customStyle="1" w:styleId="FootnoteTextChar3">
    <w:name w:val="Footnote Text Char3"/>
    <w:basedOn w:val="DefaultParagraphFont"/>
    <w:rsid w:val="004F40D5"/>
    <w:rPr>
      <w:sz w:val="16"/>
    </w:rPr>
  </w:style>
  <w:style w:type="character" w:customStyle="1" w:styleId="Heading1Char3">
    <w:name w:val="Heading 1 Char3"/>
    <w:basedOn w:val="DefaultParagraphFont"/>
    <w:uiPriority w:val="2"/>
    <w:rsid w:val="004F40D5"/>
    <w:rPr>
      <w:rFonts w:ascii="Arial" w:hAnsi="Arial"/>
      <w:sz w:val="36"/>
      <w:lang w:eastAsia="en-US"/>
    </w:rPr>
  </w:style>
  <w:style w:type="character" w:customStyle="1" w:styleId="Heading2Char3">
    <w:name w:val="Heading 2 Char3"/>
    <w:basedOn w:val="DefaultParagraphFont"/>
    <w:uiPriority w:val="2"/>
    <w:rsid w:val="004F40D5"/>
    <w:rPr>
      <w:rFonts w:ascii="Arial" w:hAnsi="Arial"/>
      <w:sz w:val="32"/>
      <w:lang w:eastAsia="en-US"/>
    </w:rPr>
  </w:style>
  <w:style w:type="character" w:customStyle="1" w:styleId="Heading3Char3">
    <w:name w:val="Heading 3 Char3"/>
    <w:basedOn w:val="DefaultParagraphFont"/>
    <w:uiPriority w:val="2"/>
    <w:rsid w:val="004F40D5"/>
    <w:rPr>
      <w:rFonts w:ascii="Arial" w:hAnsi="Arial"/>
      <w:sz w:val="28"/>
      <w:lang w:eastAsia="en-US"/>
    </w:rPr>
  </w:style>
  <w:style w:type="character" w:customStyle="1" w:styleId="Heading4Char3">
    <w:name w:val="Heading 4 Char3"/>
    <w:basedOn w:val="Heading3Char3"/>
    <w:uiPriority w:val="2"/>
    <w:rsid w:val="004F40D5"/>
    <w:rPr>
      <w:rFonts w:ascii="Arial" w:hAnsi="Arial"/>
      <w:sz w:val="24"/>
      <w:lang w:eastAsia="en-US"/>
    </w:rPr>
  </w:style>
  <w:style w:type="character" w:customStyle="1" w:styleId="Heading5Char3">
    <w:name w:val="Heading 5 Char3"/>
    <w:basedOn w:val="Heading4Char3"/>
    <w:uiPriority w:val="2"/>
    <w:rsid w:val="004F40D5"/>
    <w:rPr>
      <w:rFonts w:ascii="Arial" w:hAnsi="Arial"/>
      <w:sz w:val="24"/>
      <w:lang w:eastAsia="en-US"/>
    </w:rPr>
  </w:style>
  <w:style w:type="character" w:customStyle="1" w:styleId="Heading6Char3">
    <w:name w:val="Heading 6 Char3"/>
    <w:basedOn w:val="DefaultParagraphFont"/>
    <w:rsid w:val="004F40D5"/>
    <w:rPr>
      <w:rFonts w:ascii="Arial" w:hAnsi="Arial"/>
      <w:lang w:eastAsia="en-US"/>
    </w:rPr>
  </w:style>
  <w:style w:type="character" w:customStyle="1" w:styleId="Heading7Char3">
    <w:name w:val="Heading 7 Char3"/>
    <w:basedOn w:val="DefaultParagraphFont"/>
    <w:rsid w:val="004F40D5"/>
    <w:rPr>
      <w:rFonts w:ascii="Arial" w:hAnsi="Arial"/>
      <w:lang w:eastAsia="en-US"/>
    </w:rPr>
  </w:style>
  <w:style w:type="character" w:customStyle="1" w:styleId="Heading8Char3">
    <w:name w:val="Heading 8 Char3"/>
    <w:basedOn w:val="Heading1Char3"/>
    <w:uiPriority w:val="4"/>
    <w:rsid w:val="004F40D5"/>
    <w:rPr>
      <w:rFonts w:ascii="Arial" w:hAnsi="Arial"/>
      <w:sz w:val="36"/>
      <w:lang w:eastAsia="en-US"/>
    </w:rPr>
  </w:style>
  <w:style w:type="character" w:customStyle="1" w:styleId="Heading9Char3">
    <w:name w:val="Heading 9 Char3"/>
    <w:basedOn w:val="DefaultParagraphFont"/>
    <w:rsid w:val="004F40D5"/>
    <w:rPr>
      <w:rFonts w:ascii="Arial" w:hAnsi="Arial"/>
      <w:sz w:val="36"/>
      <w:lang w:eastAsia="en-US"/>
    </w:rPr>
  </w:style>
  <w:style w:type="character" w:customStyle="1" w:styleId="ZhlavChar">
    <w:name w:val="Záhlaví Char"/>
    <w:basedOn w:val="DefaultParagraphFont"/>
    <w:uiPriority w:val="9"/>
    <w:rsid w:val="004F40D5"/>
    <w:rPr>
      <w:rFonts w:ascii="Arial" w:hAnsi="Arial"/>
      <w:b/>
      <w:noProof/>
      <w:sz w:val="18"/>
    </w:rPr>
  </w:style>
  <w:style w:type="character" w:customStyle="1" w:styleId="ZpatChar">
    <w:name w:val="Zápatí Char"/>
    <w:basedOn w:val="DefaultParagraphFont"/>
    <w:rsid w:val="004F40D5"/>
    <w:rPr>
      <w:rFonts w:ascii="Arial" w:hAnsi="Arial"/>
      <w:b/>
      <w:i/>
      <w:noProof/>
      <w:sz w:val="18"/>
    </w:rPr>
  </w:style>
  <w:style w:type="character" w:customStyle="1" w:styleId="TextpoznpodarouChar">
    <w:name w:val="Text pozn. pod čarou Char"/>
    <w:basedOn w:val="DefaultParagraphFont"/>
    <w:rsid w:val="004F40D5"/>
    <w:rPr>
      <w:sz w:val="16"/>
    </w:rPr>
  </w:style>
  <w:style w:type="character" w:customStyle="1" w:styleId="Nadpis1Char">
    <w:name w:val="Nadpis 1 Char"/>
    <w:basedOn w:val="DefaultParagraphFont"/>
    <w:uiPriority w:val="2"/>
    <w:rsid w:val="004F40D5"/>
    <w:rPr>
      <w:rFonts w:ascii="Arial" w:hAnsi="Arial"/>
      <w:sz w:val="36"/>
      <w:lang w:eastAsia="en-US"/>
    </w:rPr>
  </w:style>
  <w:style w:type="character" w:customStyle="1" w:styleId="Nadpis2Char">
    <w:name w:val="Nadpis 2 Char"/>
    <w:basedOn w:val="DefaultParagraphFont"/>
    <w:uiPriority w:val="2"/>
    <w:rsid w:val="004F40D5"/>
    <w:rPr>
      <w:rFonts w:ascii="Arial" w:hAnsi="Arial"/>
      <w:sz w:val="32"/>
      <w:lang w:eastAsia="en-US"/>
    </w:rPr>
  </w:style>
  <w:style w:type="character" w:customStyle="1" w:styleId="Nadpis3Char">
    <w:name w:val="Nadpis 3 Char"/>
    <w:basedOn w:val="DefaultParagraphFont"/>
    <w:uiPriority w:val="2"/>
    <w:rsid w:val="004F40D5"/>
    <w:rPr>
      <w:rFonts w:ascii="Arial" w:hAnsi="Arial"/>
      <w:sz w:val="28"/>
      <w:lang w:eastAsia="en-US"/>
    </w:rPr>
  </w:style>
  <w:style w:type="character" w:customStyle="1" w:styleId="Nadpis4Char">
    <w:name w:val="Nadpis 4 Char"/>
    <w:basedOn w:val="Nadpis3Char"/>
    <w:uiPriority w:val="2"/>
    <w:rsid w:val="004F40D5"/>
    <w:rPr>
      <w:rFonts w:ascii="Arial" w:hAnsi="Arial"/>
      <w:sz w:val="24"/>
      <w:lang w:eastAsia="en-US"/>
    </w:rPr>
  </w:style>
  <w:style w:type="character" w:customStyle="1" w:styleId="Nadpis5Char">
    <w:name w:val="Nadpis 5 Char"/>
    <w:basedOn w:val="Nadpis4Char"/>
    <w:uiPriority w:val="2"/>
    <w:rsid w:val="004F40D5"/>
    <w:rPr>
      <w:rFonts w:ascii="Arial" w:hAnsi="Arial"/>
      <w:sz w:val="24"/>
      <w:lang w:eastAsia="en-US"/>
    </w:rPr>
  </w:style>
  <w:style w:type="character" w:customStyle="1" w:styleId="Nadpis6Char">
    <w:name w:val="Nadpis 6 Char"/>
    <w:basedOn w:val="DefaultParagraphFont"/>
    <w:rsid w:val="004F40D5"/>
    <w:rPr>
      <w:rFonts w:ascii="Arial" w:hAnsi="Arial"/>
      <w:lang w:eastAsia="en-US"/>
    </w:rPr>
  </w:style>
  <w:style w:type="character" w:customStyle="1" w:styleId="Nadpis7Char">
    <w:name w:val="Nadpis 7 Char"/>
    <w:basedOn w:val="DefaultParagraphFont"/>
    <w:rsid w:val="004F40D5"/>
    <w:rPr>
      <w:rFonts w:ascii="Arial" w:hAnsi="Arial"/>
      <w:lang w:eastAsia="en-US"/>
    </w:rPr>
  </w:style>
  <w:style w:type="character" w:customStyle="1" w:styleId="Nadpis8Char">
    <w:name w:val="Nadpis 8 Char"/>
    <w:basedOn w:val="Nadpis1Char"/>
    <w:uiPriority w:val="4"/>
    <w:rsid w:val="004F40D5"/>
    <w:rPr>
      <w:rFonts w:ascii="Arial" w:hAnsi="Arial"/>
      <w:sz w:val="36"/>
      <w:lang w:eastAsia="en-US"/>
    </w:rPr>
  </w:style>
  <w:style w:type="character" w:customStyle="1" w:styleId="Nadpis9Char">
    <w:name w:val="Nadpis 9 Char"/>
    <w:basedOn w:val="DefaultParagraphFont"/>
    <w:rsid w:val="004F40D5"/>
    <w:rPr>
      <w:rFonts w:ascii="Arial" w:hAnsi="Arial"/>
      <w:sz w:val="36"/>
      <w:lang w:eastAsia="en-US"/>
    </w:rPr>
  </w:style>
  <w:style w:type="character" w:customStyle="1" w:styleId="ListParagraphChar">
    <w:name w:val="List Paragraph Char"/>
    <w:aliases w:val="- Bullets Char,列出段落 Char,Lista1 Char,?? ?? Char,????? Char,???? Char"/>
    <w:link w:val="ListParagraph"/>
    <w:uiPriority w:val="34"/>
    <w:qFormat/>
    <w:locked/>
    <w:rsid w:val="004F40D5"/>
    <w:rPr>
      <w:rFonts w:asciiTheme="minorHAnsi" w:eastAsiaTheme="minorHAnsi" w:hAnsiTheme="minorHAnsi" w:cstheme="minorBidi"/>
      <w:kern w:val="2"/>
      <w:sz w:val="24"/>
      <w:szCs w:val="24"/>
      <w:lang w:val="en-US" w:eastAsia="en-US"/>
      <w14:ligatures w14:val="standardContextual"/>
    </w:rPr>
  </w:style>
  <w:style w:type="paragraph" w:customStyle="1" w:styleId="Amendment">
    <w:name w:val="Amendment"/>
    <w:aliases w:val="sig."/>
    <w:basedOn w:val="Normal"/>
    <w:rsid w:val="004F40D5"/>
    <w:pPr>
      <w:tabs>
        <w:tab w:val="left" w:pos="3600"/>
        <w:tab w:val="left" w:pos="9360"/>
      </w:tabs>
      <w:spacing w:after="0"/>
    </w:pPr>
    <w:rPr>
      <w:rFonts w:cs="Courier New"/>
      <w:sz w:val="24"/>
      <w:szCs w:val="24"/>
      <w:lang w:val="en-US"/>
    </w:rPr>
  </w:style>
  <w:style w:type="paragraph" w:customStyle="1" w:styleId="IvDInstructiontext">
    <w:name w:val="IvD Instructiontext"/>
    <w:basedOn w:val="BodyText"/>
    <w:link w:val="IvDInstructiontextChar"/>
    <w:uiPriority w:val="99"/>
    <w:qFormat/>
    <w:rsid w:val="004F40D5"/>
    <w:pPr>
      <w:keepLines/>
      <w:tabs>
        <w:tab w:val="left" w:pos="2552"/>
        <w:tab w:val="left" w:pos="3856"/>
        <w:tab w:val="left" w:pos="5216"/>
        <w:tab w:val="left" w:pos="6464"/>
        <w:tab w:val="left" w:pos="7768"/>
        <w:tab w:val="left" w:pos="9072"/>
        <w:tab w:val="left" w:pos="9639"/>
      </w:tabs>
      <w:spacing w:before="240" w:after="0"/>
    </w:pPr>
    <w:rPr>
      <w:rFonts w:ascii="Arial" w:eastAsia="SimSun" w:hAnsi="Arial"/>
      <w:i/>
      <w:color w:val="7F7F7F"/>
      <w:spacing w:val="2"/>
      <w:sz w:val="18"/>
      <w:szCs w:val="18"/>
      <w:lang w:val="en-US"/>
    </w:rPr>
  </w:style>
  <w:style w:type="character" w:customStyle="1" w:styleId="IvDInstructiontextChar">
    <w:name w:val="IvD Instructiontext Char"/>
    <w:link w:val="IvDInstructiontext"/>
    <w:uiPriority w:val="99"/>
    <w:rsid w:val="004F40D5"/>
    <w:rPr>
      <w:rFonts w:ascii="Arial" w:eastAsia="SimSun" w:hAnsi="Arial"/>
      <w:i/>
      <w:color w:val="7F7F7F"/>
      <w:spacing w:val="2"/>
      <w:sz w:val="18"/>
      <w:szCs w:val="18"/>
      <w:lang w:val="en-US" w:eastAsia="en-US"/>
    </w:rPr>
  </w:style>
  <w:style w:type="character" w:customStyle="1" w:styleId="cf01">
    <w:name w:val="cf01"/>
    <w:basedOn w:val="DefaultParagraphFont"/>
    <w:rsid w:val="004F40D5"/>
    <w:rPr>
      <w:rFonts w:ascii="Segoe UI" w:hAnsi="Segoe UI" w:cs="Segoe UI" w:hint="default"/>
      <w:sz w:val="18"/>
      <w:szCs w:val="18"/>
    </w:rPr>
  </w:style>
  <w:style w:type="character" w:customStyle="1" w:styleId="NichtaufgelsteErwhnung1">
    <w:name w:val="Nicht aufgelöste Erwähnung1"/>
    <w:uiPriority w:val="99"/>
    <w:semiHidden/>
    <w:unhideWhenUsed/>
    <w:rsid w:val="004F40D5"/>
    <w:rPr>
      <w:color w:val="605E5C"/>
      <w:shd w:val="clear" w:color="auto" w:fill="E1DFDD"/>
    </w:rPr>
  </w:style>
  <w:style w:type="paragraph" w:customStyle="1" w:styleId="FormatvorlageZentriert">
    <w:name w:val="Formatvorlage Zentriert"/>
    <w:basedOn w:val="Normal"/>
    <w:uiPriority w:val="99"/>
    <w:rsid w:val="004F40D5"/>
    <w:pPr>
      <w:spacing w:after="0" w:line="360" w:lineRule="atLeast"/>
      <w:jc w:val="center"/>
    </w:pPr>
    <w:rPr>
      <w:sz w:val="24"/>
      <w:lang w:val="de-DE" w:eastAsia="de-DE"/>
    </w:rPr>
  </w:style>
  <w:style w:type="table" w:customStyle="1" w:styleId="PlainTable31">
    <w:name w:val="Plain Table 31"/>
    <w:basedOn w:val="TableNormal"/>
    <w:next w:val="PlainTable3"/>
    <w:uiPriority w:val="43"/>
    <w:locked/>
    <w:rsid w:val="004F40D5"/>
    <w:rPr>
      <w:rFonts w:ascii="Times New Roman" w:eastAsia="Yu Mincho" w:hAnsi="Times New Roman"/>
      <w:lang w:val="en-GB"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1Light1">
    <w:name w:val="Grid Table 1 Light1"/>
    <w:basedOn w:val="TableNormal"/>
    <w:next w:val="GridTable1Light"/>
    <w:uiPriority w:val="46"/>
    <w:locked/>
    <w:rsid w:val="004F40D5"/>
    <w:rPr>
      <w:rFonts w:ascii="Times New Roman" w:eastAsia="Yu Mincho" w:hAnsi="Times New Roman"/>
      <w:lang w:val="en-GB"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31">
    <w:name w:val="Grid Table 31"/>
    <w:basedOn w:val="TableNormal"/>
    <w:next w:val="GridTable3"/>
    <w:uiPriority w:val="48"/>
    <w:locked/>
    <w:rsid w:val="004F40D5"/>
    <w:rPr>
      <w:rFonts w:ascii="Times New Roman" w:eastAsia="Yu Mincho" w:hAnsi="Times New Roman"/>
      <w:lang w:val="en-GB" w:eastAsia="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character" w:styleId="PageNumber">
    <w:name w:val="page number"/>
    <w:basedOn w:val="DefaultParagraphFont"/>
    <w:uiPriority w:val="99"/>
    <w:unhideWhenUsed/>
    <w:rsid w:val="004F40D5"/>
  </w:style>
  <w:style w:type="character" w:customStyle="1" w:styleId="HeaderChar5">
    <w:name w:val="Header Char5"/>
    <w:basedOn w:val="DefaultParagraphFont"/>
    <w:uiPriority w:val="9"/>
    <w:rsid w:val="004F40D5"/>
    <w:rPr>
      <w:rFonts w:ascii="Arial" w:hAnsi="Arial"/>
      <w:b/>
      <w:noProof/>
      <w:sz w:val="18"/>
    </w:rPr>
  </w:style>
  <w:style w:type="character" w:customStyle="1" w:styleId="FooterChar5">
    <w:name w:val="Footer Char5"/>
    <w:basedOn w:val="DefaultParagraphFont"/>
    <w:rsid w:val="004F40D5"/>
    <w:rPr>
      <w:rFonts w:ascii="Arial" w:hAnsi="Arial"/>
      <w:b/>
      <w:i/>
      <w:noProof/>
      <w:sz w:val="18"/>
    </w:rPr>
  </w:style>
  <w:style w:type="character" w:customStyle="1" w:styleId="FootnoteTextChar5">
    <w:name w:val="Footnote Text Char5"/>
    <w:basedOn w:val="DefaultParagraphFont"/>
    <w:rsid w:val="004F40D5"/>
    <w:rPr>
      <w:sz w:val="16"/>
    </w:rPr>
  </w:style>
  <w:style w:type="character" w:customStyle="1" w:styleId="Heading1Char5">
    <w:name w:val="Heading 1 Char5"/>
    <w:basedOn w:val="DefaultParagraphFont"/>
    <w:uiPriority w:val="2"/>
    <w:rsid w:val="004F40D5"/>
    <w:rPr>
      <w:rFonts w:ascii="Arial" w:hAnsi="Arial"/>
      <w:sz w:val="36"/>
      <w:lang w:eastAsia="en-US"/>
    </w:rPr>
  </w:style>
  <w:style w:type="character" w:customStyle="1" w:styleId="Heading2Char5">
    <w:name w:val="Heading 2 Char5"/>
    <w:basedOn w:val="DefaultParagraphFont"/>
    <w:uiPriority w:val="2"/>
    <w:rsid w:val="004F40D5"/>
    <w:rPr>
      <w:rFonts w:ascii="Arial" w:hAnsi="Arial"/>
      <w:sz w:val="32"/>
      <w:lang w:eastAsia="en-US"/>
    </w:rPr>
  </w:style>
  <w:style w:type="character" w:customStyle="1" w:styleId="Heading3Char5">
    <w:name w:val="Heading 3 Char5"/>
    <w:basedOn w:val="DefaultParagraphFont"/>
    <w:uiPriority w:val="2"/>
    <w:rsid w:val="004F40D5"/>
    <w:rPr>
      <w:rFonts w:ascii="Arial" w:hAnsi="Arial"/>
      <w:sz w:val="28"/>
      <w:lang w:eastAsia="en-US"/>
    </w:rPr>
  </w:style>
  <w:style w:type="character" w:customStyle="1" w:styleId="Heading4Char5">
    <w:name w:val="Heading 4 Char5"/>
    <w:basedOn w:val="Heading3Char5"/>
    <w:uiPriority w:val="2"/>
    <w:rsid w:val="004F40D5"/>
    <w:rPr>
      <w:rFonts w:ascii="Arial" w:hAnsi="Arial"/>
      <w:sz w:val="24"/>
      <w:lang w:eastAsia="en-US"/>
    </w:rPr>
  </w:style>
  <w:style w:type="character" w:customStyle="1" w:styleId="Heading5Char5">
    <w:name w:val="Heading 5 Char5"/>
    <w:basedOn w:val="Heading4Char5"/>
    <w:uiPriority w:val="2"/>
    <w:rsid w:val="004F40D5"/>
    <w:rPr>
      <w:rFonts w:ascii="Arial" w:hAnsi="Arial"/>
      <w:sz w:val="24"/>
      <w:lang w:eastAsia="en-US"/>
    </w:rPr>
  </w:style>
  <w:style w:type="character" w:customStyle="1" w:styleId="Heading6Char5">
    <w:name w:val="Heading 6 Char5"/>
    <w:basedOn w:val="DefaultParagraphFont"/>
    <w:rsid w:val="004F40D5"/>
    <w:rPr>
      <w:rFonts w:ascii="Arial" w:hAnsi="Arial"/>
      <w:lang w:eastAsia="en-US"/>
    </w:rPr>
  </w:style>
  <w:style w:type="character" w:customStyle="1" w:styleId="Heading7Char5">
    <w:name w:val="Heading 7 Char5"/>
    <w:basedOn w:val="DefaultParagraphFont"/>
    <w:rsid w:val="004F40D5"/>
    <w:rPr>
      <w:rFonts w:ascii="Arial" w:hAnsi="Arial"/>
      <w:lang w:eastAsia="en-US"/>
    </w:rPr>
  </w:style>
  <w:style w:type="character" w:customStyle="1" w:styleId="Heading8Char5">
    <w:name w:val="Heading 8 Char5"/>
    <w:basedOn w:val="Heading1Char5"/>
    <w:uiPriority w:val="4"/>
    <w:rsid w:val="004F40D5"/>
    <w:rPr>
      <w:rFonts w:ascii="Arial" w:hAnsi="Arial"/>
      <w:sz w:val="36"/>
      <w:lang w:eastAsia="en-US"/>
    </w:rPr>
  </w:style>
  <w:style w:type="character" w:customStyle="1" w:styleId="Heading9Char5">
    <w:name w:val="Heading 9 Char5"/>
    <w:basedOn w:val="DefaultParagraphFont"/>
    <w:rsid w:val="004F40D5"/>
    <w:rPr>
      <w:rFonts w:ascii="Arial" w:hAnsi="Arial"/>
      <w:sz w:val="36"/>
      <w:lang w:eastAsia="en-US"/>
    </w:rPr>
  </w:style>
  <w:style w:type="character" w:customStyle="1" w:styleId="HeaderChar4">
    <w:name w:val="Header Char4"/>
    <w:basedOn w:val="DefaultParagraphFont"/>
    <w:uiPriority w:val="9"/>
    <w:rsid w:val="004F40D5"/>
    <w:rPr>
      <w:rFonts w:ascii="Arial" w:hAnsi="Arial"/>
      <w:b/>
      <w:noProof/>
      <w:sz w:val="18"/>
    </w:rPr>
  </w:style>
  <w:style w:type="character" w:customStyle="1" w:styleId="FooterChar4">
    <w:name w:val="Footer Char4"/>
    <w:basedOn w:val="DefaultParagraphFont"/>
    <w:rsid w:val="004F40D5"/>
    <w:rPr>
      <w:rFonts w:ascii="Arial" w:hAnsi="Arial"/>
      <w:b/>
      <w:i/>
      <w:noProof/>
      <w:sz w:val="18"/>
    </w:rPr>
  </w:style>
  <w:style w:type="character" w:customStyle="1" w:styleId="FootnoteTextChar4">
    <w:name w:val="Footnote Text Char4"/>
    <w:basedOn w:val="DefaultParagraphFont"/>
    <w:rsid w:val="004F40D5"/>
    <w:rPr>
      <w:sz w:val="16"/>
    </w:rPr>
  </w:style>
  <w:style w:type="character" w:customStyle="1" w:styleId="Heading1Char4">
    <w:name w:val="Heading 1 Char4"/>
    <w:basedOn w:val="DefaultParagraphFont"/>
    <w:uiPriority w:val="2"/>
    <w:rsid w:val="004F40D5"/>
    <w:rPr>
      <w:rFonts w:ascii="Arial" w:hAnsi="Arial"/>
      <w:sz w:val="36"/>
      <w:lang w:eastAsia="en-US"/>
    </w:rPr>
  </w:style>
  <w:style w:type="character" w:customStyle="1" w:styleId="Heading2Char4">
    <w:name w:val="Heading 2 Char4"/>
    <w:basedOn w:val="DefaultParagraphFont"/>
    <w:uiPriority w:val="2"/>
    <w:rsid w:val="004F40D5"/>
    <w:rPr>
      <w:rFonts w:ascii="Arial" w:hAnsi="Arial"/>
      <w:sz w:val="32"/>
      <w:lang w:eastAsia="en-US"/>
    </w:rPr>
  </w:style>
  <w:style w:type="character" w:customStyle="1" w:styleId="Heading3Char4">
    <w:name w:val="Heading 3 Char4"/>
    <w:basedOn w:val="DefaultParagraphFont"/>
    <w:uiPriority w:val="2"/>
    <w:rsid w:val="004F40D5"/>
    <w:rPr>
      <w:rFonts w:ascii="Arial" w:hAnsi="Arial"/>
      <w:sz w:val="28"/>
      <w:lang w:eastAsia="en-US"/>
    </w:rPr>
  </w:style>
  <w:style w:type="character" w:customStyle="1" w:styleId="Heading4Char4">
    <w:name w:val="Heading 4 Char4"/>
    <w:basedOn w:val="Heading3Char4"/>
    <w:uiPriority w:val="2"/>
    <w:rsid w:val="004F40D5"/>
    <w:rPr>
      <w:rFonts w:ascii="Arial" w:hAnsi="Arial"/>
      <w:sz w:val="24"/>
      <w:lang w:eastAsia="en-US"/>
    </w:rPr>
  </w:style>
  <w:style w:type="character" w:customStyle="1" w:styleId="Heading5Char4">
    <w:name w:val="Heading 5 Char4"/>
    <w:basedOn w:val="Heading4Char4"/>
    <w:uiPriority w:val="2"/>
    <w:rsid w:val="004F40D5"/>
    <w:rPr>
      <w:rFonts w:ascii="Arial" w:hAnsi="Arial"/>
      <w:sz w:val="24"/>
      <w:lang w:eastAsia="en-US"/>
    </w:rPr>
  </w:style>
  <w:style w:type="character" w:customStyle="1" w:styleId="Heading6Char4">
    <w:name w:val="Heading 6 Char4"/>
    <w:basedOn w:val="DefaultParagraphFont"/>
    <w:rsid w:val="004F40D5"/>
    <w:rPr>
      <w:rFonts w:ascii="Arial" w:hAnsi="Arial"/>
      <w:lang w:eastAsia="en-US"/>
    </w:rPr>
  </w:style>
  <w:style w:type="character" w:customStyle="1" w:styleId="Heading7Char4">
    <w:name w:val="Heading 7 Char4"/>
    <w:basedOn w:val="DefaultParagraphFont"/>
    <w:rsid w:val="004F40D5"/>
    <w:rPr>
      <w:rFonts w:ascii="Arial" w:hAnsi="Arial"/>
      <w:lang w:eastAsia="en-US"/>
    </w:rPr>
  </w:style>
  <w:style w:type="character" w:customStyle="1" w:styleId="Heading8Char4">
    <w:name w:val="Heading 8 Char4"/>
    <w:basedOn w:val="Heading1Char4"/>
    <w:uiPriority w:val="4"/>
    <w:rsid w:val="004F40D5"/>
    <w:rPr>
      <w:rFonts w:ascii="Arial" w:hAnsi="Arial"/>
      <w:sz w:val="36"/>
      <w:lang w:eastAsia="en-US"/>
    </w:rPr>
  </w:style>
  <w:style w:type="character" w:customStyle="1" w:styleId="Heading9Char4">
    <w:name w:val="Heading 9 Char4"/>
    <w:basedOn w:val="DefaultParagraphFont"/>
    <w:rsid w:val="004F40D5"/>
    <w:rPr>
      <w:rFonts w:ascii="Arial" w:hAnsi="Arial"/>
      <w:sz w:val="36"/>
      <w:lang w:eastAsia="en-US"/>
    </w:rPr>
  </w:style>
  <w:style w:type="character" w:customStyle="1" w:styleId="HeaderChar6">
    <w:name w:val="Header Char6"/>
    <w:basedOn w:val="DefaultParagraphFont"/>
    <w:uiPriority w:val="9"/>
    <w:rsid w:val="004F40D5"/>
    <w:rPr>
      <w:rFonts w:ascii="Arial" w:hAnsi="Arial"/>
      <w:b/>
      <w:noProof/>
      <w:sz w:val="18"/>
    </w:rPr>
  </w:style>
  <w:style w:type="character" w:customStyle="1" w:styleId="FooterChar6">
    <w:name w:val="Footer Char6"/>
    <w:basedOn w:val="DefaultParagraphFont"/>
    <w:rsid w:val="004F40D5"/>
    <w:rPr>
      <w:rFonts w:ascii="Arial" w:hAnsi="Arial"/>
      <w:b/>
      <w:i/>
      <w:noProof/>
      <w:sz w:val="18"/>
    </w:rPr>
  </w:style>
  <w:style w:type="character" w:customStyle="1" w:styleId="FootnoteTextChar6">
    <w:name w:val="Footnote Text Char6"/>
    <w:basedOn w:val="DefaultParagraphFont"/>
    <w:rsid w:val="004F40D5"/>
    <w:rPr>
      <w:sz w:val="16"/>
    </w:rPr>
  </w:style>
  <w:style w:type="character" w:customStyle="1" w:styleId="Heading1Char6">
    <w:name w:val="Heading 1 Char6"/>
    <w:basedOn w:val="DefaultParagraphFont"/>
    <w:uiPriority w:val="2"/>
    <w:rsid w:val="004F40D5"/>
    <w:rPr>
      <w:rFonts w:ascii="Arial" w:hAnsi="Arial"/>
      <w:sz w:val="36"/>
      <w:lang w:eastAsia="en-US"/>
    </w:rPr>
  </w:style>
  <w:style w:type="character" w:customStyle="1" w:styleId="Heading2Char6">
    <w:name w:val="Heading 2 Char6"/>
    <w:basedOn w:val="DefaultParagraphFont"/>
    <w:uiPriority w:val="2"/>
    <w:rsid w:val="004F40D5"/>
    <w:rPr>
      <w:rFonts w:ascii="Arial" w:hAnsi="Arial"/>
      <w:sz w:val="32"/>
      <w:lang w:eastAsia="en-US"/>
    </w:rPr>
  </w:style>
  <w:style w:type="character" w:customStyle="1" w:styleId="Heading3Char6">
    <w:name w:val="Heading 3 Char6"/>
    <w:basedOn w:val="DefaultParagraphFont"/>
    <w:uiPriority w:val="2"/>
    <w:rsid w:val="004F40D5"/>
    <w:rPr>
      <w:rFonts w:ascii="Arial" w:hAnsi="Arial"/>
      <w:sz w:val="28"/>
      <w:lang w:eastAsia="en-US"/>
    </w:rPr>
  </w:style>
  <w:style w:type="character" w:customStyle="1" w:styleId="Heading4Char6">
    <w:name w:val="Heading 4 Char6"/>
    <w:basedOn w:val="Heading3Char6"/>
    <w:uiPriority w:val="2"/>
    <w:rsid w:val="004F40D5"/>
    <w:rPr>
      <w:rFonts w:ascii="Arial" w:hAnsi="Arial"/>
      <w:sz w:val="24"/>
      <w:lang w:eastAsia="en-US"/>
    </w:rPr>
  </w:style>
  <w:style w:type="character" w:customStyle="1" w:styleId="Heading5Char6">
    <w:name w:val="Heading 5 Char6"/>
    <w:basedOn w:val="Heading4Char6"/>
    <w:uiPriority w:val="2"/>
    <w:rsid w:val="004F40D5"/>
    <w:rPr>
      <w:rFonts w:ascii="Arial" w:hAnsi="Arial"/>
      <w:sz w:val="24"/>
      <w:lang w:eastAsia="en-US"/>
    </w:rPr>
  </w:style>
  <w:style w:type="character" w:customStyle="1" w:styleId="Heading6Char6">
    <w:name w:val="Heading 6 Char6"/>
    <w:basedOn w:val="DefaultParagraphFont"/>
    <w:rsid w:val="004F40D5"/>
    <w:rPr>
      <w:rFonts w:ascii="Arial" w:hAnsi="Arial"/>
      <w:lang w:eastAsia="en-US"/>
    </w:rPr>
  </w:style>
  <w:style w:type="character" w:customStyle="1" w:styleId="Heading7Char6">
    <w:name w:val="Heading 7 Char6"/>
    <w:basedOn w:val="DefaultParagraphFont"/>
    <w:rsid w:val="004F40D5"/>
    <w:rPr>
      <w:rFonts w:ascii="Arial" w:hAnsi="Arial"/>
      <w:lang w:eastAsia="en-US"/>
    </w:rPr>
  </w:style>
  <w:style w:type="character" w:customStyle="1" w:styleId="Heading8Char6">
    <w:name w:val="Heading 8 Char6"/>
    <w:basedOn w:val="Heading1Char6"/>
    <w:uiPriority w:val="4"/>
    <w:rsid w:val="004F40D5"/>
    <w:rPr>
      <w:rFonts w:ascii="Arial" w:hAnsi="Arial"/>
      <w:sz w:val="36"/>
      <w:lang w:eastAsia="en-US"/>
    </w:rPr>
  </w:style>
  <w:style w:type="character" w:customStyle="1" w:styleId="Heading9Char6">
    <w:name w:val="Heading 9 Char6"/>
    <w:basedOn w:val="DefaultParagraphFont"/>
    <w:rsid w:val="004F40D5"/>
    <w:rPr>
      <w:rFonts w:ascii="Arial" w:hAnsi="Arial"/>
      <w:sz w:val="36"/>
      <w:lang w:eastAsia="en-US"/>
    </w:rPr>
  </w:style>
  <w:style w:type="character" w:customStyle="1" w:styleId="HeaderChar8">
    <w:name w:val="Header Char8"/>
    <w:basedOn w:val="DefaultParagraphFont"/>
    <w:uiPriority w:val="9"/>
    <w:rsid w:val="004F40D5"/>
    <w:rPr>
      <w:rFonts w:ascii="Arial" w:hAnsi="Arial"/>
      <w:b/>
      <w:noProof/>
      <w:sz w:val="18"/>
    </w:rPr>
  </w:style>
  <w:style w:type="character" w:customStyle="1" w:styleId="FooterChar8">
    <w:name w:val="Footer Char8"/>
    <w:basedOn w:val="DefaultParagraphFont"/>
    <w:rsid w:val="004F40D5"/>
    <w:rPr>
      <w:rFonts w:ascii="Arial" w:hAnsi="Arial"/>
      <w:b/>
      <w:i/>
      <w:noProof/>
      <w:sz w:val="18"/>
    </w:rPr>
  </w:style>
  <w:style w:type="character" w:customStyle="1" w:styleId="FootnoteTextChar8">
    <w:name w:val="Footnote Text Char8"/>
    <w:basedOn w:val="DefaultParagraphFont"/>
    <w:rsid w:val="004F40D5"/>
    <w:rPr>
      <w:sz w:val="16"/>
    </w:rPr>
  </w:style>
  <w:style w:type="character" w:customStyle="1" w:styleId="Heading1Char8">
    <w:name w:val="Heading 1 Char8"/>
    <w:basedOn w:val="DefaultParagraphFont"/>
    <w:uiPriority w:val="2"/>
    <w:rsid w:val="004F40D5"/>
    <w:rPr>
      <w:rFonts w:ascii="Arial" w:hAnsi="Arial"/>
      <w:sz w:val="36"/>
      <w:lang w:eastAsia="en-US"/>
    </w:rPr>
  </w:style>
  <w:style w:type="character" w:customStyle="1" w:styleId="Heading2Char8">
    <w:name w:val="Heading 2 Char8"/>
    <w:basedOn w:val="DefaultParagraphFont"/>
    <w:uiPriority w:val="2"/>
    <w:rsid w:val="004F40D5"/>
    <w:rPr>
      <w:rFonts w:ascii="Arial" w:hAnsi="Arial"/>
      <w:sz w:val="32"/>
      <w:lang w:eastAsia="en-US"/>
    </w:rPr>
  </w:style>
  <w:style w:type="character" w:customStyle="1" w:styleId="Heading3Char8">
    <w:name w:val="Heading 3 Char8"/>
    <w:basedOn w:val="DefaultParagraphFont"/>
    <w:uiPriority w:val="2"/>
    <w:rsid w:val="004F40D5"/>
    <w:rPr>
      <w:rFonts w:ascii="Arial" w:hAnsi="Arial"/>
      <w:sz w:val="28"/>
      <w:lang w:eastAsia="en-US"/>
    </w:rPr>
  </w:style>
  <w:style w:type="character" w:customStyle="1" w:styleId="Heading4Char8">
    <w:name w:val="Heading 4 Char8"/>
    <w:basedOn w:val="Heading3Char8"/>
    <w:uiPriority w:val="2"/>
    <w:rsid w:val="004F40D5"/>
    <w:rPr>
      <w:rFonts w:ascii="Arial" w:hAnsi="Arial"/>
      <w:sz w:val="24"/>
      <w:lang w:eastAsia="en-US"/>
    </w:rPr>
  </w:style>
  <w:style w:type="character" w:customStyle="1" w:styleId="Heading5Char8">
    <w:name w:val="Heading 5 Char8"/>
    <w:basedOn w:val="Heading4Char8"/>
    <w:uiPriority w:val="2"/>
    <w:rsid w:val="004F40D5"/>
    <w:rPr>
      <w:rFonts w:ascii="Arial" w:hAnsi="Arial"/>
      <w:sz w:val="24"/>
      <w:lang w:eastAsia="en-US"/>
    </w:rPr>
  </w:style>
  <w:style w:type="character" w:customStyle="1" w:styleId="Heading6Char8">
    <w:name w:val="Heading 6 Char8"/>
    <w:basedOn w:val="DefaultParagraphFont"/>
    <w:rsid w:val="004F40D5"/>
    <w:rPr>
      <w:rFonts w:ascii="Arial" w:hAnsi="Arial"/>
      <w:lang w:eastAsia="en-US"/>
    </w:rPr>
  </w:style>
  <w:style w:type="character" w:customStyle="1" w:styleId="Heading7Char8">
    <w:name w:val="Heading 7 Char8"/>
    <w:basedOn w:val="DefaultParagraphFont"/>
    <w:rsid w:val="004F40D5"/>
    <w:rPr>
      <w:rFonts w:ascii="Arial" w:hAnsi="Arial"/>
      <w:lang w:eastAsia="en-US"/>
    </w:rPr>
  </w:style>
  <w:style w:type="character" w:customStyle="1" w:styleId="Heading8Char8">
    <w:name w:val="Heading 8 Char8"/>
    <w:basedOn w:val="Heading1Char8"/>
    <w:uiPriority w:val="4"/>
    <w:rsid w:val="004F40D5"/>
    <w:rPr>
      <w:rFonts w:ascii="Arial" w:hAnsi="Arial"/>
      <w:sz w:val="36"/>
      <w:lang w:eastAsia="en-US"/>
    </w:rPr>
  </w:style>
  <w:style w:type="character" w:customStyle="1" w:styleId="Heading9Char8">
    <w:name w:val="Heading 9 Char8"/>
    <w:basedOn w:val="DefaultParagraphFont"/>
    <w:rsid w:val="004F40D5"/>
    <w:rPr>
      <w:rFonts w:ascii="Arial" w:hAnsi="Arial"/>
      <w:sz w:val="36"/>
      <w:lang w:eastAsia="en-US"/>
    </w:rPr>
  </w:style>
  <w:style w:type="character" w:customStyle="1" w:styleId="HeaderChar7">
    <w:name w:val="Header Char7"/>
    <w:basedOn w:val="DefaultParagraphFont"/>
    <w:uiPriority w:val="9"/>
    <w:rsid w:val="004F40D5"/>
    <w:rPr>
      <w:rFonts w:ascii="Arial" w:hAnsi="Arial"/>
      <w:b/>
      <w:noProof/>
      <w:sz w:val="18"/>
    </w:rPr>
  </w:style>
  <w:style w:type="character" w:customStyle="1" w:styleId="FooterChar7">
    <w:name w:val="Footer Char7"/>
    <w:basedOn w:val="DefaultParagraphFont"/>
    <w:rsid w:val="004F40D5"/>
    <w:rPr>
      <w:rFonts w:ascii="Arial" w:hAnsi="Arial"/>
      <w:b/>
      <w:i/>
      <w:noProof/>
      <w:sz w:val="18"/>
    </w:rPr>
  </w:style>
  <w:style w:type="character" w:customStyle="1" w:styleId="FootnoteTextChar7">
    <w:name w:val="Footnote Text Char7"/>
    <w:basedOn w:val="DefaultParagraphFont"/>
    <w:rsid w:val="004F40D5"/>
    <w:rPr>
      <w:sz w:val="16"/>
    </w:rPr>
  </w:style>
  <w:style w:type="character" w:customStyle="1" w:styleId="Heading1Char7">
    <w:name w:val="Heading 1 Char7"/>
    <w:basedOn w:val="DefaultParagraphFont"/>
    <w:uiPriority w:val="2"/>
    <w:rsid w:val="004F40D5"/>
    <w:rPr>
      <w:rFonts w:ascii="Arial" w:hAnsi="Arial"/>
      <w:sz w:val="36"/>
      <w:lang w:eastAsia="en-US"/>
    </w:rPr>
  </w:style>
  <w:style w:type="character" w:customStyle="1" w:styleId="Heading2Char7">
    <w:name w:val="Heading 2 Char7"/>
    <w:basedOn w:val="DefaultParagraphFont"/>
    <w:uiPriority w:val="2"/>
    <w:rsid w:val="004F40D5"/>
    <w:rPr>
      <w:rFonts w:ascii="Arial" w:hAnsi="Arial"/>
      <w:sz w:val="32"/>
      <w:lang w:eastAsia="en-US"/>
    </w:rPr>
  </w:style>
  <w:style w:type="character" w:customStyle="1" w:styleId="Heading3Char7">
    <w:name w:val="Heading 3 Char7"/>
    <w:basedOn w:val="DefaultParagraphFont"/>
    <w:uiPriority w:val="2"/>
    <w:rsid w:val="004F40D5"/>
    <w:rPr>
      <w:rFonts w:ascii="Arial" w:hAnsi="Arial"/>
      <w:sz w:val="28"/>
      <w:lang w:eastAsia="en-US"/>
    </w:rPr>
  </w:style>
  <w:style w:type="character" w:customStyle="1" w:styleId="Heading4Char7">
    <w:name w:val="Heading 4 Char7"/>
    <w:basedOn w:val="Heading3Char7"/>
    <w:uiPriority w:val="2"/>
    <w:rsid w:val="004F40D5"/>
    <w:rPr>
      <w:rFonts w:ascii="Arial" w:hAnsi="Arial"/>
      <w:sz w:val="24"/>
      <w:lang w:eastAsia="en-US"/>
    </w:rPr>
  </w:style>
  <w:style w:type="character" w:customStyle="1" w:styleId="Heading5Char7">
    <w:name w:val="Heading 5 Char7"/>
    <w:basedOn w:val="Heading4Char7"/>
    <w:uiPriority w:val="2"/>
    <w:rsid w:val="004F40D5"/>
    <w:rPr>
      <w:rFonts w:ascii="Arial" w:hAnsi="Arial"/>
      <w:sz w:val="24"/>
      <w:lang w:eastAsia="en-US"/>
    </w:rPr>
  </w:style>
  <w:style w:type="character" w:customStyle="1" w:styleId="Heading6Char7">
    <w:name w:val="Heading 6 Char7"/>
    <w:basedOn w:val="DefaultParagraphFont"/>
    <w:rsid w:val="004F40D5"/>
    <w:rPr>
      <w:rFonts w:ascii="Arial" w:hAnsi="Arial"/>
      <w:lang w:eastAsia="en-US"/>
    </w:rPr>
  </w:style>
  <w:style w:type="character" w:customStyle="1" w:styleId="Heading7Char7">
    <w:name w:val="Heading 7 Char7"/>
    <w:basedOn w:val="DefaultParagraphFont"/>
    <w:rsid w:val="004F40D5"/>
    <w:rPr>
      <w:rFonts w:ascii="Arial" w:hAnsi="Arial"/>
      <w:lang w:eastAsia="en-US"/>
    </w:rPr>
  </w:style>
  <w:style w:type="character" w:customStyle="1" w:styleId="Heading8Char7">
    <w:name w:val="Heading 8 Char7"/>
    <w:basedOn w:val="Heading1Char7"/>
    <w:uiPriority w:val="4"/>
    <w:rsid w:val="004F40D5"/>
    <w:rPr>
      <w:rFonts w:ascii="Arial" w:hAnsi="Arial"/>
      <w:sz w:val="36"/>
      <w:lang w:eastAsia="en-US"/>
    </w:rPr>
  </w:style>
  <w:style w:type="character" w:customStyle="1" w:styleId="Heading9Char7">
    <w:name w:val="Heading 9 Char7"/>
    <w:basedOn w:val="DefaultParagraphFont"/>
    <w:rsid w:val="004F40D5"/>
    <w:rPr>
      <w:rFonts w:ascii="Arial" w:hAnsi="Arial"/>
      <w:sz w:val="36"/>
      <w:lang w:eastAsia="en-US"/>
    </w:rPr>
  </w:style>
  <w:style w:type="character" w:customStyle="1" w:styleId="HeaderChar9">
    <w:name w:val="Header Char9"/>
    <w:basedOn w:val="DefaultParagraphFont"/>
    <w:uiPriority w:val="9"/>
    <w:rsid w:val="004F40D5"/>
    <w:rPr>
      <w:rFonts w:ascii="Arial" w:hAnsi="Arial"/>
      <w:b/>
      <w:noProof/>
      <w:sz w:val="18"/>
    </w:rPr>
  </w:style>
  <w:style w:type="character" w:customStyle="1" w:styleId="FooterChar9">
    <w:name w:val="Footer Char9"/>
    <w:basedOn w:val="DefaultParagraphFont"/>
    <w:rsid w:val="004F40D5"/>
    <w:rPr>
      <w:rFonts w:ascii="Arial" w:hAnsi="Arial"/>
      <w:b/>
      <w:i/>
      <w:noProof/>
      <w:sz w:val="18"/>
    </w:rPr>
  </w:style>
  <w:style w:type="character" w:customStyle="1" w:styleId="FootnoteTextChar9">
    <w:name w:val="Footnote Text Char9"/>
    <w:basedOn w:val="DefaultParagraphFont"/>
    <w:rsid w:val="004F40D5"/>
    <w:rPr>
      <w:sz w:val="16"/>
    </w:rPr>
  </w:style>
  <w:style w:type="character" w:customStyle="1" w:styleId="Heading1Char9">
    <w:name w:val="Heading 1 Char9"/>
    <w:basedOn w:val="DefaultParagraphFont"/>
    <w:uiPriority w:val="2"/>
    <w:rsid w:val="004F40D5"/>
    <w:rPr>
      <w:rFonts w:ascii="Arial" w:hAnsi="Arial"/>
      <w:sz w:val="36"/>
      <w:lang w:eastAsia="en-US"/>
    </w:rPr>
  </w:style>
  <w:style w:type="character" w:customStyle="1" w:styleId="Heading2Char9">
    <w:name w:val="Heading 2 Char9"/>
    <w:basedOn w:val="DefaultParagraphFont"/>
    <w:uiPriority w:val="2"/>
    <w:rsid w:val="004F40D5"/>
    <w:rPr>
      <w:rFonts w:ascii="Arial" w:hAnsi="Arial"/>
      <w:sz w:val="32"/>
      <w:lang w:eastAsia="en-US"/>
    </w:rPr>
  </w:style>
  <w:style w:type="character" w:customStyle="1" w:styleId="Heading3Char9">
    <w:name w:val="Heading 3 Char9"/>
    <w:basedOn w:val="DefaultParagraphFont"/>
    <w:uiPriority w:val="2"/>
    <w:rsid w:val="004F40D5"/>
    <w:rPr>
      <w:rFonts w:ascii="Arial" w:hAnsi="Arial"/>
      <w:sz w:val="28"/>
      <w:lang w:eastAsia="en-US"/>
    </w:rPr>
  </w:style>
  <w:style w:type="character" w:customStyle="1" w:styleId="Heading4Char9">
    <w:name w:val="Heading 4 Char9"/>
    <w:basedOn w:val="Heading3Char9"/>
    <w:uiPriority w:val="2"/>
    <w:rsid w:val="004F40D5"/>
    <w:rPr>
      <w:rFonts w:ascii="Arial" w:hAnsi="Arial"/>
      <w:sz w:val="24"/>
      <w:lang w:eastAsia="en-US"/>
    </w:rPr>
  </w:style>
  <w:style w:type="character" w:customStyle="1" w:styleId="Heading5Char9">
    <w:name w:val="Heading 5 Char9"/>
    <w:basedOn w:val="Heading4Char9"/>
    <w:uiPriority w:val="2"/>
    <w:rsid w:val="004F40D5"/>
    <w:rPr>
      <w:rFonts w:ascii="Arial" w:hAnsi="Arial"/>
      <w:sz w:val="24"/>
      <w:lang w:eastAsia="en-US"/>
    </w:rPr>
  </w:style>
  <w:style w:type="character" w:customStyle="1" w:styleId="Heading6Char9">
    <w:name w:val="Heading 6 Char9"/>
    <w:basedOn w:val="DefaultParagraphFont"/>
    <w:rsid w:val="004F40D5"/>
    <w:rPr>
      <w:rFonts w:ascii="Arial" w:hAnsi="Arial"/>
      <w:lang w:eastAsia="en-US"/>
    </w:rPr>
  </w:style>
  <w:style w:type="character" w:customStyle="1" w:styleId="Heading7Char9">
    <w:name w:val="Heading 7 Char9"/>
    <w:basedOn w:val="DefaultParagraphFont"/>
    <w:rsid w:val="004F40D5"/>
    <w:rPr>
      <w:rFonts w:ascii="Arial" w:hAnsi="Arial"/>
      <w:lang w:eastAsia="en-US"/>
    </w:rPr>
  </w:style>
  <w:style w:type="character" w:customStyle="1" w:styleId="Heading8Char9">
    <w:name w:val="Heading 8 Char9"/>
    <w:basedOn w:val="Heading1Char9"/>
    <w:uiPriority w:val="4"/>
    <w:rsid w:val="004F40D5"/>
    <w:rPr>
      <w:rFonts w:ascii="Arial" w:hAnsi="Arial"/>
      <w:sz w:val="36"/>
      <w:lang w:eastAsia="en-US"/>
    </w:rPr>
  </w:style>
  <w:style w:type="character" w:customStyle="1" w:styleId="Heading9Char9">
    <w:name w:val="Heading 9 Char9"/>
    <w:basedOn w:val="DefaultParagraphFont"/>
    <w:rsid w:val="004F40D5"/>
    <w:rPr>
      <w:rFonts w:ascii="Arial" w:hAnsi="Arial"/>
      <w:sz w:val="36"/>
      <w:lang w:eastAsia="en-US"/>
    </w:rPr>
  </w:style>
  <w:style w:type="character" w:customStyle="1" w:styleId="HeaderChar10">
    <w:name w:val="Header Char10"/>
    <w:basedOn w:val="DefaultParagraphFont"/>
    <w:uiPriority w:val="9"/>
    <w:rsid w:val="004F40D5"/>
    <w:rPr>
      <w:rFonts w:ascii="Arial" w:hAnsi="Arial"/>
      <w:b/>
      <w:noProof/>
      <w:sz w:val="18"/>
    </w:rPr>
  </w:style>
  <w:style w:type="character" w:customStyle="1" w:styleId="FooterChar10">
    <w:name w:val="Footer Char10"/>
    <w:basedOn w:val="DefaultParagraphFont"/>
    <w:rsid w:val="004F40D5"/>
    <w:rPr>
      <w:rFonts w:ascii="Arial" w:hAnsi="Arial"/>
      <w:b/>
      <w:i/>
      <w:noProof/>
      <w:sz w:val="18"/>
    </w:rPr>
  </w:style>
  <w:style w:type="character" w:customStyle="1" w:styleId="FootnoteTextChar10">
    <w:name w:val="Footnote Text Char10"/>
    <w:basedOn w:val="DefaultParagraphFont"/>
    <w:rsid w:val="004F40D5"/>
    <w:rPr>
      <w:sz w:val="16"/>
    </w:rPr>
  </w:style>
  <w:style w:type="character" w:customStyle="1" w:styleId="Heading1Char10">
    <w:name w:val="Heading 1 Char10"/>
    <w:basedOn w:val="DefaultParagraphFont"/>
    <w:uiPriority w:val="2"/>
    <w:rsid w:val="004F40D5"/>
    <w:rPr>
      <w:rFonts w:ascii="Arial" w:hAnsi="Arial"/>
      <w:sz w:val="36"/>
      <w:lang w:eastAsia="en-US"/>
    </w:rPr>
  </w:style>
  <w:style w:type="character" w:customStyle="1" w:styleId="Heading2Char10">
    <w:name w:val="Heading 2 Char10"/>
    <w:basedOn w:val="DefaultParagraphFont"/>
    <w:uiPriority w:val="2"/>
    <w:rsid w:val="004F40D5"/>
    <w:rPr>
      <w:rFonts w:ascii="Arial" w:hAnsi="Arial"/>
      <w:sz w:val="32"/>
      <w:lang w:eastAsia="en-US"/>
    </w:rPr>
  </w:style>
  <w:style w:type="character" w:customStyle="1" w:styleId="Heading3Char10">
    <w:name w:val="Heading 3 Char10"/>
    <w:basedOn w:val="DefaultParagraphFont"/>
    <w:uiPriority w:val="2"/>
    <w:rsid w:val="004F40D5"/>
    <w:rPr>
      <w:rFonts w:ascii="Arial" w:hAnsi="Arial"/>
      <w:sz w:val="28"/>
      <w:lang w:eastAsia="en-US"/>
    </w:rPr>
  </w:style>
  <w:style w:type="character" w:customStyle="1" w:styleId="Heading4Char10">
    <w:name w:val="Heading 4 Char10"/>
    <w:basedOn w:val="Heading3Char10"/>
    <w:uiPriority w:val="2"/>
    <w:rsid w:val="004F40D5"/>
    <w:rPr>
      <w:rFonts w:ascii="Arial" w:hAnsi="Arial"/>
      <w:sz w:val="24"/>
      <w:lang w:eastAsia="en-US"/>
    </w:rPr>
  </w:style>
  <w:style w:type="character" w:customStyle="1" w:styleId="Heading5Char10">
    <w:name w:val="Heading 5 Char10"/>
    <w:basedOn w:val="Heading4Char10"/>
    <w:uiPriority w:val="2"/>
    <w:rsid w:val="004F40D5"/>
    <w:rPr>
      <w:rFonts w:ascii="Arial" w:hAnsi="Arial"/>
      <w:sz w:val="24"/>
      <w:lang w:eastAsia="en-US"/>
    </w:rPr>
  </w:style>
  <w:style w:type="character" w:customStyle="1" w:styleId="Heading6Char10">
    <w:name w:val="Heading 6 Char10"/>
    <w:basedOn w:val="DefaultParagraphFont"/>
    <w:rsid w:val="004F40D5"/>
    <w:rPr>
      <w:rFonts w:ascii="Arial" w:hAnsi="Arial"/>
      <w:lang w:eastAsia="en-US"/>
    </w:rPr>
  </w:style>
  <w:style w:type="character" w:customStyle="1" w:styleId="Heading7Char10">
    <w:name w:val="Heading 7 Char10"/>
    <w:basedOn w:val="DefaultParagraphFont"/>
    <w:rsid w:val="004F40D5"/>
    <w:rPr>
      <w:rFonts w:ascii="Arial" w:hAnsi="Arial"/>
      <w:lang w:eastAsia="en-US"/>
    </w:rPr>
  </w:style>
  <w:style w:type="character" w:customStyle="1" w:styleId="Heading8Char10">
    <w:name w:val="Heading 8 Char10"/>
    <w:basedOn w:val="Heading1Char10"/>
    <w:uiPriority w:val="4"/>
    <w:rsid w:val="004F40D5"/>
    <w:rPr>
      <w:rFonts w:ascii="Arial" w:hAnsi="Arial"/>
      <w:sz w:val="36"/>
      <w:lang w:eastAsia="en-US"/>
    </w:rPr>
  </w:style>
  <w:style w:type="character" w:customStyle="1" w:styleId="Heading9Char10">
    <w:name w:val="Heading 9 Char10"/>
    <w:basedOn w:val="DefaultParagraphFont"/>
    <w:rsid w:val="004F40D5"/>
    <w:rPr>
      <w:rFonts w:ascii="Arial" w:hAnsi="Arial"/>
      <w:sz w:val="36"/>
      <w:lang w:eastAsia="en-US"/>
    </w:rPr>
  </w:style>
  <w:style w:type="character" w:customStyle="1" w:styleId="mord">
    <w:name w:val="mord"/>
    <w:basedOn w:val="DefaultParagraphFont"/>
    <w:rsid w:val="004F40D5"/>
  </w:style>
  <w:style w:type="character" w:customStyle="1" w:styleId="SubtleReference1">
    <w:name w:val="Subtle Reference1"/>
    <w:basedOn w:val="DefaultParagraphFont"/>
    <w:uiPriority w:val="31"/>
    <w:qFormat/>
    <w:locked/>
    <w:rsid w:val="004F40D5"/>
    <w:rPr>
      <w:smallCaps/>
      <w:color w:val="5A5A5A"/>
    </w:rPr>
  </w:style>
  <w:style w:type="paragraph" w:customStyle="1" w:styleId="Text">
    <w:name w:val="Text"/>
    <w:basedOn w:val="Normal"/>
    <w:link w:val="TextChar"/>
    <w:qFormat/>
    <w:rsid w:val="004F40D5"/>
    <w:pPr>
      <w:numPr>
        <w:ilvl w:val="1"/>
        <w:numId w:val="17"/>
      </w:numPr>
      <w:tabs>
        <w:tab w:val="clear" w:pos="720"/>
        <w:tab w:val="left" w:pos="1080"/>
      </w:tabs>
      <w:spacing w:before="240" w:after="0" w:line="360" w:lineRule="auto"/>
    </w:pPr>
    <w:rPr>
      <w:sz w:val="24"/>
      <w:lang w:val="en-US"/>
    </w:rPr>
  </w:style>
  <w:style w:type="character" w:customStyle="1" w:styleId="TextChar">
    <w:name w:val="Text Char"/>
    <w:basedOn w:val="DefaultParagraphFont"/>
    <w:link w:val="Text"/>
    <w:rsid w:val="004F40D5"/>
    <w:rPr>
      <w:rFonts w:ascii="Times New Roman" w:hAnsi="Times New Roman"/>
      <w:sz w:val="24"/>
      <w:lang w:val="en-US" w:eastAsia="en-US"/>
    </w:rPr>
  </w:style>
  <w:style w:type="character" w:customStyle="1" w:styleId="IvDbodytextChar">
    <w:name w:val="IvD bodytext Char"/>
    <w:basedOn w:val="DefaultParagraphFont"/>
    <w:link w:val="IvDbodytext"/>
    <w:locked/>
    <w:rsid w:val="004F40D5"/>
    <w:rPr>
      <w:rFonts w:ascii="Arial" w:hAnsi="Arial" w:cs="Arial"/>
      <w:spacing w:val="2"/>
    </w:rPr>
  </w:style>
  <w:style w:type="paragraph" w:customStyle="1" w:styleId="IvDbodytext">
    <w:name w:val="IvD bodytext"/>
    <w:basedOn w:val="BodyText"/>
    <w:link w:val="IvDbodytextChar"/>
    <w:qFormat/>
    <w:rsid w:val="004F40D5"/>
    <w:pPr>
      <w:keepLines/>
      <w:tabs>
        <w:tab w:val="left" w:pos="2552"/>
        <w:tab w:val="left" w:pos="3856"/>
        <w:tab w:val="left" w:pos="5216"/>
        <w:tab w:val="left" w:pos="6464"/>
        <w:tab w:val="left" w:pos="7768"/>
        <w:tab w:val="left" w:pos="9072"/>
        <w:tab w:val="left" w:pos="9639"/>
      </w:tabs>
      <w:spacing w:before="240" w:after="0"/>
    </w:pPr>
    <w:rPr>
      <w:rFonts w:ascii="Arial" w:hAnsi="Arial" w:cs="Arial"/>
      <w:spacing w:val="2"/>
      <w:lang w:val="fr-FR" w:eastAsia="fr-FR"/>
    </w:rPr>
  </w:style>
  <w:style w:type="character" w:styleId="HTMLCode">
    <w:name w:val="HTML Code"/>
    <w:basedOn w:val="DefaultParagraphFont"/>
    <w:uiPriority w:val="99"/>
    <w:unhideWhenUsed/>
    <w:rsid w:val="004F40D5"/>
    <w:rPr>
      <w:rFonts w:ascii="Courier New" w:eastAsia="Times New Roman" w:hAnsi="Courier New" w:cs="Courier New"/>
      <w:sz w:val="20"/>
      <w:szCs w:val="20"/>
    </w:rPr>
  </w:style>
  <w:style w:type="paragraph" w:customStyle="1" w:styleId="FirstParagraph">
    <w:name w:val="First Paragraph"/>
    <w:basedOn w:val="BodyText"/>
    <w:next w:val="BodyText"/>
    <w:qFormat/>
    <w:rsid w:val="004F40D5"/>
  </w:style>
  <w:style w:type="character" w:customStyle="1" w:styleId="fontstyle01">
    <w:name w:val="fontstyle01"/>
    <w:basedOn w:val="DefaultParagraphFont"/>
    <w:rsid w:val="004F40D5"/>
    <w:rPr>
      <w:rFonts w:ascii="TimesNewRomanPSMT" w:hAnsi="TimesNewRomanPSMT" w:hint="default"/>
      <w:b w:val="0"/>
      <w:bCs w:val="0"/>
      <w:i w:val="0"/>
      <w:iCs w:val="0"/>
      <w:color w:val="000000"/>
      <w:sz w:val="20"/>
      <w:szCs w:val="20"/>
    </w:rPr>
  </w:style>
  <w:style w:type="table" w:customStyle="1" w:styleId="GridTable1Light11">
    <w:name w:val="Grid Table 1 Light11"/>
    <w:basedOn w:val="TableNormal"/>
    <w:uiPriority w:val="46"/>
    <w:rsid w:val="004F40D5"/>
    <w:rPr>
      <w:rFonts w:asciiTheme="minorHAnsi" w:eastAsiaTheme="minorHAnsi" w:hAnsiTheme="minorHAnsi" w:cstheme="minorBidi"/>
      <w:sz w:val="22"/>
      <w:szCs w:val="22"/>
      <w:lang w:val="en-US"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mo">
    <w:name w:val="mo"/>
    <w:basedOn w:val="DefaultParagraphFont"/>
    <w:rsid w:val="004F40D5"/>
  </w:style>
  <w:style w:type="paragraph" w:customStyle="1" w:styleId="msonormal0">
    <w:name w:val="msonormal"/>
    <w:basedOn w:val="Normal"/>
    <w:uiPriority w:val="99"/>
    <w:rsid w:val="004F40D5"/>
  </w:style>
  <w:style w:type="paragraph" w:customStyle="1" w:styleId="ClaimElement">
    <w:name w:val="Claim Element"/>
    <w:basedOn w:val="Normal"/>
    <w:link w:val="ClaimElementChar"/>
    <w:qFormat/>
    <w:rsid w:val="004F40D5"/>
    <w:pPr>
      <w:spacing w:after="0" w:line="360" w:lineRule="auto"/>
      <w:ind w:left="1440" w:hanging="720"/>
    </w:pPr>
    <w:rPr>
      <w:i/>
      <w:color w:val="0D0D0D"/>
      <w:sz w:val="24"/>
      <w:lang w:val="en-US"/>
    </w:rPr>
  </w:style>
  <w:style w:type="character" w:customStyle="1" w:styleId="ClaimElementChar">
    <w:name w:val="Claim Element Char"/>
    <w:link w:val="ClaimElement"/>
    <w:locked/>
    <w:rsid w:val="004F40D5"/>
    <w:rPr>
      <w:rFonts w:ascii="Times New Roman" w:hAnsi="Times New Roman"/>
      <w:i/>
      <w:color w:val="0D0D0D"/>
      <w:sz w:val="24"/>
      <w:lang w:val="en-US" w:eastAsia="en-US"/>
    </w:rPr>
  </w:style>
  <w:style w:type="character" w:customStyle="1" w:styleId="ClaimPreambleChar1">
    <w:name w:val="Claim Preamble Char1"/>
    <w:link w:val="ClaimPreamble"/>
    <w:locked/>
    <w:rsid w:val="004F40D5"/>
  </w:style>
  <w:style w:type="paragraph" w:customStyle="1" w:styleId="ClaimPreamble">
    <w:name w:val="Claim Preamble"/>
    <w:basedOn w:val="Normal"/>
    <w:next w:val="Normal"/>
    <w:link w:val="ClaimPreambleChar1"/>
    <w:autoRedefine/>
    <w:qFormat/>
    <w:rsid w:val="004F40D5"/>
    <w:pPr>
      <w:widowControl w:val="0"/>
      <w:tabs>
        <w:tab w:val="left" w:pos="720"/>
        <w:tab w:val="left" w:pos="1440"/>
      </w:tabs>
      <w:spacing w:before="240" w:after="0" w:line="360" w:lineRule="auto"/>
      <w:ind w:firstLine="720"/>
      <w:jc w:val="both"/>
    </w:pPr>
    <w:rPr>
      <w:rFonts w:ascii="CG Times (WN)" w:hAnsi="CG Times (WN)"/>
      <w:lang w:val="fr-FR" w:eastAsia="fr-FR"/>
    </w:rPr>
  </w:style>
  <w:style w:type="numbering" w:customStyle="1" w:styleId="IVASheadings1">
    <w:name w:val="IVAS headings1"/>
    <w:uiPriority w:val="99"/>
    <w:rsid w:val="004F40D5"/>
  </w:style>
  <w:style w:type="numbering" w:customStyle="1" w:styleId="IVASannexheadings1">
    <w:name w:val="IVAS annex headings1"/>
    <w:uiPriority w:val="99"/>
    <w:rsid w:val="004F40D5"/>
    <w:pPr>
      <w:numPr>
        <w:numId w:val="4"/>
      </w:numPr>
    </w:pPr>
  </w:style>
  <w:style w:type="numbering" w:customStyle="1" w:styleId="IVASreferences1">
    <w:name w:val="IVAS references1"/>
    <w:uiPriority w:val="99"/>
    <w:rsid w:val="004F40D5"/>
    <w:pPr>
      <w:numPr>
        <w:numId w:val="5"/>
      </w:numPr>
    </w:pPr>
  </w:style>
  <w:style w:type="table" w:customStyle="1" w:styleId="Tabelle1">
    <w:name w:val="#Tabelle1"/>
    <w:basedOn w:val="TableNormal"/>
    <w:locked/>
    <w:rsid w:val="004F40D5"/>
    <w:pPr>
      <w:spacing w:line="240" w:lineRule="exact"/>
    </w:pPr>
    <w:rPr>
      <w:rFonts w:ascii="Frutiger LT Com 45 Light" w:eastAsia="Yu Mincho" w:hAnsi="Frutiger LT Com 45 Light"/>
      <w:kern w:val="2"/>
      <w:lang w:val="en-US" w:eastAsia="en-US"/>
      <w14:ligatures w14:val="standardContextual"/>
    </w:rPr>
    <w:tblPr>
      <w:tblStyleRowBandSize w:val="1"/>
      <w:tblBorders>
        <w:bottom w:val="dashSmallGap" w:sz="4" w:space="0" w:color="auto"/>
      </w:tblBorders>
      <w:tblCellMar>
        <w:top w:w="79" w:type="dxa"/>
        <w:left w:w="0" w:type="dxa"/>
        <w:bottom w:w="79" w:type="dxa"/>
      </w:tblCellMar>
    </w:tblPr>
    <w:tblStylePr w:type="firstRow">
      <w:rPr>
        <w:rFonts w:ascii="TimesNewRomanPSMT" w:hAnsi="TimesNewRomanPSMT"/>
        <w:color w:val="auto"/>
        <w:sz w:val="20"/>
      </w:rPr>
      <w:tblPr/>
      <w:tcPr>
        <w:tcBorders>
          <w:top w:val="nil"/>
          <w:left w:val="nil"/>
          <w:bottom w:val="single" w:sz="4" w:space="0" w:color="auto"/>
          <w:right w:val="nil"/>
          <w:insideH w:val="nil"/>
          <w:insideV w:val="nil"/>
        </w:tcBorders>
      </w:tcPr>
    </w:tblStylePr>
    <w:tblStylePr w:type="band1Horz">
      <w:rPr>
        <w:rFonts w:ascii="ArialMT" w:hAnsi="ArialMT"/>
        <w:sz w:val="20"/>
      </w:rPr>
      <w:tblPr/>
      <w:tcPr>
        <w:tcBorders>
          <w:bottom w:val="dashSmallGap" w:sz="4" w:space="0" w:color="auto"/>
          <w:insideH w:val="nil"/>
        </w:tcBorders>
      </w:tcPr>
    </w:tblStylePr>
    <w:tblStylePr w:type="band2Horz">
      <w:rPr>
        <w:rFonts w:ascii="ArialMT" w:hAnsi="ArialMT"/>
        <w:sz w:val="20"/>
      </w:rPr>
      <w:tblPr/>
      <w:tcPr>
        <w:tcBorders>
          <w:bottom w:val="dashSmallGap" w:sz="4" w:space="0" w:color="auto"/>
        </w:tcBorders>
      </w:tcPr>
    </w:tblStylePr>
  </w:style>
  <w:style w:type="numbering" w:customStyle="1" w:styleId="Aufzhlung1">
    <w:name w:val="#Aufzählung1"/>
    <w:basedOn w:val="NoList"/>
    <w:locked/>
    <w:rsid w:val="004F40D5"/>
    <w:pPr>
      <w:numPr>
        <w:numId w:val="7"/>
      </w:numPr>
    </w:pPr>
  </w:style>
  <w:style w:type="numbering" w:customStyle="1" w:styleId="AufzhlungPunkt1">
    <w:name w:val="#Aufzählung Punkt1"/>
    <w:basedOn w:val="NoList"/>
    <w:locked/>
    <w:rsid w:val="004F40D5"/>
    <w:pPr>
      <w:numPr>
        <w:numId w:val="18"/>
      </w:numPr>
    </w:pPr>
  </w:style>
  <w:style w:type="numbering" w:customStyle="1" w:styleId="AufzhlungStrich1">
    <w:name w:val="#Aufzählung Strich1"/>
    <w:basedOn w:val="AufzhlungPunkt"/>
    <w:locked/>
    <w:rsid w:val="004F40D5"/>
    <w:pPr>
      <w:numPr>
        <w:numId w:val="8"/>
      </w:numPr>
    </w:pPr>
  </w:style>
  <w:style w:type="character" w:customStyle="1" w:styleId="Variable">
    <w:name w:val="Variable"/>
    <w:rsid w:val="004F40D5"/>
    <w:rPr>
      <w:rFonts w:ascii="Times New Roman" w:hAnsi="Times New Roman"/>
      <w:i/>
      <w:sz w:val="22"/>
    </w:rPr>
  </w:style>
  <w:style w:type="paragraph" w:customStyle="1" w:styleId="Formatvorlageberschrift2">
    <w:name w:val="Formatvorlage Überschrift 2"/>
    <w:basedOn w:val="Heading2"/>
    <w:rsid w:val="004F40D5"/>
    <w:pPr>
      <w:keepLines w:val="0"/>
      <w:numPr>
        <w:ilvl w:val="1"/>
        <w:numId w:val="19"/>
      </w:numPr>
      <w:tabs>
        <w:tab w:val="clear" w:pos="792"/>
      </w:tabs>
      <w:spacing w:before="60" w:after="240" w:line="250" w:lineRule="exact"/>
      <w:ind w:left="0" w:firstLine="0"/>
    </w:pPr>
    <w:rPr>
      <w:b/>
      <w:bCs/>
      <w:sz w:val="22"/>
      <w:lang w:eastAsia="de-DE"/>
    </w:rPr>
  </w:style>
  <w:style w:type="paragraph" w:customStyle="1" w:styleId="tah0">
    <w:name w:val="tah"/>
    <w:basedOn w:val="Normal"/>
    <w:rsid w:val="004F40D5"/>
    <w:pPr>
      <w:spacing w:before="100" w:beforeAutospacing="1" w:after="100" w:afterAutospacing="1"/>
    </w:pPr>
    <w:rPr>
      <w:rFonts w:ascii="Calibri" w:hAnsi="Calibri" w:cs="Calibri"/>
      <w:sz w:val="22"/>
      <w:szCs w:val="22"/>
      <w:lang w:val="de-DE" w:eastAsia="zh-CN"/>
    </w:rPr>
  </w:style>
  <w:style w:type="paragraph" w:customStyle="1" w:styleId="tac0">
    <w:name w:val="tac"/>
    <w:basedOn w:val="Normal"/>
    <w:rsid w:val="004F40D5"/>
    <w:pPr>
      <w:spacing w:before="100" w:beforeAutospacing="1" w:after="100" w:afterAutospacing="1"/>
    </w:pPr>
    <w:rPr>
      <w:rFonts w:ascii="Calibri" w:hAnsi="Calibri" w:cs="Calibri"/>
      <w:sz w:val="22"/>
      <w:szCs w:val="22"/>
      <w:lang w:val="de-DE" w:eastAsia="zh-CN"/>
    </w:rPr>
  </w:style>
  <w:style w:type="table" w:customStyle="1" w:styleId="TableNormal1">
    <w:name w:val="Table Normal1"/>
    <w:uiPriority w:val="99"/>
    <w:semiHidden/>
    <w:rsid w:val="004F40D5"/>
    <w:rPr>
      <w:rFonts w:ascii="Times New Roman" w:hAnsi="Times New Roman"/>
      <w:lang w:val="de-DE" w:eastAsia="zh-CN"/>
    </w:rPr>
    <w:tblPr>
      <w:tblCellMar>
        <w:top w:w="0" w:type="dxa"/>
        <w:left w:w="108" w:type="dxa"/>
        <w:bottom w:w="0" w:type="dxa"/>
        <w:right w:w="108" w:type="dxa"/>
      </w:tblCellMar>
    </w:tblPr>
  </w:style>
  <w:style w:type="numbering" w:customStyle="1" w:styleId="IVASheadings2">
    <w:name w:val="IVAS headings2"/>
    <w:uiPriority w:val="99"/>
    <w:rsid w:val="004F40D5"/>
  </w:style>
  <w:style w:type="numbering" w:customStyle="1" w:styleId="IVASannexheadings2">
    <w:name w:val="IVAS annex headings2"/>
    <w:uiPriority w:val="99"/>
    <w:rsid w:val="004F40D5"/>
  </w:style>
  <w:style w:type="numbering" w:customStyle="1" w:styleId="IVASreferences2">
    <w:name w:val="IVAS references2"/>
    <w:uiPriority w:val="99"/>
    <w:rsid w:val="004F40D5"/>
  </w:style>
  <w:style w:type="numbering" w:customStyle="1" w:styleId="Headings1">
    <w:name w:val="Headings1"/>
    <w:uiPriority w:val="99"/>
    <w:rsid w:val="004F40D5"/>
  </w:style>
  <w:style w:type="numbering" w:customStyle="1" w:styleId="Annexheadings1">
    <w:name w:val="Annex headings1"/>
    <w:uiPriority w:val="99"/>
    <w:rsid w:val="004F40D5"/>
  </w:style>
  <w:style w:type="numbering" w:customStyle="1" w:styleId="Aufzhlung2">
    <w:name w:val="#Aufzählung2"/>
    <w:basedOn w:val="NoList"/>
    <w:locked/>
    <w:rsid w:val="004F40D5"/>
  </w:style>
  <w:style w:type="numbering" w:customStyle="1" w:styleId="AufzhlungPunkt2">
    <w:name w:val="#Aufzählung Punkt2"/>
    <w:basedOn w:val="NoList"/>
    <w:locked/>
    <w:rsid w:val="004F40D5"/>
  </w:style>
  <w:style w:type="numbering" w:customStyle="1" w:styleId="AufzhlungStrich2">
    <w:name w:val="#Aufzählung Strich2"/>
    <w:basedOn w:val="AufzhlungPunkt"/>
    <w:locked/>
    <w:rsid w:val="004F40D5"/>
    <w:pPr>
      <w:numPr>
        <w:numId w:val="13"/>
      </w:numPr>
    </w:pPr>
  </w:style>
  <w:style w:type="character" w:customStyle="1" w:styleId="line">
    <w:name w:val="line"/>
    <w:basedOn w:val="DefaultParagraphFont"/>
    <w:rsid w:val="004F40D5"/>
  </w:style>
  <w:style w:type="character" w:customStyle="1" w:styleId="hljs-keyword">
    <w:name w:val="hljs-keyword"/>
    <w:basedOn w:val="DefaultParagraphFont"/>
    <w:rsid w:val="004F40D5"/>
  </w:style>
  <w:style w:type="character" w:customStyle="1" w:styleId="hljs-number">
    <w:name w:val="hljs-number"/>
    <w:basedOn w:val="DefaultParagraphFont"/>
    <w:rsid w:val="004F40D5"/>
  </w:style>
  <w:style w:type="character" w:customStyle="1" w:styleId="hljs-comment">
    <w:name w:val="hljs-comment"/>
    <w:basedOn w:val="DefaultParagraphFont"/>
    <w:rsid w:val="004F40D5"/>
  </w:style>
  <w:style w:type="numbering" w:customStyle="1" w:styleId="IVASheadings3">
    <w:name w:val="IVAS headings3"/>
    <w:uiPriority w:val="99"/>
    <w:rsid w:val="004F40D5"/>
  </w:style>
  <w:style w:type="numbering" w:customStyle="1" w:styleId="IVASannexheadings3">
    <w:name w:val="IVAS annex headings3"/>
    <w:uiPriority w:val="99"/>
    <w:rsid w:val="004F40D5"/>
  </w:style>
  <w:style w:type="numbering" w:customStyle="1" w:styleId="IVASreferences3">
    <w:name w:val="IVAS references3"/>
    <w:uiPriority w:val="99"/>
    <w:rsid w:val="004F40D5"/>
  </w:style>
  <w:style w:type="numbering" w:customStyle="1" w:styleId="Headings2">
    <w:name w:val="Headings2"/>
    <w:uiPriority w:val="99"/>
    <w:rsid w:val="004F40D5"/>
  </w:style>
  <w:style w:type="numbering" w:customStyle="1" w:styleId="Annexheadings2">
    <w:name w:val="Annex headings2"/>
    <w:uiPriority w:val="99"/>
    <w:rsid w:val="004F40D5"/>
  </w:style>
  <w:style w:type="numbering" w:customStyle="1" w:styleId="Aufzhlung3">
    <w:name w:val="#Aufzählung3"/>
    <w:basedOn w:val="NoList"/>
    <w:locked/>
    <w:rsid w:val="004F40D5"/>
  </w:style>
  <w:style w:type="numbering" w:customStyle="1" w:styleId="AufzhlungPunkt3">
    <w:name w:val="#Aufzählung Punkt3"/>
    <w:basedOn w:val="NoList"/>
    <w:locked/>
    <w:rsid w:val="004F40D5"/>
  </w:style>
  <w:style w:type="numbering" w:customStyle="1" w:styleId="AufzhlungStrich3">
    <w:name w:val="#Aufzählung Strich3"/>
    <w:basedOn w:val="AufzhlungPunkt"/>
    <w:locked/>
    <w:rsid w:val="004F40D5"/>
    <w:pPr>
      <w:numPr>
        <w:numId w:val="9"/>
      </w:numPr>
    </w:pPr>
  </w:style>
  <w:style w:type="character" w:customStyle="1" w:styleId="VerbatimChar">
    <w:name w:val="Verbatim Char"/>
    <w:basedOn w:val="DefaultParagraphFont"/>
    <w:link w:val="SourceCode"/>
    <w:rsid w:val="004F40D5"/>
    <w:rPr>
      <w:rFonts w:ascii="Consolas" w:hAnsi="Consolas"/>
      <w:sz w:val="21"/>
      <w:szCs w:val="21"/>
    </w:rPr>
  </w:style>
  <w:style w:type="paragraph" w:customStyle="1" w:styleId="SourceCode">
    <w:name w:val="Source Code"/>
    <w:basedOn w:val="Normal"/>
    <w:link w:val="VerbatimChar"/>
    <w:rsid w:val="004F40D5"/>
    <w:pPr>
      <w:wordWrap w:val="0"/>
    </w:pPr>
    <w:rPr>
      <w:rFonts w:ascii="Consolas" w:hAnsi="Consolas"/>
      <w:sz w:val="21"/>
      <w:szCs w:val="21"/>
      <w:lang w:val="fr-FR" w:eastAsia="fr-FR"/>
    </w:rPr>
  </w:style>
  <w:style w:type="character" w:customStyle="1" w:styleId="NOChar">
    <w:name w:val="NO Char"/>
    <w:link w:val="NO"/>
    <w:rsid w:val="004F40D5"/>
    <w:rPr>
      <w:rFonts w:ascii="Times New Roman" w:hAnsi="Times New Roman"/>
      <w:lang w:val="en-GB" w:eastAsia="en-US"/>
    </w:rPr>
  </w:style>
  <w:style w:type="paragraph" w:customStyle="1" w:styleId="h2">
    <w:name w:val="h2"/>
    <w:basedOn w:val="h1"/>
    <w:qFormat/>
    <w:rsid w:val="004F40D5"/>
    <w:pPr>
      <w:numPr>
        <w:ilvl w:val="1"/>
      </w:numPr>
      <w:ind w:left="0" w:firstLine="0"/>
    </w:pPr>
    <w:rPr>
      <w:sz w:val="24"/>
    </w:rPr>
  </w:style>
  <w:style w:type="paragraph" w:customStyle="1" w:styleId="h3">
    <w:name w:val="h3"/>
    <w:basedOn w:val="h2"/>
    <w:qFormat/>
    <w:rsid w:val="004F40D5"/>
    <w:pPr>
      <w:numPr>
        <w:ilvl w:val="2"/>
      </w:numPr>
      <w:ind w:left="0" w:firstLine="0"/>
    </w:pPr>
    <w:rPr>
      <w:sz w:val="20"/>
    </w:rPr>
  </w:style>
  <w:style w:type="paragraph" w:customStyle="1" w:styleId="h1">
    <w:name w:val="h1"/>
    <w:basedOn w:val="Normal"/>
    <w:qFormat/>
    <w:rsid w:val="004F40D5"/>
    <w:pPr>
      <w:keepNext/>
      <w:widowControl w:val="0"/>
      <w:numPr>
        <w:numId w:val="20"/>
      </w:numPr>
      <w:adjustRightInd w:val="0"/>
      <w:snapToGrid w:val="0"/>
      <w:spacing w:before="120" w:after="120" w:line="240" w:lineRule="atLeast"/>
      <w:ind w:left="0" w:firstLine="0"/>
      <w:outlineLvl w:val="0"/>
    </w:pPr>
    <w:rPr>
      <w:rFonts w:ascii="Arial" w:eastAsia="MS Mincho" w:hAnsi="Arial" w:cs="Arial"/>
      <w:b/>
      <w:sz w:val="28"/>
      <w:lang w:val="en-US"/>
    </w:rPr>
  </w:style>
  <w:style w:type="paragraph" w:customStyle="1" w:styleId="h3a">
    <w:name w:val="h3a"/>
    <w:basedOn w:val="h3"/>
    <w:next w:val="Normal"/>
    <w:qFormat/>
    <w:rsid w:val="004F40D5"/>
    <w:pPr>
      <w:numPr>
        <w:ilvl w:val="3"/>
      </w:numPr>
      <w:ind w:left="0" w:firstLine="0"/>
    </w:pPr>
  </w:style>
  <w:style w:type="paragraph" w:customStyle="1" w:styleId="Descriptiontext">
    <w:name w:val="Description text"/>
    <w:basedOn w:val="ListParagraph"/>
    <w:link w:val="DescriptiontextChar"/>
    <w:rsid w:val="004F40D5"/>
    <w:pPr>
      <w:numPr>
        <w:numId w:val="21"/>
      </w:numPr>
      <w:tabs>
        <w:tab w:val="clear" w:pos="1247"/>
      </w:tabs>
      <w:spacing w:after="0" w:line="360" w:lineRule="auto"/>
      <w:ind w:left="0" w:firstLine="0"/>
      <w:contextualSpacing w:val="0"/>
    </w:pPr>
    <w:rPr>
      <w:rFonts w:ascii="Times New Roman" w:hAnsi="Times New Roman"/>
      <w:lang w:val="en-GB"/>
    </w:rPr>
  </w:style>
  <w:style w:type="character" w:customStyle="1" w:styleId="DescriptiontextChar">
    <w:name w:val="Description text Char"/>
    <w:basedOn w:val="ListParagraphChar"/>
    <w:link w:val="Descriptiontext"/>
    <w:rsid w:val="004F40D5"/>
    <w:rPr>
      <w:rFonts w:ascii="Times New Roman" w:eastAsiaTheme="minorHAnsi" w:hAnsi="Times New Roman" w:cstheme="minorBidi"/>
      <w:kern w:val="2"/>
      <w:sz w:val="24"/>
      <w:szCs w:val="24"/>
      <w:lang w:val="en-GB" w:eastAsia="en-US"/>
      <w14:ligatures w14:val="standardContextual"/>
    </w:rPr>
  </w:style>
  <w:style w:type="character" w:customStyle="1" w:styleId="tabchar">
    <w:name w:val="tabchar"/>
    <w:basedOn w:val="DefaultParagraphFont"/>
    <w:rsid w:val="004F40D5"/>
  </w:style>
  <w:style w:type="character" w:customStyle="1" w:styleId="B1Char">
    <w:name w:val="B1 Char"/>
    <w:link w:val="B1"/>
    <w:rsid w:val="004F40D5"/>
    <w:rPr>
      <w:rFonts w:ascii="Times New Roman" w:hAnsi="Times New Roman"/>
      <w:lang w:val="en-GB" w:eastAsia="en-US"/>
    </w:rPr>
  </w:style>
  <w:style w:type="character" w:customStyle="1" w:styleId="fontstyle21">
    <w:name w:val="fontstyle21"/>
    <w:basedOn w:val="DefaultParagraphFont"/>
    <w:rsid w:val="004F40D5"/>
    <w:rPr>
      <w:rFonts w:ascii="Arial-BoldMT" w:hAnsi="Arial-BoldMT" w:hint="default"/>
      <w:b/>
      <w:bCs/>
      <w:i w:val="0"/>
      <w:iCs w:val="0"/>
      <w:color w:val="000000"/>
      <w:sz w:val="20"/>
      <w:szCs w:val="20"/>
    </w:rPr>
  </w:style>
  <w:style w:type="character" w:customStyle="1" w:styleId="fontstyle31">
    <w:name w:val="fontstyle31"/>
    <w:basedOn w:val="DefaultParagraphFont"/>
    <w:rsid w:val="004F40D5"/>
    <w:rPr>
      <w:rFonts w:ascii="CambriaMath" w:hAnsi="CambriaMath" w:hint="default"/>
      <w:b w:val="0"/>
      <w:bCs w:val="0"/>
      <w:i w:val="0"/>
      <w:iCs w:val="0"/>
      <w:color w:val="000000"/>
      <w:sz w:val="18"/>
      <w:szCs w:val="18"/>
    </w:rPr>
  </w:style>
  <w:style w:type="character" w:customStyle="1" w:styleId="fontstyle41">
    <w:name w:val="fontstyle41"/>
    <w:basedOn w:val="DefaultParagraphFont"/>
    <w:rsid w:val="004F40D5"/>
    <w:rPr>
      <w:rFonts w:ascii="ArialMT" w:hAnsi="ArialMT" w:hint="default"/>
      <w:b w:val="0"/>
      <w:bCs w:val="0"/>
      <w:i w:val="0"/>
      <w:iCs w:val="0"/>
      <w:color w:val="000000"/>
      <w:sz w:val="18"/>
      <w:szCs w:val="18"/>
    </w:rPr>
  </w:style>
  <w:style w:type="character" w:customStyle="1" w:styleId="Heading4Char12">
    <w:name w:val="Heading 4 Char12"/>
    <w:basedOn w:val="DefaultParagraphFont"/>
    <w:locked/>
    <w:rsid w:val="004F40D5"/>
    <w:rPr>
      <w:rFonts w:ascii="Arial" w:hAnsi="Arial"/>
      <w:sz w:val="24"/>
      <w:lang w:val="en-GB" w:eastAsia="en-US"/>
    </w:rPr>
  </w:style>
  <w:style w:type="paragraph" w:styleId="BlockText">
    <w:name w:val="Block Text"/>
    <w:basedOn w:val="Normal"/>
    <w:uiPriority w:val="99"/>
    <w:semiHidden/>
    <w:unhideWhenUsed/>
    <w:rsid w:val="004F40D5"/>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160" w:line="278" w:lineRule="auto"/>
      <w:ind w:left="1152" w:right="1152"/>
    </w:pPr>
    <w:rPr>
      <w:rFonts w:asciiTheme="minorHAnsi" w:eastAsiaTheme="minorEastAsia" w:hAnsiTheme="minorHAnsi" w:cstheme="minorBidi"/>
      <w:i/>
      <w:iCs/>
      <w:color w:val="4F81BD" w:themeColor="accent1"/>
      <w:kern w:val="2"/>
      <w:sz w:val="24"/>
      <w:szCs w:val="24"/>
      <w:lang w:val="en-US"/>
      <w14:ligatures w14:val="standardContextual"/>
    </w:rPr>
  </w:style>
  <w:style w:type="paragraph" w:styleId="EnvelopeAddress">
    <w:name w:val="envelope address"/>
    <w:basedOn w:val="Normal"/>
    <w:uiPriority w:val="99"/>
    <w:semiHidden/>
    <w:unhideWhenUsed/>
    <w:rsid w:val="004F40D5"/>
    <w:pPr>
      <w:framePr w:w="7920" w:h="1980" w:hRule="exact" w:hSpace="180" w:wrap="auto" w:hAnchor="page" w:xAlign="center" w:yAlign="bottom"/>
      <w:spacing w:after="0"/>
      <w:ind w:left="2880"/>
    </w:pPr>
    <w:rPr>
      <w:rFonts w:asciiTheme="majorHAnsi" w:eastAsiaTheme="majorEastAsia" w:hAnsiTheme="majorHAnsi" w:cstheme="majorBidi"/>
      <w:kern w:val="2"/>
      <w:sz w:val="24"/>
      <w:szCs w:val="24"/>
      <w:lang w:val="en-US"/>
      <w14:ligatures w14:val="standardContextual"/>
    </w:rPr>
  </w:style>
  <w:style w:type="paragraph" w:styleId="EnvelopeReturn">
    <w:name w:val="envelope return"/>
    <w:basedOn w:val="Normal"/>
    <w:uiPriority w:val="99"/>
    <w:semiHidden/>
    <w:unhideWhenUsed/>
    <w:rsid w:val="004F40D5"/>
    <w:pPr>
      <w:spacing w:after="0"/>
    </w:pPr>
    <w:rPr>
      <w:rFonts w:asciiTheme="majorHAnsi" w:eastAsiaTheme="majorEastAsia" w:hAnsiTheme="majorHAnsi" w:cstheme="majorBidi"/>
      <w:kern w:val="2"/>
      <w:lang w:val="en-US"/>
      <w14:ligatures w14:val="standardContextual"/>
    </w:rPr>
  </w:style>
  <w:style w:type="paragraph" w:styleId="MessageHeader">
    <w:name w:val="Message Header"/>
    <w:basedOn w:val="Normal"/>
    <w:link w:val="MessageHeaderChar1"/>
    <w:uiPriority w:val="99"/>
    <w:semiHidden/>
    <w:unhideWhenUsed/>
    <w:rsid w:val="004F40D5"/>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kern w:val="2"/>
      <w:sz w:val="24"/>
      <w:szCs w:val="24"/>
      <w:lang w:val="en-US"/>
      <w14:ligatures w14:val="standardContextual"/>
    </w:rPr>
  </w:style>
  <w:style w:type="character" w:customStyle="1" w:styleId="MessageHeaderChar1">
    <w:name w:val="Message Header Char1"/>
    <w:basedOn w:val="DefaultParagraphFont"/>
    <w:link w:val="MessageHeader"/>
    <w:uiPriority w:val="99"/>
    <w:semiHidden/>
    <w:rsid w:val="004F40D5"/>
    <w:rPr>
      <w:rFonts w:asciiTheme="majorHAnsi" w:eastAsiaTheme="majorEastAsia" w:hAnsiTheme="majorHAnsi" w:cstheme="majorBidi"/>
      <w:kern w:val="2"/>
      <w:sz w:val="24"/>
      <w:szCs w:val="24"/>
      <w:shd w:val="pct20" w:color="auto" w:fill="auto"/>
      <w:lang w:val="en-US" w:eastAsia="en-US"/>
      <w14:ligatures w14:val="standardContextual"/>
    </w:rPr>
  </w:style>
  <w:style w:type="table" w:styleId="LightList-Accent3">
    <w:name w:val="Light List Accent 3"/>
    <w:basedOn w:val="TableNormal"/>
    <w:uiPriority w:val="61"/>
    <w:semiHidden/>
    <w:unhideWhenUsed/>
    <w:rsid w:val="004F40D5"/>
    <w:rPr>
      <w:rFonts w:asciiTheme="minorHAnsi" w:eastAsiaTheme="minorHAnsi" w:hAnsiTheme="minorHAnsi" w:cstheme="minorBidi"/>
      <w:kern w:val="2"/>
      <w:sz w:val="24"/>
      <w:szCs w:val="24"/>
      <w:lang w:val="en-US" w:eastAsia="en-US"/>
      <w14:ligatures w14:val="standardContextual"/>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PlainTable3">
    <w:name w:val="Plain Table 3"/>
    <w:basedOn w:val="TableNormal"/>
    <w:uiPriority w:val="43"/>
    <w:rsid w:val="004F40D5"/>
    <w:rPr>
      <w:rFonts w:asciiTheme="minorHAnsi" w:eastAsiaTheme="minorHAnsi" w:hAnsiTheme="minorHAnsi" w:cstheme="minorBidi"/>
      <w:kern w:val="2"/>
      <w:sz w:val="24"/>
      <w:szCs w:val="24"/>
      <w:lang w:val="en-US" w:eastAsia="en-US"/>
      <w14:ligatures w14:val="standardContextu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4F40D5"/>
    <w:rPr>
      <w:rFonts w:asciiTheme="minorHAnsi" w:eastAsiaTheme="minorHAnsi" w:hAnsiTheme="minorHAnsi" w:cstheme="minorBidi"/>
      <w:kern w:val="2"/>
      <w:sz w:val="24"/>
      <w:szCs w:val="24"/>
      <w:lang w:val="en-US" w:eastAsia="en-US"/>
      <w14:ligatures w14:val="standardContextu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3">
    <w:name w:val="Grid Table 3"/>
    <w:basedOn w:val="TableNormal"/>
    <w:uiPriority w:val="48"/>
    <w:rsid w:val="004F40D5"/>
    <w:rPr>
      <w:rFonts w:asciiTheme="minorHAnsi" w:eastAsiaTheme="minorHAnsi" w:hAnsiTheme="minorHAnsi" w:cstheme="minorBidi"/>
      <w:kern w:val="2"/>
      <w:sz w:val="24"/>
      <w:szCs w:val="24"/>
      <w:lang w:val="en-US" w:eastAsia="en-US"/>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SubtleReference">
    <w:name w:val="Subtle Reference"/>
    <w:basedOn w:val="DefaultParagraphFont"/>
    <w:uiPriority w:val="31"/>
    <w:qFormat/>
    <w:rsid w:val="004F40D5"/>
    <w:rPr>
      <w:smallCaps/>
      <w:color w:val="5A5A5A" w:themeColor="text1" w:themeTint="A5"/>
    </w:rPr>
  </w:style>
  <w:style w:type="paragraph" w:customStyle="1" w:styleId="CRSeparator">
    <w:name w:val="CR_Separator"/>
    <w:basedOn w:val="Normal"/>
    <w:link w:val="CRSeparatorChar"/>
    <w:rsid w:val="00FE1239"/>
    <w:pPr>
      <w:jc w:val="center"/>
    </w:pPr>
    <w:rPr>
      <w:color w:val="0000FF"/>
      <w:sz w:val="36"/>
      <w:szCs w:val="36"/>
    </w:rPr>
  </w:style>
  <w:style w:type="character" w:customStyle="1" w:styleId="CRSeparatorChar">
    <w:name w:val="CR_Separator Char"/>
    <w:basedOn w:val="DefaultParagraphFont"/>
    <w:link w:val="CRSeparator"/>
    <w:rsid w:val="00FE1239"/>
    <w:rPr>
      <w:rFonts w:ascii="Times New Roman" w:hAnsi="Times New Roman"/>
      <w:color w:val="0000FF"/>
      <w:sz w:val="36"/>
      <w:szCs w:val="3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32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3gpp.org/Change-Requests" TargetMode="External"/><Relationship Id="rId18" Type="http://schemas.openxmlformats.org/officeDocument/2006/relationships/image" Target="media/image2.emf"/><Relationship Id="rId26" Type="http://schemas.openxmlformats.org/officeDocument/2006/relationships/package" Target="embeddings/Microsoft_Visio_Drawing2.vsdx"/><Relationship Id="rId3" Type="http://schemas.openxmlformats.org/officeDocument/2006/relationships/customXml" Target="../customXml/item2.xml"/><Relationship Id="rId21" Type="http://schemas.openxmlformats.org/officeDocument/2006/relationships/package" Target="embeddings/Microsoft_Visio_Drawing3.vsdx"/><Relationship Id="rId7" Type="http://schemas.openxmlformats.org/officeDocument/2006/relationships/styles" Target="styles.xml"/><Relationship Id="rId12" Type="http://schemas.openxmlformats.org/officeDocument/2006/relationships/hyperlink" Target="http://www.3gpp.org/3G_Specs/CRs.htm" TargetMode="External"/><Relationship Id="rId17" Type="http://schemas.openxmlformats.org/officeDocument/2006/relationships/package" Target="embeddings/Microsoft_Visio_Drawing.vsdx"/><Relationship Id="rId25" Type="http://schemas.openxmlformats.org/officeDocument/2006/relationships/image" Target="media/image6.emf"/><Relationship Id="rId2" Type="http://schemas.openxmlformats.org/officeDocument/2006/relationships/customXml" Target="../customXml/item1.xml"/><Relationship Id="rId16" Type="http://schemas.openxmlformats.org/officeDocument/2006/relationships/image" Target="media/image1.emf"/><Relationship Id="rId20" Type="http://schemas.openxmlformats.org/officeDocument/2006/relationships/image" Target="media/image3.emf"/><Relationship Id="rId29" Type="http://schemas.openxmlformats.org/officeDocument/2006/relationships/header" Target="header4.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emf"/><Relationship Id="rId32"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eader" Target="header1.xml"/><Relationship Id="rId23" Type="http://schemas.openxmlformats.org/officeDocument/2006/relationships/package" Target="embeddings/Microsoft_Visio_Drawing4.vsdx"/><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package" Target="embeddings/Microsoft_Visio_Drawing1.vsdx"/><Relationship Id="rId31" Type="http://schemas.microsoft.com/office/2011/relationships/people" Target="people.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www.3gpp.org/ftp/Specs/html-info/21900.htm" TargetMode="External"/><Relationship Id="rId22" Type="http://schemas.openxmlformats.org/officeDocument/2006/relationships/image" Target="media/image4.emf"/><Relationship Id="rId27" Type="http://schemas.openxmlformats.org/officeDocument/2006/relationships/header" Target="head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kaloa\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5C749AAE103647A87EC58A67B72D67" ma:contentTypeVersion="4" ma:contentTypeDescription="Create a new document." ma:contentTypeScope="" ma:versionID="27ed8c7e0ceb72a7f4ff6e3536e4e7e1">
  <xsd:schema xmlns:xsd="http://www.w3.org/2001/XMLSchema" xmlns:xs="http://www.w3.org/2001/XMLSchema" xmlns:p="http://schemas.microsoft.com/office/2006/metadata/properties" xmlns:ns2="1de583ba-540d-436c-b73b-f56671c7292e" targetNamespace="http://schemas.microsoft.com/office/2006/metadata/properties" ma:root="true" ma:fieldsID="35e59b3dc5dbb5733e6d50747240e809" ns2:_="">
    <xsd:import namespace="1de583ba-540d-436c-b73b-f56671c729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583ba-540d-436c-b73b-f56671c729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customXml/itemProps2.xml><?xml version="1.0" encoding="utf-8"?>
<ds:datastoreItem xmlns:ds="http://schemas.openxmlformats.org/officeDocument/2006/customXml" ds:itemID="{6C8B5DD5-E063-4445-88BA-FCB973E063A9}">
  <ds:schemaRefs>
    <ds:schemaRef ds:uri="http://schemas.microsoft.com/sharepoint/v3/contenttype/forms"/>
  </ds:schemaRefs>
</ds:datastoreItem>
</file>

<file path=customXml/itemProps3.xml><?xml version="1.0" encoding="utf-8"?>
<ds:datastoreItem xmlns:ds="http://schemas.openxmlformats.org/officeDocument/2006/customXml" ds:itemID="{CE9D4B8C-29E1-495F-8939-306B14787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583ba-540d-436c-b73b-f56671c72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62B702-D395-4BFF-BE89-019311D876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C:\Users\brekaloa\AppData\Roaming\Microsoft\Templates\3gpp_70.dot</Template>
  <TotalTime>74</TotalTime>
  <Pages>31</Pages>
  <Words>14565</Words>
  <Characters>83026</Characters>
  <Application>Microsoft Office Word</Application>
  <DocSecurity>0</DocSecurity>
  <Lines>691</Lines>
  <Paragraphs>194</Paragraphs>
  <ScaleCrop>false</ScaleCrop>
  <HeadingPairs>
    <vt:vector size="2" baseType="variant">
      <vt:variant>
        <vt:lpstr>Title</vt:lpstr>
      </vt:variant>
      <vt:variant>
        <vt:i4>1</vt:i4>
      </vt:variant>
    </vt:vector>
  </HeadingPairs>
  <TitlesOfParts>
    <vt:vector size="1" baseType="lpstr">
      <vt:lpstr>MTG_TITLE</vt:lpstr>
    </vt:vector>
  </TitlesOfParts>
  <Company>3GPP Support Team</Company>
  <LinksUpToDate>false</LinksUpToDate>
  <CharactersWithSpaces>97397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cp:lastModifiedBy>Lasse J. Laaksonen (Nokia)</cp:lastModifiedBy>
  <cp:revision>139</cp:revision>
  <cp:lastPrinted>1900-01-01T06:00:00Z</cp:lastPrinted>
  <dcterms:created xsi:type="dcterms:W3CDTF">2023-01-09T13:03:00Z</dcterms:created>
  <dcterms:modified xsi:type="dcterms:W3CDTF">2025-11-19T15:11:00Z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 &lt;TSG/WG&gt;</vt:lpwstr>
  </property>
  <property fmtid="{D5CDD505-2E9C-101B-9397-08002B2CF9AE}" pid="3" name="MtgSeq">
    <vt:lpwstr> &lt;MTG_SEQ&gt;</vt:lpwstr>
  </property>
  <property fmtid="{D5CDD505-2E9C-101B-9397-08002B2CF9AE}" pid="4" name="Location">
    <vt:lpwstr> &lt;Location&gt;</vt:lpwstr>
  </property>
  <property fmtid="{D5CDD505-2E9C-101B-9397-08002B2CF9AE}" pid="5" name="Country">
    <vt:lpwstr> &lt;Country&gt;</vt:lpwstr>
  </property>
  <property fmtid="{D5CDD505-2E9C-101B-9397-08002B2CF9AE}" pid="6" name="StartDate">
    <vt:lpwstr> &lt;Start_Date&gt;</vt:lpwstr>
  </property>
  <property fmtid="{D5CDD505-2E9C-101B-9397-08002B2CF9AE}" pid="7" name="EndDate">
    <vt:lpwstr>&lt;End_Date&gt;</vt:lpwstr>
  </property>
  <property fmtid="{D5CDD505-2E9C-101B-9397-08002B2CF9AE}" pid="8" name="Tdoc#">
    <vt:lpwstr>&lt;TDoc#&gt;</vt:lpwstr>
  </property>
  <property fmtid="{D5CDD505-2E9C-101B-9397-08002B2CF9AE}" pid="9" name="Spec#">
    <vt:lpwstr>&lt;Spec#&gt;</vt:lpwstr>
  </property>
  <property fmtid="{D5CDD505-2E9C-101B-9397-08002B2CF9AE}" pid="10" name="Cr#">
    <vt:lpwstr>&lt;CR#&gt;</vt:lpwstr>
  </property>
  <property fmtid="{D5CDD505-2E9C-101B-9397-08002B2CF9AE}" pid="11" name="Revision">
    <vt:lpwstr>&lt;Rev#&gt;</vt:lpwstr>
  </property>
  <property fmtid="{D5CDD505-2E9C-101B-9397-08002B2CF9AE}" pid="12" name="Version">
    <vt:lpwstr>&lt;Version#&gt;</vt:lpwstr>
  </property>
  <property fmtid="{D5CDD505-2E9C-101B-9397-08002B2CF9AE}" pid="13" name="SourceIfWg">
    <vt:lpwstr>&lt;Source_if_WG&gt;</vt:lpwstr>
  </property>
  <property fmtid="{D5CDD505-2E9C-101B-9397-08002B2CF9AE}" pid="14" name="SourceIfTsg">
    <vt:lpwstr>&lt;Source_if_TSG&gt;</vt:lpwstr>
  </property>
  <property fmtid="{D5CDD505-2E9C-101B-9397-08002B2CF9AE}" pid="15" name="RelatedWis">
    <vt:lpwstr>&lt;Related_WIs&gt;</vt:lpwstr>
  </property>
  <property fmtid="{D5CDD505-2E9C-101B-9397-08002B2CF9AE}" pid="16" name="Cat">
    <vt:lpwstr>&lt;Cat&gt;</vt:lpwstr>
  </property>
  <property fmtid="{D5CDD505-2E9C-101B-9397-08002B2CF9AE}" pid="17" name="ResDate">
    <vt:lpwstr>&lt;Res_date&gt;</vt:lpwstr>
  </property>
  <property fmtid="{D5CDD505-2E9C-101B-9397-08002B2CF9AE}" pid="18" name="Release">
    <vt:lpwstr>&lt;Release&gt;</vt:lpwstr>
  </property>
  <property fmtid="{D5CDD505-2E9C-101B-9397-08002B2CF9AE}" pid="19" name="CrTitle">
    <vt:lpwstr>&lt;Title&gt;</vt:lpwstr>
  </property>
  <property fmtid="{D5CDD505-2E9C-101B-9397-08002B2CF9AE}" pid="20" name="MtgTitle">
    <vt:lpwstr>&lt;MTG_TITLE&gt;</vt:lpwstr>
  </property>
  <property fmtid="{D5CDD505-2E9C-101B-9397-08002B2CF9AE}" pid="21" name="ContentTypeId">
    <vt:lpwstr>0x010100805C749AAE103647A87EC58A67B72D67</vt:lpwstr>
  </property>
</Properties>
</file>